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C2DFB2" w14:textId="7205D0D8" w:rsidR="00D1718F" w:rsidRPr="0050286C" w:rsidRDefault="00D1718F" w:rsidP="00D1718F">
      <w:pPr>
        <w:jc w:val="center"/>
        <w:rPr>
          <w:lang w:val="en-GB"/>
        </w:rPr>
      </w:pPr>
      <w:r>
        <w:rPr>
          <w:noProof/>
        </w:rPr>
        <w:drawing>
          <wp:inline distT="0" distB="0" distL="0" distR="0" wp14:anchorId="6D6DB9C0" wp14:editId="257BEA78">
            <wp:extent cx="1422400" cy="1498600"/>
            <wp:effectExtent l="19050" t="0" r="635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422400" cy="1498600"/>
                    </a:xfrm>
                    <a:prstGeom prst="rect">
                      <a:avLst/>
                    </a:prstGeom>
                    <a:noFill/>
                    <a:ln w="9525">
                      <a:noFill/>
                      <a:miter lim="800000"/>
                      <a:headEnd/>
                      <a:tailEnd/>
                    </a:ln>
                  </pic:spPr>
                </pic:pic>
              </a:graphicData>
            </a:graphic>
          </wp:inline>
        </w:drawing>
      </w:r>
    </w:p>
    <w:p w14:paraId="510C8D40" w14:textId="77777777" w:rsidR="00D1718F" w:rsidRPr="0050286C" w:rsidRDefault="00D1718F" w:rsidP="00D1718F">
      <w:pPr>
        <w:jc w:val="center"/>
        <w:rPr>
          <w:lang w:val="en-GB"/>
        </w:rPr>
      </w:pPr>
    </w:p>
    <w:p w14:paraId="6993A511" w14:textId="77777777" w:rsidR="00D1718F" w:rsidRPr="00D1718F" w:rsidRDefault="00D1718F" w:rsidP="00D1718F">
      <w:pPr>
        <w:jc w:val="center"/>
        <w:rPr>
          <w:rFonts w:ascii="Times New Roman" w:hAnsi="Times New Roman" w:cs="Times New Roman"/>
          <w:b/>
          <w:caps/>
          <w:sz w:val="36"/>
          <w:szCs w:val="36"/>
          <w:lang w:val="en-GB"/>
        </w:rPr>
      </w:pPr>
      <w:bookmarkStart w:id="0" w:name="_Toc310575514"/>
      <w:smartTag w:uri="urn:schemas-microsoft-com:office:smarttags" w:element="City">
        <w:smartTag w:uri="urn:schemas-microsoft-com:office:smarttags" w:element="place">
          <w:r w:rsidRPr="00D1718F">
            <w:rPr>
              <w:rFonts w:ascii="Times New Roman" w:hAnsi="Times New Roman" w:cs="Times New Roman"/>
              <w:b/>
              <w:caps/>
              <w:sz w:val="36"/>
              <w:szCs w:val="36"/>
              <w:lang w:val="en-GB"/>
            </w:rPr>
            <w:t>DAUGAVPILS</w:t>
          </w:r>
        </w:smartTag>
      </w:smartTag>
      <w:r w:rsidRPr="00D1718F">
        <w:rPr>
          <w:rFonts w:ascii="Times New Roman" w:hAnsi="Times New Roman" w:cs="Times New Roman"/>
          <w:b/>
          <w:caps/>
          <w:sz w:val="36"/>
          <w:szCs w:val="36"/>
          <w:lang w:val="en-GB"/>
        </w:rPr>
        <w:t xml:space="preserve"> UNIVERSITĀTE</w:t>
      </w:r>
      <w:bookmarkEnd w:id="0"/>
    </w:p>
    <w:p w14:paraId="60306EB1" w14:textId="32D8DC98" w:rsidR="00D1718F" w:rsidRPr="00D1718F" w:rsidRDefault="00D1718F" w:rsidP="00D1718F">
      <w:pPr>
        <w:jc w:val="center"/>
        <w:rPr>
          <w:rFonts w:ascii="Times New Roman" w:hAnsi="Times New Roman" w:cs="Times New Roman"/>
          <w:b/>
          <w:caps/>
          <w:sz w:val="36"/>
          <w:szCs w:val="36"/>
          <w:lang w:val="en-GB"/>
        </w:rPr>
      </w:pPr>
      <w:bookmarkStart w:id="1" w:name="_Toc310575515"/>
      <w:r w:rsidRPr="00D1718F">
        <w:rPr>
          <w:rFonts w:ascii="Times New Roman" w:hAnsi="Times New Roman" w:cs="Times New Roman"/>
          <w:b/>
          <w:caps/>
          <w:sz w:val="36"/>
          <w:szCs w:val="36"/>
          <w:lang w:val="en-GB"/>
        </w:rPr>
        <w:t xml:space="preserve">DABASZINĀTŅU UN </w:t>
      </w:r>
      <w:r>
        <w:rPr>
          <w:rFonts w:ascii="Times New Roman" w:hAnsi="Times New Roman" w:cs="Times New Roman"/>
          <w:b/>
          <w:caps/>
          <w:sz w:val="36"/>
          <w:szCs w:val="36"/>
          <w:lang w:val="en-GB"/>
        </w:rPr>
        <w:t>VESELĪBAS APRŪPES</w:t>
      </w:r>
      <w:r w:rsidRPr="00D1718F">
        <w:rPr>
          <w:rFonts w:ascii="Times New Roman" w:hAnsi="Times New Roman" w:cs="Times New Roman"/>
          <w:b/>
          <w:caps/>
          <w:sz w:val="36"/>
          <w:szCs w:val="36"/>
          <w:lang w:val="en-GB"/>
        </w:rPr>
        <w:t xml:space="preserve"> FAKULTĀTE</w:t>
      </w:r>
      <w:bookmarkEnd w:id="1"/>
    </w:p>
    <w:p w14:paraId="2AED8877" w14:textId="77777777" w:rsidR="00D1718F" w:rsidRPr="00D1718F" w:rsidRDefault="00D1718F" w:rsidP="00D1718F">
      <w:pPr>
        <w:rPr>
          <w:rFonts w:ascii="Times New Roman" w:hAnsi="Times New Roman" w:cs="Times New Roman"/>
          <w:b/>
          <w:i/>
          <w:caps/>
          <w:lang w:val="en-GB"/>
        </w:rPr>
      </w:pPr>
    </w:p>
    <w:p w14:paraId="75990EC0" w14:textId="77777777" w:rsidR="00D1718F" w:rsidRPr="00D1718F" w:rsidRDefault="00D1718F" w:rsidP="00D1718F">
      <w:pPr>
        <w:jc w:val="center"/>
        <w:rPr>
          <w:rFonts w:ascii="Times New Roman" w:hAnsi="Times New Roman" w:cs="Times New Roman"/>
          <w:b/>
          <w:i/>
          <w:caps/>
          <w:lang w:val="en-GB"/>
        </w:rPr>
      </w:pPr>
    </w:p>
    <w:p w14:paraId="0BD7CD92" w14:textId="77777777" w:rsidR="00D1718F" w:rsidRPr="00D1718F" w:rsidRDefault="00D1718F" w:rsidP="00D1718F">
      <w:pPr>
        <w:jc w:val="center"/>
        <w:rPr>
          <w:rFonts w:ascii="Times New Roman" w:hAnsi="Times New Roman" w:cs="Times New Roman"/>
          <w:b/>
          <w:i/>
          <w:caps/>
          <w:lang w:val="en-GB"/>
        </w:rPr>
      </w:pPr>
    </w:p>
    <w:p w14:paraId="6A14A18E" w14:textId="77777777" w:rsidR="00D1718F" w:rsidRDefault="00D1718F" w:rsidP="00D1718F">
      <w:pPr>
        <w:jc w:val="center"/>
        <w:rPr>
          <w:rFonts w:ascii="Times New Roman" w:hAnsi="Times New Roman" w:cs="Times New Roman"/>
          <w:sz w:val="28"/>
          <w:szCs w:val="28"/>
          <w:lang w:val="pl-PL"/>
        </w:rPr>
      </w:pPr>
    </w:p>
    <w:p w14:paraId="70F60A37" w14:textId="5DD5B1D8" w:rsidR="00D1718F" w:rsidRPr="00D1718F" w:rsidRDefault="00D1718F" w:rsidP="00D1718F">
      <w:pPr>
        <w:jc w:val="center"/>
        <w:rPr>
          <w:rFonts w:ascii="Times New Roman" w:hAnsi="Times New Roman" w:cs="Times New Roman"/>
          <w:sz w:val="28"/>
          <w:szCs w:val="28"/>
          <w:lang w:val="pl-PL"/>
        </w:rPr>
      </w:pPr>
      <w:r w:rsidRPr="00D1718F">
        <w:rPr>
          <w:rFonts w:ascii="Times New Roman" w:hAnsi="Times New Roman" w:cs="Times New Roman"/>
          <w:sz w:val="28"/>
          <w:szCs w:val="28"/>
          <w:lang w:val="pl-PL"/>
        </w:rPr>
        <w:t xml:space="preserve">STUDIJU VIRZIENA </w:t>
      </w:r>
    </w:p>
    <w:p w14:paraId="29F2D851" w14:textId="77777777" w:rsidR="00D1718F" w:rsidRPr="00D1718F" w:rsidRDefault="00D1718F" w:rsidP="00D1718F">
      <w:pPr>
        <w:jc w:val="center"/>
        <w:rPr>
          <w:rFonts w:ascii="Times New Roman" w:eastAsia="Times New Roman" w:hAnsi="Times New Roman" w:cs="Times New Roman"/>
          <w:b/>
          <w:bCs/>
          <w:caps/>
          <w:sz w:val="36"/>
          <w:szCs w:val="36"/>
          <w:lang w:val="pl-PL"/>
        </w:rPr>
      </w:pPr>
    </w:p>
    <w:p w14:paraId="2CFF7BAF" w14:textId="77777777" w:rsidR="00D1718F" w:rsidRDefault="00D1718F" w:rsidP="00D1718F">
      <w:pPr>
        <w:jc w:val="center"/>
        <w:rPr>
          <w:rFonts w:ascii="Times New Roman" w:eastAsia="Times New Roman" w:hAnsi="Times New Roman" w:cs="Times New Roman"/>
          <w:b/>
          <w:bCs/>
          <w:caps/>
          <w:sz w:val="48"/>
          <w:szCs w:val="48"/>
          <w:lang w:val="pl-PL"/>
        </w:rPr>
      </w:pPr>
    </w:p>
    <w:p w14:paraId="64616A79" w14:textId="3486A89E" w:rsidR="00D1718F" w:rsidRPr="00D1718F" w:rsidRDefault="00D1718F" w:rsidP="00D1718F">
      <w:pPr>
        <w:jc w:val="center"/>
        <w:rPr>
          <w:rFonts w:ascii="Times New Roman" w:eastAsia="Times New Roman" w:hAnsi="Times New Roman" w:cs="Times New Roman"/>
          <w:b/>
          <w:bCs/>
          <w:caps/>
          <w:sz w:val="48"/>
          <w:szCs w:val="48"/>
          <w:lang w:val="pl-PL"/>
        </w:rPr>
      </w:pPr>
      <w:r w:rsidRPr="00D1718F">
        <w:rPr>
          <w:rFonts w:ascii="Times New Roman" w:eastAsia="Times New Roman" w:hAnsi="Times New Roman" w:cs="Times New Roman"/>
          <w:b/>
          <w:bCs/>
          <w:caps/>
          <w:sz w:val="48"/>
          <w:szCs w:val="48"/>
          <w:lang w:val="pl-PL"/>
        </w:rPr>
        <w:t>„</w:t>
      </w:r>
      <w:r w:rsidRPr="00D1718F">
        <w:rPr>
          <w:rFonts w:ascii="Times New Roman" w:hAnsi="Times New Roman" w:cs="Times New Roman"/>
          <w:b/>
          <w:caps/>
          <w:sz w:val="48"/>
          <w:szCs w:val="48"/>
          <w:lang w:val="pl-PL"/>
        </w:rPr>
        <w:t>FIZIKA, MATERIĀLZINĀTNE, MATEMĀTIKA UN STATISTIKA</w:t>
      </w:r>
      <w:r w:rsidRPr="00D1718F">
        <w:rPr>
          <w:rFonts w:ascii="Times New Roman" w:eastAsia="Times New Roman" w:hAnsi="Times New Roman" w:cs="Times New Roman"/>
          <w:b/>
          <w:bCs/>
          <w:caps/>
          <w:sz w:val="48"/>
          <w:szCs w:val="48"/>
          <w:lang w:val="pl-PL"/>
        </w:rPr>
        <w:t>”</w:t>
      </w:r>
    </w:p>
    <w:p w14:paraId="083E9600" w14:textId="77777777" w:rsidR="00D1718F" w:rsidRPr="00D1718F" w:rsidRDefault="00D1718F" w:rsidP="00D1718F">
      <w:pPr>
        <w:jc w:val="center"/>
        <w:rPr>
          <w:rFonts w:ascii="Times New Roman" w:eastAsia="Times New Roman" w:hAnsi="Times New Roman" w:cs="Times New Roman"/>
          <w:b/>
          <w:bCs/>
          <w:caps/>
          <w:sz w:val="36"/>
          <w:szCs w:val="36"/>
          <w:lang w:val="pl-PL"/>
        </w:rPr>
      </w:pPr>
      <w:r w:rsidRPr="00D1718F">
        <w:rPr>
          <w:rFonts w:ascii="Times New Roman" w:eastAsia="Times New Roman" w:hAnsi="Times New Roman" w:cs="Times New Roman"/>
          <w:b/>
          <w:bCs/>
          <w:caps/>
          <w:sz w:val="36"/>
          <w:szCs w:val="36"/>
          <w:lang w:val="pl-PL"/>
        </w:rPr>
        <w:t>PAŠNOVĒRTĒJUMA ZIŅOJUMS PAR</w:t>
      </w:r>
    </w:p>
    <w:p w14:paraId="640D4302" w14:textId="00007742" w:rsidR="00D1718F" w:rsidRPr="00D1718F" w:rsidRDefault="00D1718F" w:rsidP="00D1718F">
      <w:pPr>
        <w:jc w:val="center"/>
        <w:rPr>
          <w:rFonts w:ascii="Times New Roman" w:hAnsi="Times New Roman" w:cs="Times New Roman"/>
          <w:b/>
          <w:caps/>
          <w:sz w:val="36"/>
          <w:szCs w:val="36"/>
          <w:lang w:val="pl-PL"/>
        </w:rPr>
      </w:pPr>
      <w:r w:rsidRPr="00D1718F">
        <w:rPr>
          <w:rFonts w:ascii="Times New Roman" w:eastAsia="Times New Roman" w:hAnsi="Times New Roman" w:cs="Times New Roman"/>
          <w:b/>
          <w:bCs/>
          <w:caps/>
          <w:sz w:val="36"/>
          <w:szCs w:val="36"/>
          <w:lang w:val="pl-PL"/>
        </w:rPr>
        <w:t>202</w:t>
      </w:r>
      <w:r>
        <w:rPr>
          <w:rFonts w:ascii="Times New Roman" w:eastAsia="Times New Roman" w:hAnsi="Times New Roman" w:cs="Times New Roman"/>
          <w:b/>
          <w:bCs/>
          <w:caps/>
          <w:sz w:val="36"/>
          <w:szCs w:val="36"/>
          <w:lang w:val="pl-PL"/>
        </w:rPr>
        <w:t>3</w:t>
      </w:r>
      <w:r w:rsidRPr="00D1718F">
        <w:rPr>
          <w:rFonts w:ascii="Times New Roman" w:eastAsia="Times New Roman" w:hAnsi="Times New Roman" w:cs="Times New Roman"/>
          <w:b/>
          <w:bCs/>
          <w:caps/>
          <w:sz w:val="36"/>
          <w:szCs w:val="36"/>
          <w:lang w:val="pl-PL"/>
        </w:rPr>
        <w:t>./202</w:t>
      </w:r>
      <w:r>
        <w:rPr>
          <w:rFonts w:ascii="Times New Roman" w:eastAsia="Times New Roman" w:hAnsi="Times New Roman" w:cs="Times New Roman"/>
          <w:b/>
          <w:bCs/>
          <w:caps/>
          <w:sz w:val="36"/>
          <w:szCs w:val="36"/>
          <w:lang w:val="pl-PL"/>
        </w:rPr>
        <w:t>4</w:t>
      </w:r>
      <w:r w:rsidRPr="00D1718F">
        <w:rPr>
          <w:rFonts w:ascii="Times New Roman" w:eastAsia="Times New Roman" w:hAnsi="Times New Roman" w:cs="Times New Roman"/>
          <w:b/>
          <w:bCs/>
          <w:caps/>
          <w:sz w:val="36"/>
          <w:szCs w:val="36"/>
          <w:lang w:val="pl-PL"/>
        </w:rPr>
        <w:t>. STUDIJU GADU</w:t>
      </w:r>
    </w:p>
    <w:p w14:paraId="6BD088BA" w14:textId="77777777" w:rsidR="00D1718F" w:rsidRPr="00D1718F" w:rsidRDefault="00D1718F" w:rsidP="00D1718F">
      <w:pPr>
        <w:ind w:left="566"/>
        <w:rPr>
          <w:rFonts w:ascii="Times New Roman" w:hAnsi="Times New Roman" w:cs="Times New Roman"/>
          <w:lang w:val="pl-PL"/>
        </w:rPr>
      </w:pPr>
    </w:p>
    <w:p w14:paraId="465531A1" w14:textId="77777777" w:rsidR="00D1718F" w:rsidRPr="00D1718F" w:rsidRDefault="00D1718F" w:rsidP="00D1718F">
      <w:pPr>
        <w:ind w:left="566"/>
        <w:jc w:val="center"/>
        <w:rPr>
          <w:rFonts w:ascii="Times New Roman" w:hAnsi="Times New Roman" w:cs="Times New Roman"/>
          <w:lang w:val="pl-PL"/>
        </w:rPr>
      </w:pPr>
    </w:p>
    <w:p w14:paraId="78F5174D" w14:textId="77777777" w:rsidR="00D1718F" w:rsidRDefault="00D1718F" w:rsidP="00D1718F">
      <w:pPr>
        <w:ind w:left="566"/>
        <w:rPr>
          <w:rFonts w:ascii="Times New Roman" w:hAnsi="Times New Roman" w:cs="Times New Roman"/>
          <w:highlight w:val="lightGray"/>
          <w:lang w:val="pl-PL"/>
        </w:rPr>
      </w:pPr>
    </w:p>
    <w:p w14:paraId="2BBE3744" w14:textId="77777777" w:rsidR="00D1718F" w:rsidRDefault="00D1718F" w:rsidP="00D1718F">
      <w:pPr>
        <w:ind w:left="566"/>
        <w:rPr>
          <w:rFonts w:ascii="Times New Roman" w:hAnsi="Times New Roman" w:cs="Times New Roman"/>
          <w:highlight w:val="lightGray"/>
          <w:lang w:val="pl-PL"/>
        </w:rPr>
      </w:pPr>
    </w:p>
    <w:p w14:paraId="2DFBF6A7" w14:textId="77777777" w:rsidR="00D1718F" w:rsidRDefault="00D1718F" w:rsidP="00D1718F">
      <w:pPr>
        <w:ind w:left="566"/>
        <w:rPr>
          <w:rFonts w:ascii="Times New Roman" w:hAnsi="Times New Roman" w:cs="Times New Roman"/>
          <w:highlight w:val="lightGray"/>
          <w:lang w:val="pl-PL"/>
        </w:rPr>
      </w:pPr>
    </w:p>
    <w:p w14:paraId="4D5DC4EE" w14:textId="59C53650" w:rsidR="00D1718F" w:rsidRPr="00D1718F" w:rsidRDefault="00D1718F" w:rsidP="00D1718F">
      <w:pPr>
        <w:ind w:left="566"/>
        <w:rPr>
          <w:rFonts w:ascii="Times New Roman" w:hAnsi="Times New Roman" w:cs="Times New Roman"/>
        </w:rPr>
      </w:pPr>
      <w:r w:rsidRPr="00D1718F">
        <w:rPr>
          <w:rFonts w:ascii="Times New Roman" w:hAnsi="Times New Roman" w:cs="Times New Roman"/>
          <w:highlight w:val="cyan"/>
          <w:lang w:val="pl-PL"/>
        </w:rPr>
        <w:t>202</w:t>
      </w:r>
      <w:r w:rsidRPr="00D1718F">
        <w:rPr>
          <w:rFonts w:ascii="Times New Roman" w:hAnsi="Times New Roman" w:cs="Times New Roman"/>
          <w:highlight w:val="cyan"/>
          <w:lang w:val="pl-PL"/>
        </w:rPr>
        <w:t>3</w:t>
      </w:r>
      <w:r w:rsidRPr="00D1718F">
        <w:rPr>
          <w:rFonts w:ascii="Times New Roman" w:hAnsi="Times New Roman" w:cs="Times New Roman"/>
          <w:highlight w:val="cyan"/>
          <w:lang w:val="pl-PL"/>
        </w:rPr>
        <w:t>./202</w:t>
      </w:r>
      <w:r w:rsidRPr="00D1718F">
        <w:rPr>
          <w:rFonts w:ascii="Times New Roman" w:hAnsi="Times New Roman" w:cs="Times New Roman"/>
          <w:highlight w:val="cyan"/>
          <w:lang w:val="pl-PL"/>
        </w:rPr>
        <w:t>4</w:t>
      </w:r>
      <w:r w:rsidRPr="00D1718F">
        <w:rPr>
          <w:rFonts w:ascii="Times New Roman" w:hAnsi="Times New Roman" w:cs="Times New Roman"/>
          <w:highlight w:val="cyan"/>
          <w:lang w:val="pl-PL"/>
        </w:rPr>
        <w:t>. studiju gads – veik</w:t>
      </w:r>
      <w:r w:rsidRPr="00D1718F">
        <w:rPr>
          <w:rFonts w:ascii="Times New Roman" w:hAnsi="Times New Roman" w:cs="Times New Roman"/>
          <w:highlight w:val="cyan"/>
        </w:rPr>
        <w:t>tās izmaiņas</w:t>
      </w:r>
    </w:p>
    <w:p w14:paraId="2158B754" w14:textId="77777777" w:rsidR="00D1718F" w:rsidRPr="00D1718F" w:rsidRDefault="00D1718F" w:rsidP="00D1718F">
      <w:pPr>
        <w:ind w:left="566"/>
        <w:rPr>
          <w:rFonts w:ascii="Times New Roman" w:hAnsi="Times New Roman" w:cs="Times New Roman"/>
          <w:lang w:val="pl-PL"/>
        </w:rPr>
      </w:pPr>
    </w:p>
    <w:p w14:paraId="5D4BEA0A" w14:textId="77777777" w:rsidR="00D1718F" w:rsidRDefault="00D1718F" w:rsidP="00D1718F">
      <w:pPr>
        <w:pStyle w:val="BodyText"/>
        <w:spacing w:after="0"/>
        <w:ind w:right="-5"/>
        <w:rPr>
          <w:sz w:val="28"/>
          <w:szCs w:val="28"/>
          <w:lang w:val="pl-PL"/>
        </w:rPr>
      </w:pPr>
    </w:p>
    <w:p w14:paraId="76E474B7" w14:textId="77777777" w:rsidR="00D1718F" w:rsidRDefault="00D1718F" w:rsidP="00D1718F">
      <w:pPr>
        <w:pStyle w:val="BodyText"/>
        <w:spacing w:after="0"/>
        <w:ind w:right="-5"/>
        <w:jc w:val="center"/>
        <w:rPr>
          <w:sz w:val="28"/>
          <w:szCs w:val="28"/>
          <w:lang w:val="pl-PL"/>
        </w:rPr>
      </w:pPr>
    </w:p>
    <w:p w14:paraId="0709C4F3" w14:textId="77777777" w:rsidR="00D1718F" w:rsidRDefault="00D1718F" w:rsidP="00D1718F">
      <w:pPr>
        <w:pStyle w:val="BodyText"/>
        <w:spacing w:after="0"/>
        <w:ind w:right="-5"/>
        <w:jc w:val="center"/>
        <w:rPr>
          <w:sz w:val="28"/>
          <w:szCs w:val="28"/>
          <w:lang w:val="pl-PL"/>
        </w:rPr>
      </w:pPr>
    </w:p>
    <w:p w14:paraId="3EF047D0" w14:textId="77777777" w:rsidR="00D1718F" w:rsidRDefault="00D1718F" w:rsidP="00D1718F">
      <w:pPr>
        <w:pStyle w:val="BodyText"/>
        <w:spacing w:after="0"/>
        <w:ind w:right="-5"/>
        <w:jc w:val="center"/>
        <w:rPr>
          <w:sz w:val="28"/>
          <w:szCs w:val="28"/>
          <w:lang w:val="pl-PL"/>
        </w:rPr>
      </w:pPr>
    </w:p>
    <w:p w14:paraId="4824D108" w14:textId="77777777" w:rsidR="00D1718F" w:rsidRDefault="00D1718F" w:rsidP="00D1718F">
      <w:pPr>
        <w:pStyle w:val="BodyText"/>
        <w:spacing w:after="0"/>
        <w:ind w:right="-5"/>
        <w:jc w:val="right"/>
        <w:rPr>
          <w:sz w:val="28"/>
          <w:szCs w:val="28"/>
          <w:lang w:val="pl-PL"/>
        </w:rPr>
      </w:pPr>
    </w:p>
    <w:p w14:paraId="4A406387" w14:textId="53C8507A" w:rsidR="00D1718F" w:rsidRDefault="00D1718F" w:rsidP="00D1718F">
      <w:pPr>
        <w:pStyle w:val="BodyText"/>
        <w:spacing w:after="0"/>
        <w:ind w:right="-5"/>
        <w:jc w:val="right"/>
        <w:rPr>
          <w:sz w:val="28"/>
          <w:szCs w:val="28"/>
          <w:lang w:val="pl-PL"/>
        </w:rPr>
      </w:pPr>
      <w:r>
        <w:rPr>
          <w:sz w:val="28"/>
          <w:szCs w:val="28"/>
          <w:lang w:val="pl-PL"/>
        </w:rPr>
        <w:t>Apstiprināts Studiju virziena padomē 2024. gada .............</w:t>
      </w:r>
    </w:p>
    <w:p w14:paraId="46C4286B" w14:textId="70FC3A65" w:rsidR="00D1718F" w:rsidRDefault="00D1718F" w:rsidP="00D1718F">
      <w:pPr>
        <w:pStyle w:val="BodyText"/>
        <w:spacing w:after="0"/>
        <w:ind w:right="-5"/>
        <w:jc w:val="right"/>
        <w:rPr>
          <w:sz w:val="28"/>
          <w:szCs w:val="28"/>
          <w:lang w:val="pl-PL"/>
        </w:rPr>
      </w:pPr>
      <w:r>
        <w:rPr>
          <w:sz w:val="28"/>
          <w:szCs w:val="28"/>
          <w:lang w:val="pl-PL"/>
        </w:rPr>
        <w:t>Apstiprināts Fauklātes Domē 2024. gada .........</w:t>
      </w:r>
    </w:p>
    <w:p w14:paraId="1392FA79" w14:textId="55114468" w:rsidR="00D1718F" w:rsidRDefault="00D1718F" w:rsidP="00D1718F">
      <w:pPr>
        <w:pStyle w:val="BodyText"/>
        <w:spacing w:after="0"/>
        <w:ind w:right="-5"/>
        <w:rPr>
          <w:sz w:val="28"/>
          <w:szCs w:val="28"/>
          <w:lang w:val="pl-PL"/>
        </w:rPr>
      </w:pPr>
    </w:p>
    <w:p w14:paraId="405EF58B" w14:textId="77777777" w:rsidR="00D1718F" w:rsidRDefault="00D1718F" w:rsidP="00D1718F">
      <w:pPr>
        <w:pStyle w:val="BodyText"/>
        <w:spacing w:after="0"/>
        <w:ind w:right="-5"/>
        <w:rPr>
          <w:sz w:val="28"/>
          <w:szCs w:val="28"/>
          <w:lang w:val="pl-PL"/>
        </w:rPr>
      </w:pPr>
    </w:p>
    <w:p w14:paraId="65BBF1DF" w14:textId="77777777" w:rsidR="00D1718F" w:rsidRDefault="00D1718F" w:rsidP="00D1718F">
      <w:pPr>
        <w:pStyle w:val="BodyText"/>
        <w:spacing w:after="0"/>
        <w:ind w:right="-5"/>
        <w:jc w:val="center"/>
        <w:rPr>
          <w:sz w:val="28"/>
          <w:szCs w:val="28"/>
          <w:lang w:val="pl-PL"/>
        </w:rPr>
      </w:pPr>
    </w:p>
    <w:p w14:paraId="4B0FB8AB" w14:textId="77777777" w:rsidR="00D1718F" w:rsidRDefault="00D1718F" w:rsidP="00D1718F">
      <w:pPr>
        <w:pStyle w:val="BodyText"/>
        <w:spacing w:after="0"/>
        <w:ind w:right="-5"/>
        <w:jc w:val="center"/>
        <w:rPr>
          <w:sz w:val="28"/>
          <w:szCs w:val="28"/>
          <w:lang w:val="pl-PL"/>
        </w:rPr>
      </w:pPr>
    </w:p>
    <w:p w14:paraId="5085F04B" w14:textId="3A2FFBA5" w:rsidR="00D1718F" w:rsidRDefault="00D1718F" w:rsidP="00D1718F">
      <w:pPr>
        <w:pStyle w:val="BodyText"/>
        <w:spacing w:after="0"/>
        <w:ind w:right="-5"/>
        <w:jc w:val="center"/>
        <w:rPr>
          <w:sz w:val="28"/>
          <w:szCs w:val="28"/>
          <w:lang w:val="pl-PL"/>
        </w:rPr>
      </w:pPr>
      <w:r w:rsidRPr="00D1718F">
        <w:rPr>
          <w:sz w:val="28"/>
          <w:szCs w:val="28"/>
          <w:lang w:val="pl-PL"/>
        </w:rPr>
        <w:t>Daugavpils, 202</w:t>
      </w:r>
      <w:r>
        <w:rPr>
          <w:sz w:val="28"/>
          <w:szCs w:val="28"/>
          <w:lang w:val="pl-PL"/>
        </w:rPr>
        <w:t>4</w:t>
      </w:r>
    </w:p>
    <w:p w14:paraId="6B4F1C55" w14:textId="77777777" w:rsidR="00D1718F" w:rsidRPr="00D1718F" w:rsidRDefault="00D1718F" w:rsidP="00D1718F">
      <w:pPr>
        <w:pStyle w:val="BodyText"/>
        <w:spacing w:after="0"/>
        <w:ind w:right="-5"/>
        <w:jc w:val="center"/>
        <w:rPr>
          <w:sz w:val="28"/>
          <w:szCs w:val="28"/>
          <w:lang w:val="pl-PL"/>
        </w:rPr>
      </w:pPr>
    </w:p>
    <w:p w14:paraId="5AA41D01" w14:textId="77777777" w:rsidR="00D1718F" w:rsidRDefault="00D1718F">
      <w:pPr>
        <w:widowControl/>
        <w:autoSpaceDE/>
        <w:autoSpaceDN/>
        <w:rPr>
          <w:rFonts w:ascii="Times New Roman" w:hAnsi="Times New Roman" w:cs="Times New Roman"/>
          <w:b/>
          <w:spacing w:val="-1"/>
          <w:w w:val="110"/>
          <w:sz w:val="24"/>
          <w:szCs w:val="24"/>
        </w:rPr>
      </w:pPr>
    </w:p>
    <w:p w14:paraId="20B757F4" w14:textId="47D53D79" w:rsidR="00055699" w:rsidRPr="006E77F2" w:rsidRDefault="00055699" w:rsidP="00055E11">
      <w:pPr>
        <w:pStyle w:val="ListParagraph"/>
        <w:numPr>
          <w:ilvl w:val="0"/>
          <w:numId w:val="1"/>
        </w:numPr>
        <w:jc w:val="center"/>
        <w:rPr>
          <w:rFonts w:ascii="Times New Roman" w:hAnsi="Times New Roman" w:cs="Times New Roman"/>
        </w:rPr>
      </w:pPr>
      <w:r w:rsidRPr="006E77F2">
        <w:rPr>
          <w:rFonts w:ascii="Times New Roman" w:hAnsi="Times New Roman" w:cs="Times New Roman"/>
          <w:b/>
          <w:spacing w:val="-1"/>
          <w:w w:val="110"/>
          <w:sz w:val="24"/>
          <w:szCs w:val="24"/>
        </w:rPr>
        <w:t>Studiju</w:t>
      </w:r>
      <w:r w:rsidRPr="006E77F2">
        <w:rPr>
          <w:rFonts w:ascii="Times New Roman" w:hAnsi="Times New Roman" w:cs="Times New Roman"/>
          <w:b/>
          <w:spacing w:val="-21"/>
          <w:w w:val="110"/>
          <w:sz w:val="24"/>
          <w:szCs w:val="24"/>
        </w:rPr>
        <w:t xml:space="preserve"> </w:t>
      </w:r>
      <w:r w:rsidRPr="006E77F2">
        <w:rPr>
          <w:rFonts w:ascii="Times New Roman" w:hAnsi="Times New Roman" w:cs="Times New Roman"/>
          <w:b/>
          <w:spacing w:val="-1"/>
          <w:w w:val="110"/>
          <w:sz w:val="24"/>
          <w:szCs w:val="24"/>
        </w:rPr>
        <w:t>virziena</w:t>
      </w:r>
      <w:r w:rsidRPr="006E77F2">
        <w:rPr>
          <w:rFonts w:ascii="Times New Roman" w:hAnsi="Times New Roman" w:cs="Times New Roman"/>
          <w:b/>
          <w:spacing w:val="-21"/>
          <w:w w:val="110"/>
          <w:sz w:val="24"/>
          <w:szCs w:val="24"/>
        </w:rPr>
        <w:t xml:space="preserve"> </w:t>
      </w:r>
      <w:r w:rsidRPr="006E77F2">
        <w:rPr>
          <w:rFonts w:ascii="Times New Roman" w:hAnsi="Times New Roman" w:cs="Times New Roman"/>
          <w:b/>
          <w:w w:val="110"/>
          <w:sz w:val="24"/>
          <w:szCs w:val="24"/>
        </w:rPr>
        <w:t>raksturojums</w:t>
      </w:r>
    </w:p>
    <w:p w14:paraId="34B5FE4A" w14:textId="77777777" w:rsidR="00055699" w:rsidRPr="006E77F2" w:rsidRDefault="00055699" w:rsidP="00055699">
      <w:pPr>
        <w:ind w:left="360"/>
        <w:jc w:val="both"/>
        <w:rPr>
          <w:rFonts w:ascii="Times New Roman" w:hAnsi="Times New Roman" w:cs="Times New Roman"/>
        </w:rPr>
      </w:pPr>
    </w:p>
    <w:p w14:paraId="44E91DC5" w14:textId="77777777"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w w:val="110"/>
          <w:sz w:val="24"/>
          <w:szCs w:val="24"/>
        </w:rPr>
        <w:t>2.1. Studiju</w:t>
      </w:r>
      <w:r w:rsidRPr="006E77F2">
        <w:rPr>
          <w:rFonts w:ascii="Times New Roman" w:hAnsi="Times New Roman" w:cs="Times New Roman"/>
          <w:b/>
          <w:spacing w:val="-21"/>
          <w:w w:val="110"/>
          <w:sz w:val="24"/>
          <w:szCs w:val="24"/>
        </w:rPr>
        <w:t xml:space="preserve"> </w:t>
      </w:r>
      <w:r w:rsidRPr="006E77F2">
        <w:rPr>
          <w:rFonts w:ascii="Times New Roman" w:hAnsi="Times New Roman" w:cs="Times New Roman"/>
          <w:b/>
          <w:w w:val="110"/>
          <w:sz w:val="24"/>
          <w:szCs w:val="24"/>
        </w:rPr>
        <w:t>virziena</w:t>
      </w:r>
      <w:r w:rsidRPr="006E77F2">
        <w:rPr>
          <w:rFonts w:ascii="Times New Roman" w:hAnsi="Times New Roman" w:cs="Times New Roman"/>
          <w:b/>
          <w:spacing w:val="-21"/>
          <w:w w:val="110"/>
          <w:sz w:val="24"/>
          <w:szCs w:val="24"/>
        </w:rPr>
        <w:t xml:space="preserve"> </w:t>
      </w:r>
      <w:r w:rsidRPr="006E77F2">
        <w:rPr>
          <w:rFonts w:ascii="Times New Roman" w:hAnsi="Times New Roman" w:cs="Times New Roman"/>
          <w:b/>
          <w:w w:val="110"/>
          <w:sz w:val="24"/>
          <w:szCs w:val="24"/>
        </w:rPr>
        <w:t>pārvaldība</w:t>
      </w:r>
    </w:p>
    <w:p w14:paraId="3E27F3F2" w14:textId="77777777" w:rsidR="00055699" w:rsidRPr="006E77F2" w:rsidRDefault="00055699" w:rsidP="00055699">
      <w:pPr>
        <w:ind w:left="360"/>
        <w:jc w:val="both"/>
        <w:rPr>
          <w:rFonts w:ascii="Times New Roman" w:hAnsi="Times New Roman" w:cs="Times New Roman"/>
          <w:sz w:val="24"/>
          <w:szCs w:val="24"/>
        </w:rPr>
      </w:pPr>
    </w:p>
    <w:p w14:paraId="1DC65B8A" w14:textId="77777777" w:rsidR="00055699" w:rsidRPr="006E77F2" w:rsidRDefault="00055699" w:rsidP="00055E11">
      <w:pPr>
        <w:pStyle w:val="ListParagraph"/>
        <w:numPr>
          <w:ilvl w:val="2"/>
          <w:numId w:val="1"/>
        </w:numPr>
        <w:ind w:left="709" w:hanging="709"/>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Studiju virziena mērķi un to atbilstība augstskolas/ koledžas darbības jomai, stratēģiskās attīstības virzieniem, sabiedrības un tautsaimniecības attīstības vajadzībām. Studiju virziena un tajā iekļauto studiju programmu savstarpējās sasaistes novērtējums. </w:t>
      </w:r>
    </w:p>
    <w:p w14:paraId="5DB281B1" w14:textId="77777777" w:rsidR="00055699" w:rsidRPr="006E77F2" w:rsidRDefault="00055699" w:rsidP="00055699">
      <w:pPr>
        <w:jc w:val="both"/>
        <w:rPr>
          <w:rFonts w:ascii="Times New Roman" w:hAnsi="Times New Roman" w:cs="Times New Roman"/>
        </w:rPr>
      </w:pPr>
    </w:p>
    <w:p w14:paraId="242644DC" w14:textId="024C4DB3"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DU realizētais studiju virziens “</w:t>
      </w:r>
      <w:r w:rsidR="00060E71" w:rsidRPr="006E77F2">
        <w:rPr>
          <w:rFonts w:ascii="Times New Roman" w:hAnsi="Times New Roman" w:cs="Times New Roman"/>
          <w:sz w:val="24"/>
          <w:szCs w:val="24"/>
        </w:rPr>
        <w:t xml:space="preserve">Fizika, materiālzinātne, matemātika un </w:t>
      </w:r>
      <w:r w:rsidR="00642ABD" w:rsidRPr="006E77F2">
        <w:rPr>
          <w:rFonts w:ascii="Times New Roman" w:hAnsi="Times New Roman" w:cs="Times New Roman"/>
          <w:sz w:val="24"/>
          <w:szCs w:val="24"/>
        </w:rPr>
        <w:t>statistika</w:t>
      </w:r>
      <w:r w:rsidRPr="006E77F2">
        <w:rPr>
          <w:rFonts w:ascii="Times New Roman" w:hAnsi="Times New Roman" w:cs="Times New Roman"/>
          <w:sz w:val="24"/>
          <w:szCs w:val="24"/>
        </w:rPr>
        <w:t xml:space="preserve">” ir </w:t>
      </w:r>
      <w:r w:rsidR="00EC0D56" w:rsidRPr="006E77F2">
        <w:rPr>
          <w:rFonts w:ascii="Times New Roman" w:hAnsi="Times New Roman" w:cs="Times New Roman"/>
          <w:sz w:val="24"/>
          <w:szCs w:val="24"/>
        </w:rPr>
        <w:t>viens no</w:t>
      </w:r>
      <w:r w:rsidRPr="006E77F2">
        <w:rPr>
          <w:rFonts w:ascii="Times New Roman" w:hAnsi="Times New Roman" w:cs="Times New Roman"/>
          <w:sz w:val="24"/>
          <w:szCs w:val="24"/>
        </w:rPr>
        <w:t xml:space="preserve"> DU </w:t>
      </w:r>
      <w:r w:rsidR="00EC0D56" w:rsidRPr="006E77F2">
        <w:rPr>
          <w:rFonts w:ascii="Times New Roman" w:hAnsi="Times New Roman" w:cs="Times New Roman"/>
          <w:sz w:val="24"/>
          <w:szCs w:val="24"/>
        </w:rPr>
        <w:t>noteiktajie</w:t>
      </w:r>
      <w:r w:rsidRPr="006E77F2">
        <w:rPr>
          <w:rFonts w:ascii="Times New Roman" w:hAnsi="Times New Roman" w:cs="Times New Roman"/>
          <w:sz w:val="24"/>
          <w:szCs w:val="24"/>
        </w:rPr>
        <w:t>m strat</w:t>
      </w:r>
      <w:r w:rsidR="00EC0D56" w:rsidRPr="006E77F2">
        <w:rPr>
          <w:rFonts w:ascii="Times New Roman" w:hAnsi="Times New Roman" w:cs="Times New Roman"/>
          <w:sz w:val="24"/>
          <w:szCs w:val="24"/>
        </w:rPr>
        <w:t>ēģiskās specializācijas virzienie</w:t>
      </w:r>
      <w:r w:rsidRPr="006E77F2">
        <w:rPr>
          <w:rFonts w:ascii="Times New Roman" w:hAnsi="Times New Roman" w:cs="Times New Roman"/>
          <w:sz w:val="24"/>
          <w:szCs w:val="24"/>
        </w:rPr>
        <w:t>m dabaszinātņu jomā, saskaņā ar 2022. gada 21. jūnija Ministru kabineta rīkojumu Nr. 449 “Par valsts augstskolu stratēģisko specializāciju”</w:t>
      </w:r>
      <w:r w:rsidR="00225250" w:rsidRPr="006E77F2">
        <w:rPr>
          <w:rStyle w:val="FootnoteReference"/>
          <w:rFonts w:ascii="Times New Roman" w:hAnsi="Times New Roman"/>
          <w:sz w:val="24"/>
          <w:szCs w:val="24"/>
        </w:rPr>
        <w:footnoteReference w:id="1"/>
      </w:r>
      <w:r w:rsidRPr="006E77F2">
        <w:rPr>
          <w:rFonts w:ascii="Times New Roman" w:hAnsi="Times New Roman" w:cs="Times New Roman"/>
          <w:sz w:val="24"/>
          <w:szCs w:val="24"/>
        </w:rPr>
        <w:t>.</w:t>
      </w:r>
    </w:p>
    <w:p w14:paraId="6B2C726D" w14:textId="77777777" w:rsidR="00055699" w:rsidRPr="006E77F2" w:rsidRDefault="00055699" w:rsidP="00055699">
      <w:pPr>
        <w:jc w:val="both"/>
        <w:rPr>
          <w:rFonts w:ascii="Times New Roman" w:hAnsi="Times New Roman" w:cs="Times New Roman"/>
          <w:sz w:val="24"/>
          <w:szCs w:val="24"/>
        </w:rPr>
      </w:pPr>
    </w:p>
    <w:p w14:paraId="232EBCE1" w14:textId="1B5C7B93" w:rsidR="00055699" w:rsidRPr="006E77F2" w:rsidRDefault="00055699" w:rsidP="00060E71">
      <w:pPr>
        <w:jc w:val="both"/>
        <w:rPr>
          <w:rFonts w:ascii="Times New Roman" w:hAnsi="Times New Roman" w:cs="Times New Roman"/>
          <w:sz w:val="24"/>
          <w:szCs w:val="24"/>
        </w:rPr>
      </w:pPr>
      <w:r w:rsidRPr="006E77F2">
        <w:rPr>
          <w:rFonts w:ascii="Times New Roman" w:hAnsi="Times New Roman" w:cs="Times New Roman"/>
          <w:sz w:val="24"/>
          <w:szCs w:val="24"/>
        </w:rPr>
        <w:t>Studiju virziens “</w:t>
      </w:r>
      <w:r w:rsidR="00060E71" w:rsidRPr="006E77F2">
        <w:rPr>
          <w:rFonts w:ascii="Times New Roman" w:hAnsi="Times New Roman" w:cs="Times New Roman"/>
          <w:sz w:val="24"/>
          <w:szCs w:val="24"/>
        </w:rPr>
        <w:t>Fizika, materiālzinātne, matemātika un statistika</w:t>
      </w:r>
      <w:r w:rsidRPr="006E77F2">
        <w:rPr>
          <w:rFonts w:ascii="Times New Roman" w:hAnsi="Times New Roman" w:cs="Times New Roman"/>
          <w:sz w:val="24"/>
          <w:szCs w:val="24"/>
        </w:rPr>
        <w:t>” tiek realizēts un tā attīstība plānota, balstoties uz DU izstrādāto Attīstības stratēģiju 2015. – 202</w:t>
      </w:r>
      <w:r w:rsidR="00060E71" w:rsidRPr="006E77F2">
        <w:rPr>
          <w:rFonts w:ascii="Times New Roman" w:hAnsi="Times New Roman" w:cs="Times New Roman"/>
          <w:sz w:val="24"/>
          <w:szCs w:val="24"/>
        </w:rPr>
        <w:t>0. gadam, kura</w:t>
      </w:r>
      <w:r w:rsidRPr="006E77F2">
        <w:rPr>
          <w:rFonts w:ascii="Times New Roman" w:hAnsi="Times New Roman" w:cs="Times New Roman"/>
          <w:sz w:val="24"/>
          <w:szCs w:val="24"/>
        </w:rPr>
        <w:t xml:space="preserve"> </w:t>
      </w:r>
      <w:r w:rsidR="00060E71" w:rsidRPr="006E77F2">
        <w:rPr>
          <w:rFonts w:ascii="Times New Roman" w:hAnsi="Times New Roman" w:cs="Times New Roman"/>
          <w:sz w:val="24"/>
          <w:szCs w:val="24"/>
        </w:rPr>
        <w:t xml:space="preserve">2021.gada 25.janvārī ar lēmumu Nr.6/1. tika pagarināta līdz jaunas apstiprinātas stratēģijas darbības uzsākšanai. </w:t>
      </w:r>
      <w:r w:rsidRPr="006E77F2">
        <w:rPr>
          <w:rFonts w:ascii="Times New Roman" w:hAnsi="Times New Roman" w:cs="Times New Roman"/>
          <w:sz w:val="24"/>
          <w:szCs w:val="24"/>
        </w:rPr>
        <w:t>Studiju virzienā iekļauto studiju programmu</w:t>
      </w:r>
      <w:r w:rsidRPr="006E77F2">
        <w:rPr>
          <w:rFonts w:ascii="Times New Roman" w:hAnsi="Times New Roman" w:cs="Times New Roman"/>
          <w:sz w:val="24"/>
          <w:szCs w:val="24"/>
          <w:lang w:val="la-Latn"/>
        </w:rPr>
        <w:t xml:space="preserve"> realizācija veicinās</w:t>
      </w:r>
      <w:r w:rsidRPr="006E77F2">
        <w:rPr>
          <w:rFonts w:ascii="Times New Roman" w:hAnsi="Times New Roman" w:cs="Times New Roman"/>
          <w:sz w:val="24"/>
          <w:szCs w:val="24"/>
        </w:rPr>
        <w:t xml:space="preserve"> DU stratēģij</w:t>
      </w:r>
      <w:r w:rsidRPr="006E77F2">
        <w:rPr>
          <w:rFonts w:ascii="Times New Roman" w:hAnsi="Times New Roman" w:cs="Times New Roman"/>
          <w:sz w:val="24"/>
          <w:szCs w:val="24"/>
          <w:lang w:val="la-Latn"/>
        </w:rPr>
        <w:t>ā iekļauto</w:t>
      </w:r>
      <w:r w:rsidRPr="006E77F2">
        <w:rPr>
          <w:rFonts w:ascii="Times New Roman" w:hAnsi="Times New Roman" w:cs="Times New Roman"/>
          <w:sz w:val="24"/>
          <w:szCs w:val="24"/>
        </w:rPr>
        <w:t xml:space="preserve"> </w:t>
      </w:r>
      <w:r w:rsidRPr="006E77F2">
        <w:rPr>
          <w:rFonts w:ascii="Times New Roman" w:hAnsi="Times New Roman" w:cs="Times New Roman"/>
          <w:sz w:val="24"/>
          <w:szCs w:val="24"/>
          <w:lang w:val="la-Latn"/>
        </w:rPr>
        <w:t>vidējā</w:t>
      </w:r>
      <w:r w:rsidRPr="006E77F2">
        <w:rPr>
          <w:rFonts w:ascii="Times New Roman" w:hAnsi="Times New Roman" w:cs="Times New Roman"/>
          <w:sz w:val="24"/>
          <w:szCs w:val="24"/>
        </w:rPr>
        <w:t xml:space="preserve"> </w:t>
      </w:r>
      <w:r w:rsidRPr="006E77F2">
        <w:rPr>
          <w:rFonts w:ascii="Times New Roman" w:hAnsi="Times New Roman" w:cs="Times New Roman"/>
          <w:sz w:val="24"/>
          <w:szCs w:val="24"/>
          <w:lang w:val="la-Latn"/>
        </w:rPr>
        <w:t xml:space="preserve">termiņa </w:t>
      </w:r>
      <w:r w:rsidRPr="006E77F2">
        <w:rPr>
          <w:rFonts w:ascii="Times New Roman" w:hAnsi="Times New Roman" w:cs="Times New Roman"/>
          <w:sz w:val="24"/>
          <w:szCs w:val="24"/>
        </w:rPr>
        <w:t>mērķ</w:t>
      </w:r>
      <w:r w:rsidRPr="006E77F2">
        <w:rPr>
          <w:rFonts w:ascii="Times New Roman" w:hAnsi="Times New Roman" w:cs="Times New Roman"/>
          <w:sz w:val="24"/>
          <w:szCs w:val="24"/>
          <w:lang w:val="la-Latn"/>
        </w:rPr>
        <w:t>u īstenošanu</w:t>
      </w:r>
      <w:r w:rsidRPr="006E77F2">
        <w:rPr>
          <w:rFonts w:ascii="Times New Roman" w:hAnsi="Times New Roman" w:cs="Times New Roman"/>
          <w:sz w:val="24"/>
          <w:szCs w:val="24"/>
        </w:rPr>
        <w:t xml:space="preserve">: </w:t>
      </w:r>
      <w:r w:rsidRPr="006E77F2">
        <w:rPr>
          <w:rFonts w:ascii="Times New Roman" w:hAnsi="Times New Roman" w:cs="Times New Roman"/>
          <w:i/>
          <w:sz w:val="24"/>
          <w:szCs w:val="24"/>
          <w:lang w:val="la-Latn"/>
        </w:rPr>
        <w:t>“</w:t>
      </w:r>
      <w:r w:rsidRPr="006E77F2">
        <w:rPr>
          <w:rFonts w:ascii="Times New Roman" w:hAnsi="Times New Roman" w:cs="Times New Roman"/>
          <w:i/>
          <w:sz w:val="24"/>
          <w:szCs w:val="24"/>
        </w:rPr>
        <w:t>Nodrošināt kvalitatīvu izglītību, kas atbilst nākotnes izaicinājumiem un balstās uz teorētiskām zināšanām un pētniecības prasmju apgūšanu, sagatavojot starptautiskajā darba tirgū konkurētspējīgus speciālistus, attīstot viņu spējas un motivējot izglītoties mūža garumā</w:t>
      </w:r>
      <w:r w:rsidRPr="006E77F2">
        <w:rPr>
          <w:rFonts w:ascii="Times New Roman" w:hAnsi="Times New Roman" w:cs="Times New Roman"/>
          <w:i/>
          <w:sz w:val="24"/>
          <w:szCs w:val="24"/>
          <w:lang w:val="la-Latn"/>
        </w:rPr>
        <w:t xml:space="preserve">”, </w:t>
      </w:r>
      <w:r w:rsidRPr="006E77F2">
        <w:rPr>
          <w:rFonts w:ascii="Times New Roman" w:hAnsi="Times New Roman" w:cs="Times New Roman"/>
          <w:sz w:val="24"/>
          <w:szCs w:val="24"/>
          <w:lang w:val="la-Latn"/>
        </w:rPr>
        <w:t>kā arī</w:t>
      </w:r>
      <w:r w:rsidRPr="006E77F2">
        <w:rPr>
          <w:rFonts w:ascii="Times New Roman" w:hAnsi="Times New Roman" w:cs="Times New Roman"/>
          <w:i/>
          <w:sz w:val="24"/>
          <w:szCs w:val="24"/>
          <w:lang w:val="la-Latn"/>
        </w:rPr>
        <w:t xml:space="preserve"> “</w:t>
      </w:r>
      <w:r w:rsidRPr="006E77F2">
        <w:rPr>
          <w:rFonts w:ascii="Times New Roman" w:hAnsi="Times New Roman" w:cs="Times New Roman"/>
          <w:i/>
          <w:sz w:val="24"/>
          <w:szCs w:val="24"/>
        </w:rPr>
        <w:t>Attīstīt starptautiska līmeņa zinātnisko un radošo darbību, padziļinot zinātnisko pētījumu integrāciju studiju procesā, iesaistoties starptautiskajās, valsts un nozaru pētniecības programmās, sekmējot tehnoloģiju pārnesi un inovāciju attīstību un veicinot sabiedrības izpratni par zinātni</w:t>
      </w:r>
      <w:r w:rsidR="004A1980" w:rsidRPr="006E77F2">
        <w:rPr>
          <w:rFonts w:ascii="Times New Roman" w:hAnsi="Times New Roman" w:cs="Times New Roman"/>
          <w:i/>
          <w:sz w:val="24"/>
          <w:szCs w:val="24"/>
        </w:rPr>
        <w:t>.”</w:t>
      </w:r>
    </w:p>
    <w:p w14:paraId="5310D230" w14:textId="77777777" w:rsidR="00055699" w:rsidRPr="006E77F2" w:rsidRDefault="00055699" w:rsidP="00055699">
      <w:pPr>
        <w:jc w:val="both"/>
        <w:rPr>
          <w:rFonts w:ascii="Times New Roman" w:hAnsi="Times New Roman" w:cs="Times New Roman"/>
          <w:sz w:val="24"/>
          <w:szCs w:val="24"/>
        </w:rPr>
      </w:pPr>
    </w:p>
    <w:p w14:paraId="3BCC5A3F" w14:textId="2AF1C513" w:rsidR="00D74D5B" w:rsidRPr="006E77F2" w:rsidRDefault="00EC0D56" w:rsidP="00055699">
      <w:pPr>
        <w:jc w:val="both"/>
        <w:rPr>
          <w:rFonts w:ascii="Times New Roman" w:hAnsi="Times New Roman" w:cs="Times New Roman"/>
          <w:sz w:val="24"/>
          <w:szCs w:val="24"/>
        </w:rPr>
      </w:pPr>
      <w:r w:rsidRPr="006E77F2">
        <w:rPr>
          <w:rFonts w:ascii="Times New Roman" w:hAnsi="Times New Roman" w:cs="Times New Roman"/>
          <w:sz w:val="24"/>
          <w:szCs w:val="24"/>
        </w:rPr>
        <w:t>DU</w:t>
      </w:r>
      <w:r w:rsidR="00055699" w:rsidRPr="006E77F2">
        <w:rPr>
          <w:rFonts w:ascii="Times New Roman" w:hAnsi="Times New Roman" w:cs="Times New Roman"/>
          <w:sz w:val="24"/>
          <w:szCs w:val="24"/>
        </w:rPr>
        <w:t xml:space="preserve"> studiju virziens „</w:t>
      </w:r>
      <w:r w:rsidR="00F1425F" w:rsidRPr="006E77F2">
        <w:rPr>
          <w:rFonts w:ascii="Times New Roman" w:hAnsi="Times New Roman" w:cs="Times New Roman"/>
          <w:sz w:val="24"/>
          <w:szCs w:val="24"/>
        </w:rPr>
        <w:t xml:space="preserve">Fizika, materiālzinātne, matemātika un </w:t>
      </w:r>
      <w:r w:rsidR="004A1980" w:rsidRPr="006E77F2">
        <w:rPr>
          <w:rFonts w:ascii="Times New Roman" w:hAnsi="Times New Roman" w:cs="Times New Roman"/>
          <w:sz w:val="24"/>
          <w:szCs w:val="24"/>
        </w:rPr>
        <w:t>statistika”</w:t>
      </w:r>
      <w:r w:rsidR="00055699" w:rsidRPr="006E77F2">
        <w:rPr>
          <w:rFonts w:ascii="Times New Roman" w:hAnsi="Times New Roman" w:cs="Times New Roman"/>
          <w:sz w:val="24"/>
          <w:szCs w:val="24"/>
        </w:rPr>
        <w:t xml:space="preserve"> tiek īstenots </w:t>
      </w:r>
      <w:r w:rsidRPr="006E77F2">
        <w:rPr>
          <w:rFonts w:ascii="Times New Roman" w:hAnsi="Times New Roman" w:cs="Times New Roman"/>
          <w:sz w:val="24"/>
          <w:szCs w:val="24"/>
        </w:rPr>
        <w:t xml:space="preserve">tikai </w:t>
      </w:r>
      <w:r w:rsidR="00055699" w:rsidRPr="006E77F2">
        <w:rPr>
          <w:rFonts w:ascii="Times New Roman" w:hAnsi="Times New Roman" w:cs="Times New Roman"/>
          <w:sz w:val="24"/>
          <w:szCs w:val="24"/>
        </w:rPr>
        <w:t>maģistra un doktora</w:t>
      </w:r>
      <w:r w:rsidR="004A1980" w:rsidRPr="006E77F2">
        <w:rPr>
          <w:rFonts w:ascii="Times New Roman" w:hAnsi="Times New Roman" w:cs="Times New Roman"/>
          <w:sz w:val="24"/>
          <w:szCs w:val="24"/>
        </w:rPr>
        <w:t xml:space="preserve"> līmeņos</w:t>
      </w:r>
      <w:r w:rsidR="00717553" w:rsidRPr="006E77F2">
        <w:rPr>
          <w:rFonts w:ascii="Times New Roman" w:hAnsi="Times New Roman" w:cs="Times New Roman"/>
          <w:sz w:val="24"/>
          <w:szCs w:val="24"/>
        </w:rPr>
        <w:t>’ Virzienā ietilpst</w:t>
      </w:r>
      <w:r w:rsidR="00055699" w:rsidRPr="006E77F2">
        <w:rPr>
          <w:rFonts w:ascii="Times New Roman" w:hAnsi="Times New Roman" w:cs="Times New Roman"/>
          <w:sz w:val="24"/>
          <w:szCs w:val="24"/>
        </w:rPr>
        <w:t xml:space="preserve"> </w:t>
      </w:r>
      <w:r w:rsidR="00717553" w:rsidRPr="006E77F2">
        <w:rPr>
          <w:rFonts w:ascii="Times New Roman" w:hAnsi="Times New Roman" w:cs="Times New Roman"/>
          <w:sz w:val="24"/>
          <w:szCs w:val="24"/>
        </w:rPr>
        <w:t>a</w:t>
      </w:r>
      <w:r w:rsidR="00D74D5B" w:rsidRPr="006E77F2">
        <w:rPr>
          <w:rFonts w:ascii="Times New Roman" w:hAnsi="Times New Roman" w:cs="Times New Roman"/>
          <w:sz w:val="24"/>
          <w:szCs w:val="24"/>
        </w:rPr>
        <w:t>kadēmiskā maģistra studiju programma „Fizika”, doktora studiju programma „Cietvielu fizika” un doktora studiju programma „Matemātika”.</w:t>
      </w:r>
    </w:p>
    <w:p w14:paraId="0DD88971" w14:textId="578BCAC4" w:rsidR="00D74D5B" w:rsidRPr="006E77F2" w:rsidRDefault="00D74D5B" w:rsidP="00055699">
      <w:pPr>
        <w:jc w:val="both"/>
        <w:rPr>
          <w:rFonts w:ascii="Times New Roman" w:hAnsi="Times New Roman" w:cs="Times New Roman"/>
          <w:sz w:val="24"/>
          <w:szCs w:val="24"/>
        </w:rPr>
      </w:pPr>
      <w:r w:rsidRPr="006E77F2">
        <w:rPr>
          <w:rFonts w:ascii="Times New Roman" w:hAnsi="Times New Roman" w:cs="Times New Roman"/>
          <w:sz w:val="24"/>
          <w:szCs w:val="24"/>
          <w:shd w:val="clear" w:color="auto" w:fill="EEEEEE"/>
        </w:rPr>
        <w:t>Studiju programmas</w:t>
      </w:r>
      <w:r w:rsidRPr="006E77F2">
        <w:rPr>
          <w:rFonts w:ascii="Times New Roman" w:hAnsi="Times New Roman" w:cs="Times New Roman"/>
          <w:sz w:val="21"/>
          <w:szCs w:val="21"/>
          <w:shd w:val="clear" w:color="auto" w:fill="EEEEEE"/>
        </w:rPr>
        <w:t xml:space="preserve"> </w:t>
      </w:r>
      <w:r w:rsidRPr="006E77F2">
        <w:rPr>
          <w:rFonts w:ascii="Times New Roman" w:hAnsi="Times New Roman" w:cs="Times New Roman"/>
          <w:sz w:val="24"/>
          <w:szCs w:val="24"/>
        </w:rPr>
        <w:t xml:space="preserve">„Cietvielu fizika” </w:t>
      </w:r>
      <w:r w:rsidRPr="006E77F2">
        <w:rPr>
          <w:rFonts w:ascii="Times New Roman" w:hAnsi="Times New Roman" w:cs="Times New Roman"/>
          <w:sz w:val="24"/>
          <w:szCs w:val="24"/>
          <w:shd w:val="clear" w:color="auto" w:fill="EEEEEE"/>
        </w:rPr>
        <w:t xml:space="preserve"> un “Fizika” ir savstarpēji sasaistītas.</w:t>
      </w:r>
      <w:r w:rsidRPr="006E77F2">
        <w:rPr>
          <w:rFonts w:ascii="Times New Roman" w:hAnsi="Times New Roman" w:cs="Times New Roman"/>
          <w:sz w:val="21"/>
          <w:szCs w:val="21"/>
          <w:shd w:val="clear" w:color="auto" w:fill="EEEEEE"/>
        </w:rPr>
        <w:t xml:space="preserve"> </w:t>
      </w:r>
      <w:r w:rsidRPr="006E77F2">
        <w:rPr>
          <w:rFonts w:ascii="Times New Roman" w:hAnsi="Times New Roman" w:cs="Times New Roman"/>
          <w:sz w:val="24"/>
          <w:szCs w:val="24"/>
        </w:rPr>
        <w:t xml:space="preserve">Pēc akadēmiskās maģistra studiju programma „Fizika” pabeigšanas, </w:t>
      </w:r>
      <w:r w:rsidR="00717553" w:rsidRPr="006E77F2">
        <w:rPr>
          <w:rFonts w:ascii="Times New Roman" w:hAnsi="Times New Roman" w:cs="Times New Roman"/>
          <w:sz w:val="24"/>
          <w:szCs w:val="24"/>
        </w:rPr>
        <w:t xml:space="preserve">apgūstot nepieciešamās zināšanas, prasmes un kompetences un </w:t>
      </w:r>
      <w:r w:rsidRPr="006E77F2">
        <w:rPr>
          <w:rFonts w:ascii="Times New Roman" w:hAnsi="Times New Roman" w:cs="Times New Roman"/>
          <w:sz w:val="24"/>
          <w:szCs w:val="24"/>
        </w:rPr>
        <w:t>iegūstot dabaszinātņu maģistru fizikā</w:t>
      </w:r>
      <w:r w:rsidR="00717553" w:rsidRPr="006E77F2">
        <w:rPr>
          <w:rFonts w:ascii="Times New Roman" w:hAnsi="Times New Roman" w:cs="Times New Roman"/>
          <w:sz w:val="24"/>
          <w:szCs w:val="24"/>
        </w:rPr>
        <w:t>,</w:t>
      </w:r>
      <w:r w:rsidRPr="006E77F2">
        <w:rPr>
          <w:rFonts w:ascii="Times New Roman" w:hAnsi="Times New Roman" w:cs="Times New Roman"/>
          <w:sz w:val="24"/>
          <w:szCs w:val="24"/>
        </w:rPr>
        <w:t xml:space="preserve"> var turpināt studijas doktora studiju programmā „Cietvielu fizika”. Tām ir saskaņoti pētniecības virzieni. </w:t>
      </w:r>
    </w:p>
    <w:p w14:paraId="1A215AD1" w14:textId="77777777" w:rsidR="00D74D5B" w:rsidRPr="006E77F2" w:rsidRDefault="00D74D5B" w:rsidP="00055699">
      <w:pPr>
        <w:jc w:val="both"/>
        <w:rPr>
          <w:rFonts w:ascii="Times New Roman" w:hAnsi="Times New Roman" w:cs="Times New Roman"/>
          <w:sz w:val="24"/>
          <w:szCs w:val="24"/>
        </w:rPr>
      </w:pPr>
    </w:p>
    <w:p w14:paraId="475C5C18" w14:textId="5290DAA9"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Studiju virzienā realizējamo studiju programmu raksturojums:</w:t>
      </w:r>
    </w:p>
    <w:p w14:paraId="7CF3A37B" w14:textId="35B6FA10" w:rsidR="00055699" w:rsidRPr="006E77F2" w:rsidRDefault="00055699" w:rsidP="00055699">
      <w:pPr>
        <w:rPr>
          <w:rFonts w:ascii="Times New Roman" w:hAnsi="Times New Roman" w:cs="Times New Roman"/>
          <w:sz w:val="24"/>
          <w:szCs w:val="24"/>
        </w:rPr>
      </w:pPr>
    </w:p>
    <w:p w14:paraId="29D3A06B" w14:textId="394872F8" w:rsidR="00055699" w:rsidRPr="006E77F2" w:rsidRDefault="007B22E3" w:rsidP="00055699">
      <w:pPr>
        <w:rPr>
          <w:rFonts w:ascii="Times New Roman" w:hAnsi="Times New Roman" w:cs="Times New Roman"/>
          <w:sz w:val="24"/>
          <w:szCs w:val="24"/>
        </w:rPr>
      </w:pPr>
      <w:r w:rsidRPr="006E77F2">
        <w:rPr>
          <w:rFonts w:ascii="Times New Roman" w:hAnsi="Times New Roman" w:cs="Times New Roman"/>
          <w:sz w:val="24"/>
          <w:szCs w:val="24"/>
        </w:rPr>
        <w:t>1</w:t>
      </w:r>
      <w:r w:rsidR="00055699" w:rsidRPr="006E77F2">
        <w:rPr>
          <w:rFonts w:ascii="Times New Roman" w:hAnsi="Times New Roman" w:cs="Times New Roman"/>
          <w:sz w:val="24"/>
          <w:szCs w:val="24"/>
        </w:rPr>
        <w:t>. Akadēmiskā maģistra studiju programma „</w:t>
      </w:r>
      <w:r w:rsidR="004A1980" w:rsidRPr="006E77F2">
        <w:rPr>
          <w:rFonts w:ascii="Times New Roman" w:hAnsi="Times New Roman" w:cs="Times New Roman"/>
          <w:sz w:val="24"/>
          <w:szCs w:val="24"/>
        </w:rPr>
        <w:t>Fizik</w:t>
      </w:r>
      <w:r w:rsidR="00055699" w:rsidRPr="006E77F2">
        <w:rPr>
          <w:rFonts w:ascii="Times New Roman" w:hAnsi="Times New Roman" w:cs="Times New Roman"/>
          <w:sz w:val="24"/>
          <w:szCs w:val="24"/>
        </w:rPr>
        <w:t xml:space="preserve">a” </w:t>
      </w:r>
    </w:p>
    <w:p w14:paraId="36BDF0BA" w14:textId="61C77F95" w:rsidR="00055699" w:rsidRPr="006E77F2" w:rsidRDefault="00055699" w:rsidP="00055E11">
      <w:pPr>
        <w:pStyle w:val="ListParagraph"/>
        <w:numPr>
          <w:ilvl w:val="0"/>
          <w:numId w:val="7"/>
        </w:numPr>
        <w:ind w:left="1134" w:hanging="425"/>
        <w:rPr>
          <w:rFonts w:ascii="Times New Roman" w:hAnsi="Times New Roman" w:cs="Times New Roman"/>
          <w:sz w:val="24"/>
          <w:szCs w:val="24"/>
        </w:rPr>
      </w:pPr>
      <w:r w:rsidRPr="006E77F2">
        <w:rPr>
          <w:rFonts w:ascii="Times New Roman" w:hAnsi="Times New Roman" w:cs="Times New Roman"/>
          <w:sz w:val="24"/>
          <w:szCs w:val="24"/>
        </w:rPr>
        <w:t xml:space="preserve">programmas kods – </w:t>
      </w:r>
      <w:r w:rsidR="003E273E" w:rsidRPr="006E77F2">
        <w:rPr>
          <w:rFonts w:ascii="Times New Roman" w:hAnsi="Times New Roman" w:cs="Times New Roman"/>
          <w:b/>
          <w:sz w:val="24"/>
          <w:szCs w:val="24"/>
        </w:rPr>
        <w:t>45443</w:t>
      </w:r>
    </w:p>
    <w:p w14:paraId="2FC8F0D4" w14:textId="77777777" w:rsidR="00055699" w:rsidRPr="006E77F2" w:rsidRDefault="00055699" w:rsidP="00055E11">
      <w:pPr>
        <w:pStyle w:val="ListParagraph"/>
        <w:numPr>
          <w:ilvl w:val="0"/>
          <w:numId w:val="7"/>
        </w:numPr>
        <w:ind w:left="1134" w:hanging="425"/>
        <w:rPr>
          <w:rFonts w:ascii="Times New Roman" w:hAnsi="Times New Roman" w:cs="Times New Roman"/>
          <w:sz w:val="24"/>
          <w:szCs w:val="24"/>
        </w:rPr>
      </w:pPr>
      <w:r w:rsidRPr="006E77F2">
        <w:rPr>
          <w:rFonts w:ascii="Times New Roman" w:hAnsi="Times New Roman" w:cs="Times New Roman"/>
          <w:sz w:val="24"/>
          <w:szCs w:val="24"/>
        </w:rPr>
        <w:t>programmas apjoms – 80 KP</w:t>
      </w:r>
    </w:p>
    <w:p w14:paraId="4ACBC603" w14:textId="77777777" w:rsidR="00055699" w:rsidRPr="006E77F2" w:rsidRDefault="00055699" w:rsidP="00055E11">
      <w:pPr>
        <w:pStyle w:val="ListParagraph"/>
        <w:numPr>
          <w:ilvl w:val="0"/>
          <w:numId w:val="7"/>
        </w:numPr>
        <w:ind w:left="1134" w:hanging="425"/>
        <w:rPr>
          <w:rFonts w:ascii="Times New Roman" w:hAnsi="Times New Roman" w:cs="Times New Roman"/>
          <w:sz w:val="24"/>
          <w:szCs w:val="24"/>
        </w:rPr>
      </w:pPr>
      <w:r w:rsidRPr="006E77F2">
        <w:rPr>
          <w:rFonts w:ascii="Times New Roman" w:hAnsi="Times New Roman" w:cs="Times New Roman"/>
          <w:sz w:val="24"/>
          <w:szCs w:val="24"/>
        </w:rPr>
        <w:t>programmas īstenošanas ilgums – pilna laika studijās – 2 gadi</w:t>
      </w:r>
    </w:p>
    <w:p w14:paraId="5CAF0E07" w14:textId="77777777" w:rsidR="00AF64E1" w:rsidRPr="006E77F2" w:rsidRDefault="00055699" w:rsidP="00AF64E1">
      <w:pPr>
        <w:pStyle w:val="ListParagraph"/>
        <w:numPr>
          <w:ilvl w:val="0"/>
          <w:numId w:val="7"/>
        </w:numPr>
        <w:ind w:left="1134" w:hanging="425"/>
        <w:rPr>
          <w:rFonts w:ascii="Times New Roman" w:hAnsi="Times New Roman" w:cs="Times New Roman"/>
          <w:sz w:val="24"/>
          <w:szCs w:val="24"/>
        </w:rPr>
      </w:pPr>
      <w:r w:rsidRPr="006E77F2">
        <w:rPr>
          <w:rFonts w:ascii="Times New Roman" w:hAnsi="Times New Roman" w:cs="Times New Roman"/>
          <w:sz w:val="24"/>
          <w:szCs w:val="24"/>
        </w:rPr>
        <w:t>programmas īstenošanas veids un forma – pilna laika klātienes studijas</w:t>
      </w:r>
    </w:p>
    <w:p w14:paraId="67AB511A" w14:textId="6A6A75DA" w:rsidR="00AF64E1" w:rsidRPr="006E77F2" w:rsidRDefault="00055699" w:rsidP="00AF64E1">
      <w:pPr>
        <w:pStyle w:val="ListParagraph"/>
        <w:numPr>
          <w:ilvl w:val="0"/>
          <w:numId w:val="7"/>
        </w:numPr>
        <w:ind w:left="1134" w:hanging="425"/>
        <w:rPr>
          <w:rFonts w:ascii="Times New Roman" w:hAnsi="Times New Roman" w:cs="Times New Roman"/>
          <w:sz w:val="24"/>
          <w:szCs w:val="24"/>
        </w:rPr>
      </w:pPr>
      <w:r w:rsidRPr="006E77F2">
        <w:rPr>
          <w:rFonts w:ascii="Times New Roman" w:hAnsi="Times New Roman" w:cs="Times New Roman"/>
          <w:sz w:val="24"/>
          <w:szCs w:val="24"/>
        </w:rPr>
        <w:t xml:space="preserve">prasības uzsākot studijas – </w:t>
      </w:r>
      <w:r w:rsidR="00AF64E1" w:rsidRPr="006E77F2">
        <w:rPr>
          <w:rFonts w:ascii="Times New Roman" w:hAnsi="Times New Roman" w:cs="Times New Roman"/>
          <w:sz w:val="24"/>
          <w:szCs w:val="24"/>
        </w:rPr>
        <w:t>bakalaura grāds vai 2. līmeņa profesionālā augstākā izglītība (vai tai pielīdzināma augstākā izglītība) fizikā vai matemātikā;</w:t>
      </w:r>
      <w:r w:rsidR="00C06891" w:rsidRPr="006E77F2">
        <w:rPr>
          <w:rFonts w:ascii="Times New Roman" w:hAnsi="Times New Roman" w:cs="Times New Roman"/>
          <w:sz w:val="24"/>
          <w:szCs w:val="24"/>
        </w:rPr>
        <w:t xml:space="preserve"> </w:t>
      </w:r>
      <w:r w:rsidR="00AF64E1" w:rsidRPr="006E77F2">
        <w:rPr>
          <w:rFonts w:ascii="Times New Roman" w:hAnsi="Times New Roman" w:cs="Times New Roman"/>
          <w:sz w:val="24"/>
          <w:szCs w:val="24"/>
        </w:rPr>
        <w:t xml:space="preserve">bakalaura grāds vai 2. līmeņa profesionālā augstākā izglītība (vai tai pielīdzināma augstākā izglītība) dabaszinātnēs vai inženierzinātnēs, kurā apgūti fizikas nozares studiju </w:t>
      </w:r>
      <w:r w:rsidR="00AF64E1" w:rsidRPr="006E77F2">
        <w:rPr>
          <w:rFonts w:ascii="Times New Roman" w:hAnsi="Times New Roman" w:cs="Times New Roman"/>
          <w:sz w:val="24"/>
          <w:szCs w:val="24"/>
        </w:rPr>
        <w:lastRenderedPageBreak/>
        <w:t>kursi ne mazāk kā 5 kredītpunktu apjomā un matemātikas nozares studiju kursi ne mazāk kā 4 kredītpunktu apjomā; – konkursā piedalās ar gala/valsts pārbaudījumu vidējo atzīmi</w:t>
      </w:r>
    </w:p>
    <w:p w14:paraId="431765F4" w14:textId="3253379A" w:rsidR="00055699" w:rsidRPr="006E77F2" w:rsidRDefault="00AF64E1" w:rsidP="00AF64E1">
      <w:pPr>
        <w:pStyle w:val="ListParagraph"/>
        <w:numPr>
          <w:ilvl w:val="0"/>
          <w:numId w:val="7"/>
        </w:numPr>
        <w:ind w:left="1134" w:hanging="425"/>
        <w:rPr>
          <w:rFonts w:ascii="Times New Roman" w:hAnsi="Times New Roman" w:cs="Times New Roman"/>
          <w:sz w:val="24"/>
          <w:szCs w:val="24"/>
        </w:rPr>
      </w:pPr>
      <w:r w:rsidRPr="006E77F2">
        <w:rPr>
          <w:rFonts w:ascii="Times New Roman" w:hAnsi="Times New Roman" w:cs="Times New Roman"/>
          <w:sz w:val="24"/>
          <w:szCs w:val="24"/>
        </w:rPr>
        <w:t xml:space="preserve"> </w:t>
      </w:r>
      <w:r w:rsidR="00055699" w:rsidRPr="006E77F2">
        <w:rPr>
          <w:rFonts w:ascii="Times New Roman" w:hAnsi="Times New Roman" w:cs="Times New Roman"/>
          <w:sz w:val="24"/>
          <w:szCs w:val="24"/>
        </w:rPr>
        <w:t xml:space="preserve">iegūstamais grāds – </w:t>
      </w:r>
      <w:r w:rsidR="003E273E" w:rsidRPr="006E77F2">
        <w:rPr>
          <w:rFonts w:ascii="Times New Roman" w:hAnsi="Times New Roman" w:cs="Times New Roman"/>
          <w:sz w:val="24"/>
          <w:szCs w:val="24"/>
        </w:rPr>
        <w:t>dabaszinātņu maģistrs fizikā</w:t>
      </w:r>
    </w:p>
    <w:p w14:paraId="088D6E44" w14:textId="77777777" w:rsidR="00066681" w:rsidRPr="006E77F2" w:rsidRDefault="00055699" w:rsidP="00066681">
      <w:pPr>
        <w:pStyle w:val="ListParagraph"/>
        <w:numPr>
          <w:ilvl w:val="0"/>
          <w:numId w:val="7"/>
        </w:numPr>
        <w:ind w:left="1134" w:hanging="425"/>
        <w:rPr>
          <w:rFonts w:ascii="Times New Roman" w:hAnsi="Times New Roman" w:cs="Times New Roman"/>
          <w:sz w:val="24"/>
          <w:szCs w:val="24"/>
        </w:rPr>
      </w:pPr>
      <w:r w:rsidRPr="006E77F2">
        <w:rPr>
          <w:rFonts w:ascii="Times New Roman" w:hAnsi="Times New Roman" w:cs="Times New Roman"/>
          <w:sz w:val="24"/>
          <w:szCs w:val="24"/>
        </w:rPr>
        <w:t>programmas īstenošanas vieta – Daugavpils Universitāte</w:t>
      </w:r>
      <w:r w:rsidR="00EC0D56" w:rsidRPr="006E77F2">
        <w:rPr>
          <w:rFonts w:ascii="Times New Roman" w:hAnsi="Times New Roman" w:cs="Times New Roman"/>
          <w:sz w:val="24"/>
          <w:szCs w:val="24"/>
        </w:rPr>
        <w:t xml:space="preserve"> un Latvijas Universitāte</w:t>
      </w:r>
    </w:p>
    <w:p w14:paraId="1CAA72CB" w14:textId="359A1F49" w:rsidR="00055699" w:rsidRPr="006E77F2" w:rsidRDefault="00055699" w:rsidP="00066681">
      <w:pPr>
        <w:pStyle w:val="ListParagraph"/>
        <w:numPr>
          <w:ilvl w:val="0"/>
          <w:numId w:val="7"/>
        </w:numPr>
        <w:ind w:left="1134" w:hanging="425"/>
        <w:rPr>
          <w:rFonts w:ascii="Times New Roman" w:hAnsi="Times New Roman" w:cs="Times New Roman"/>
          <w:sz w:val="24"/>
          <w:szCs w:val="24"/>
        </w:rPr>
      </w:pPr>
      <w:r w:rsidRPr="006E77F2">
        <w:rPr>
          <w:rFonts w:ascii="Times New Roman" w:hAnsi="Times New Roman" w:cs="Times New Roman"/>
          <w:sz w:val="24"/>
          <w:szCs w:val="24"/>
        </w:rPr>
        <w:t xml:space="preserve">programmas direktors – </w:t>
      </w:r>
      <w:r w:rsidR="00C06891" w:rsidRPr="006E77F2">
        <w:rPr>
          <w:rFonts w:ascii="Times New Roman" w:hAnsi="Times New Roman" w:cs="Times New Roman"/>
          <w:sz w:val="24"/>
          <w:szCs w:val="24"/>
        </w:rPr>
        <w:t>Mg.</w:t>
      </w:r>
      <w:r w:rsidR="00E12ED5" w:rsidRPr="006E77F2">
        <w:rPr>
          <w:rFonts w:ascii="Times New Roman" w:hAnsi="Times New Roman" w:cs="Times New Roman"/>
          <w:sz w:val="24"/>
          <w:szCs w:val="24"/>
        </w:rPr>
        <w:t xml:space="preserve"> </w:t>
      </w:r>
      <w:r w:rsidR="00C06891" w:rsidRPr="006E77F2">
        <w:rPr>
          <w:rFonts w:ascii="Times New Roman" w:hAnsi="Times New Roman" w:cs="Times New Roman"/>
          <w:sz w:val="24"/>
          <w:szCs w:val="24"/>
        </w:rPr>
        <w:t xml:space="preserve">phys., </w:t>
      </w:r>
      <w:r w:rsidR="00E12ED5" w:rsidRPr="006E77F2">
        <w:rPr>
          <w:rFonts w:ascii="Times New Roman" w:hAnsi="Times New Roman" w:cs="Times New Roman"/>
          <w:sz w:val="24"/>
          <w:szCs w:val="24"/>
        </w:rPr>
        <w:t>elektronisko iekārtu inženieris</w:t>
      </w:r>
      <w:r w:rsidR="00066681" w:rsidRPr="006E77F2">
        <w:rPr>
          <w:rFonts w:ascii="Times New Roman" w:hAnsi="Times New Roman" w:cs="Times New Roman"/>
          <w:sz w:val="24"/>
          <w:szCs w:val="24"/>
        </w:rPr>
        <w:t xml:space="preserve"> </w:t>
      </w:r>
      <w:r w:rsidR="00C06891" w:rsidRPr="006E77F2">
        <w:rPr>
          <w:rFonts w:ascii="Times New Roman" w:hAnsi="Times New Roman" w:cs="Times New Roman"/>
          <w:sz w:val="24"/>
          <w:szCs w:val="24"/>
        </w:rPr>
        <w:t>Valdis Mizers</w:t>
      </w:r>
    </w:p>
    <w:p w14:paraId="76A2C725" w14:textId="1302A760" w:rsidR="003E273E" w:rsidRPr="006E77F2" w:rsidRDefault="003E273E" w:rsidP="00055699">
      <w:pPr>
        <w:rPr>
          <w:rFonts w:ascii="Times New Roman" w:hAnsi="Times New Roman" w:cs="Times New Roman"/>
          <w:sz w:val="24"/>
          <w:szCs w:val="24"/>
        </w:rPr>
      </w:pPr>
    </w:p>
    <w:p w14:paraId="733B02A9" w14:textId="79371008" w:rsidR="007B22E3" w:rsidRPr="006E77F2" w:rsidRDefault="007B22E3" w:rsidP="007B22E3">
      <w:pPr>
        <w:jc w:val="both"/>
        <w:rPr>
          <w:rFonts w:ascii="Times New Roman" w:hAnsi="Times New Roman" w:cs="Times New Roman"/>
          <w:sz w:val="24"/>
          <w:szCs w:val="24"/>
        </w:rPr>
      </w:pPr>
      <w:r w:rsidRPr="006E77F2">
        <w:rPr>
          <w:rFonts w:ascii="Times New Roman" w:hAnsi="Times New Roman" w:cs="Times New Roman"/>
          <w:sz w:val="24"/>
          <w:szCs w:val="24"/>
        </w:rPr>
        <w:t>2. Doktora studiju programma „Cietvielu fizika”</w:t>
      </w:r>
    </w:p>
    <w:p w14:paraId="39E1F88B" w14:textId="7CA574F2" w:rsidR="007B22E3" w:rsidRPr="006E77F2" w:rsidRDefault="007B22E3"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programmas kods –</w:t>
      </w:r>
      <w:r w:rsidR="00570C30" w:rsidRPr="006E77F2">
        <w:rPr>
          <w:rFonts w:ascii="Times New Roman" w:hAnsi="Times New Roman" w:cs="Times New Roman"/>
          <w:b/>
          <w:sz w:val="24"/>
          <w:szCs w:val="24"/>
        </w:rPr>
        <w:t>51443</w:t>
      </w:r>
    </w:p>
    <w:p w14:paraId="2D08BCBF" w14:textId="77777777" w:rsidR="007B22E3" w:rsidRPr="006E77F2" w:rsidRDefault="007B22E3"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 xml:space="preserve">programmas apjoms – 120 KP </w:t>
      </w:r>
    </w:p>
    <w:p w14:paraId="433DB378" w14:textId="77777777" w:rsidR="007B22E3" w:rsidRPr="006E77F2" w:rsidRDefault="007B22E3"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programmas īstenošanas ilgums – pilna laika studijās – 3 gadi</w:t>
      </w:r>
    </w:p>
    <w:p w14:paraId="311AD265" w14:textId="77777777" w:rsidR="007B22E3" w:rsidRPr="006E77F2" w:rsidRDefault="007B22E3"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programmas īstenošanas veids un forma – pilna laika klātienes studijas</w:t>
      </w:r>
    </w:p>
    <w:p w14:paraId="4947C614" w14:textId="77777777" w:rsidR="00D74D5B" w:rsidRPr="006E77F2" w:rsidRDefault="007B22E3" w:rsidP="00F47590">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 xml:space="preserve">prasības uzsākot studijas – </w:t>
      </w:r>
      <w:r w:rsidR="00570C30" w:rsidRPr="006E77F2">
        <w:rPr>
          <w:rFonts w:ascii="Times New Roman" w:hAnsi="Times New Roman" w:cs="Times New Roman"/>
          <w:sz w:val="24"/>
          <w:szCs w:val="24"/>
        </w:rPr>
        <w:t>maģistra grāds fizikā vai tās saskarzinātnēs (biofizika, fizikālā ķīmija u.c.), inženierzinātnēs, kā arī maģistra grādam pielīdzināma augstākā izglītība minētajās jomās</w:t>
      </w:r>
    </w:p>
    <w:p w14:paraId="219F25AE" w14:textId="1B5C9188" w:rsidR="007B22E3" w:rsidRPr="006E77F2" w:rsidRDefault="007B22E3" w:rsidP="00F47590">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iegūstamais grāds –</w:t>
      </w:r>
      <w:r w:rsidR="00725377" w:rsidRPr="006E77F2">
        <w:rPr>
          <w:rFonts w:ascii="Times New Roman" w:hAnsi="Times New Roman" w:cs="Times New Roman"/>
          <w:sz w:val="24"/>
          <w:szCs w:val="24"/>
        </w:rPr>
        <w:t xml:space="preserve"> </w:t>
      </w:r>
      <w:r w:rsidR="00570C30" w:rsidRPr="006E77F2">
        <w:rPr>
          <w:rFonts w:ascii="Times New Roman" w:hAnsi="Times New Roman" w:cs="Times New Roman"/>
          <w:sz w:val="24"/>
          <w:szCs w:val="24"/>
        </w:rPr>
        <w:t>Zinātn</w:t>
      </w:r>
      <w:r w:rsidR="00F47590" w:rsidRPr="006E77F2">
        <w:rPr>
          <w:rFonts w:ascii="Times New Roman" w:hAnsi="Times New Roman" w:cs="Times New Roman"/>
          <w:sz w:val="24"/>
          <w:szCs w:val="24"/>
        </w:rPr>
        <w:t>es</w:t>
      </w:r>
      <w:r w:rsidR="00570C30" w:rsidRPr="006E77F2">
        <w:rPr>
          <w:rFonts w:ascii="Times New Roman" w:hAnsi="Times New Roman" w:cs="Times New Roman"/>
          <w:sz w:val="24"/>
          <w:szCs w:val="24"/>
        </w:rPr>
        <w:t xml:space="preserve"> doktora grāds zinātnes doktors(-e) (</w:t>
      </w:r>
      <w:r w:rsidR="00570C30" w:rsidRPr="006E77F2">
        <w:rPr>
          <w:rFonts w:ascii="Times New Roman" w:hAnsi="Times New Roman" w:cs="Times New Roman"/>
          <w:i/>
          <w:sz w:val="24"/>
          <w:szCs w:val="24"/>
        </w:rPr>
        <w:t>Ph.D</w:t>
      </w:r>
      <w:r w:rsidR="00570C30" w:rsidRPr="006E77F2">
        <w:rPr>
          <w:rFonts w:ascii="Times New Roman" w:hAnsi="Times New Roman" w:cs="Times New Roman"/>
          <w:sz w:val="24"/>
          <w:szCs w:val="24"/>
        </w:rPr>
        <w:t>.) dabaszinātnēs</w:t>
      </w:r>
    </w:p>
    <w:p w14:paraId="717546AB" w14:textId="77777777" w:rsidR="007B22E3" w:rsidRPr="006E77F2" w:rsidRDefault="007B22E3"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programmas īstenošanas vieta – Daugavpils Universitāte</w:t>
      </w:r>
    </w:p>
    <w:p w14:paraId="3B2512BF" w14:textId="0489DFAC" w:rsidR="007B22E3" w:rsidRPr="006E77F2" w:rsidRDefault="007B22E3"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 xml:space="preserve">programmas direktors – </w:t>
      </w:r>
      <w:r w:rsidR="005B6782" w:rsidRPr="006E77F2">
        <w:rPr>
          <w:rFonts w:ascii="Times New Roman" w:hAnsi="Times New Roman" w:cs="Times New Roman"/>
          <w:sz w:val="24"/>
          <w:szCs w:val="24"/>
        </w:rPr>
        <w:t>Dr. phys, pētn</w:t>
      </w:r>
      <w:r w:rsidR="0003659F" w:rsidRPr="006E77F2">
        <w:rPr>
          <w:rFonts w:ascii="Times New Roman" w:hAnsi="Times New Roman" w:cs="Times New Roman"/>
          <w:sz w:val="24"/>
          <w:szCs w:val="24"/>
        </w:rPr>
        <w:t>iece</w:t>
      </w:r>
      <w:r w:rsidR="005B6782" w:rsidRPr="006E77F2">
        <w:rPr>
          <w:rFonts w:ascii="Times New Roman" w:hAnsi="Times New Roman" w:cs="Times New Roman"/>
          <w:sz w:val="24"/>
          <w:szCs w:val="24"/>
        </w:rPr>
        <w:t xml:space="preserve"> Irēna Mihailova</w:t>
      </w:r>
    </w:p>
    <w:p w14:paraId="5AAD3A55" w14:textId="77777777" w:rsidR="007B22E3" w:rsidRPr="006E77F2" w:rsidRDefault="007B22E3" w:rsidP="00055699">
      <w:pPr>
        <w:jc w:val="both"/>
        <w:rPr>
          <w:rFonts w:ascii="Times New Roman" w:hAnsi="Times New Roman" w:cs="Times New Roman"/>
          <w:sz w:val="24"/>
          <w:szCs w:val="24"/>
        </w:rPr>
      </w:pPr>
    </w:p>
    <w:p w14:paraId="48C40572" w14:textId="184CF059"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3. Doktora studiju programma „</w:t>
      </w:r>
      <w:r w:rsidR="004A1980" w:rsidRPr="006E77F2">
        <w:rPr>
          <w:rFonts w:ascii="Times New Roman" w:hAnsi="Times New Roman" w:cs="Times New Roman"/>
          <w:sz w:val="24"/>
          <w:szCs w:val="24"/>
        </w:rPr>
        <w:t>Matemātik</w:t>
      </w:r>
      <w:r w:rsidRPr="006E77F2">
        <w:rPr>
          <w:rFonts w:ascii="Times New Roman" w:hAnsi="Times New Roman" w:cs="Times New Roman"/>
          <w:sz w:val="24"/>
          <w:szCs w:val="24"/>
        </w:rPr>
        <w:t>a”</w:t>
      </w:r>
    </w:p>
    <w:p w14:paraId="2311B803" w14:textId="46C0EF63" w:rsidR="00055699" w:rsidRPr="006E77F2" w:rsidRDefault="00055699"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programmas kods –</w:t>
      </w:r>
      <w:r w:rsidR="00570C30" w:rsidRPr="006E77F2">
        <w:rPr>
          <w:rFonts w:ascii="Times New Roman" w:hAnsi="Times New Roman" w:cs="Times New Roman"/>
          <w:sz w:val="24"/>
          <w:szCs w:val="24"/>
        </w:rPr>
        <w:t>51460</w:t>
      </w:r>
    </w:p>
    <w:p w14:paraId="79CD1D82" w14:textId="77777777" w:rsidR="00055699" w:rsidRPr="006E77F2" w:rsidRDefault="00055699"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 xml:space="preserve">programmas apjoms – 120 KP </w:t>
      </w:r>
    </w:p>
    <w:p w14:paraId="4CF1FCF0" w14:textId="77777777" w:rsidR="00055699" w:rsidRPr="006E77F2" w:rsidRDefault="00055699"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programmas īstenošanas ilgums – pilna laika studijās – 3 gadi</w:t>
      </w:r>
    </w:p>
    <w:p w14:paraId="7A814EA3" w14:textId="77777777" w:rsidR="00055699" w:rsidRPr="006E77F2" w:rsidRDefault="00055699"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programmas īstenošanas veids un forma – pilna laika klātienes studijas</w:t>
      </w:r>
    </w:p>
    <w:p w14:paraId="4DB2C00B" w14:textId="25FDF47C" w:rsidR="00055699" w:rsidRPr="006E77F2" w:rsidRDefault="00055699"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 xml:space="preserve">prasības uzsākot studijas – </w:t>
      </w:r>
      <w:r w:rsidR="007B22E3" w:rsidRPr="006E77F2">
        <w:rPr>
          <w:rFonts w:ascii="Times New Roman" w:hAnsi="Times New Roman" w:cs="Times New Roman"/>
          <w:sz w:val="24"/>
          <w:szCs w:val="24"/>
        </w:rPr>
        <w:t>maģistra grāds matemātikā vai datorzinātnēs</w:t>
      </w:r>
    </w:p>
    <w:p w14:paraId="5D7E5783" w14:textId="0EBEDFA2" w:rsidR="00055699" w:rsidRPr="006E77F2" w:rsidRDefault="00055699"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 xml:space="preserve">iegūstamais grāds – </w:t>
      </w:r>
      <w:r w:rsidR="00570C30" w:rsidRPr="006E77F2">
        <w:rPr>
          <w:rFonts w:ascii="Times New Roman" w:hAnsi="Times New Roman" w:cs="Times New Roman"/>
          <w:sz w:val="24"/>
          <w:szCs w:val="24"/>
        </w:rPr>
        <w:t>Zinātn</w:t>
      </w:r>
      <w:r w:rsidR="00684BC3" w:rsidRPr="006E77F2">
        <w:rPr>
          <w:rFonts w:ascii="Times New Roman" w:hAnsi="Times New Roman" w:cs="Times New Roman"/>
          <w:sz w:val="24"/>
          <w:szCs w:val="24"/>
        </w:rPr>
        <w:t>es</w:t>
      </w:r>
      <w:r w:rsidR="00570C30" w:rsidRPr="006E77F2">
        <w:rPr>
          <w:rFonts w:ascii="Times New Roman" w:hAnsi="Times New Roman" w:cs="Times New Roman"/>
          <w:sz w:val="24"/>
          <w:szCs w:val="24"/>
        </w:rPr>
        <w:t xml:space="preserve"> doktora grā</w:t>
      </w:r>
      <w:r w:rsidR="00241EDA" w:rsidRPr="006E77F2">
        <w:rPr>
          <w:rFonts w:ascii="Times New Roman" w:hAnsi="Times New Roman" w:cs="Times New Roman"/>
          <w:sz w:val="24"/>
          <w:szCs w:val="24"/>
        </w:rPr>
        <w:t>ds zinātnes doktors(-e) (</w:t>
      </w:r>
      <w:r w:rsidR="00241EDA" w:rsidRPr="006E77F2">
        <w:rPr>
          <w:rFonts w:ascii="Times New Roman" w:hAnsi="Times New Roman" w:cs="Times New Roman"/>
          <w:i/>
          <w:sz w:val="24"/>
          <w:szCs w:val="24"/>
        </w:rPr>
        <w:t>Ph.D.</w:t>
      </w:r>
      <w:r w:rsidR="00241EDA" w:rsidRPr="006E77F2">
        <w:rPr>
          <w:rFonts w:ascii="Times New Roman" w:hAnsi="Times New Roman" w:cs="Times New Roman"/>
          <w:sz w:val="24"/>
          <w:szCs w:val="24"/>
        </w:rPr>
        <w:t xml:space="preserve">) </w:t>
      </w:r>
      <w:r w:rsidR="00787ED7" w:rsidRPr="006E77F2">
        <w:rPr>
          <w:rFonts w:ascii="Times New Roman" w:hAnsi="Times New Roman" w:cs="Times New Roman"/>
          <w:sz w:val="24"/>
          <w:szCs w:val="24"/>
        </w:rPr>
        <w:t>dabaszinātnēs</w:t>
      </w:r>
    </w:p>
    <w:p w14:paraId="52F01D8C" w14:textId="77777777" w:rsidR="00055699" w:rsidRPr="006E77F2" w:rsidRDefault="00055699"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programmas īstenošanas vieta – Daugavpils Universitāte</w:t>
      </w:r>
    </w:p>
    <w:p w14:paraId="0318AADC" w14:textId="70183FB0" w:rsidR="00055699" w:rsidRPr="006E77F2" w:rsidRDefault="00055699" w:rsidP="00055E11">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 xml:space="preserve">programmas direktors – </w:t>
      </w:r>
      <w:r w:rsidR="003E273E" w:rsidRPr="006E77F2">
        <w:rPr>
          <w:rFonts w:ascii="Times New Roman" w:hAnsi="Times New Roman" w:cs="Times New Roman"/>
          <w:sz w:val="24"/>
          <w:szCs w:val="24"/>
        </w:rPr>
        <w:t xml:space="preserve">Dr.habil.math., profesors Felikss Sadirbajevs </w:t>
      </w:r>
    </w:p>
    <w:p w14:paraId="3CD5932C" w14:textId="77777777" w:rsidR="003E273E" w:rsidRPr="006E77F2" w:rsidRDefault="003E273E" w:rsidP="003E273E">
      <w:pPr>
        <w:pStyle w:val="ListParagraph"/>
        <w:widowControl/>
        <w:autoSpaceDE/>
        <w:autoSpaceDN/>
        <w:ind w:left="1080"/>
        <w:jc w:val="both"/>
        <w:rPr>
          <w:rFonts w:ascii="Times New Roman" w:hAnsi="Times New Roman" w:cs="Times New Roman"/>
          <w:sz w:val="24"/>
          <w:szCs w:val="24"/>
        </w:rPr>
      </w:pPr>
    </w:p>
    <w:p w14:paraId="645F5F02" w14:textId="5E1E647E" w:rsidR="00055699" w:rsidRPr="006E77F2" w:rsidRDefault="00055699" w:rsidP="002D0CBA">
      <w:pPr>
        <w:pStyle w:val="BodyText3"/>
        <w:tabs>
          <w:tab w:val="left" w:pos="567"/>
        </w:tabs>
        <w:rPr>
          <w:rFonts w:ascii="Times New Roman" w:hAnsi="Times New Roman"/>
          <w:sz w:val="24"/>
          <w:szCs w:val="24"/>
          <w:lang w:val="lv-LV"/>
        </w:rPr>
      </w:pPr>
      <w:r w:rsidRPr="006E77F2">
        <w:rPr>
          <w:rFonts w:ascii="Times New Roman" w:hAnsi="Times New Roman"/>
          <w:sz w:val="24"/>
          <w:szCs w:val="24"/>
          <w:lang w:val="lv-LV"/>
        </w:rPr>
        <w:t>Studiju virziena galvenais kopīgais mērķis</w:t>
      </w:r>
      <w:r w:rsidR="00ED10B5" w:rsidRPr="006E77F2">
        <w:rPr>
          <w:rFonts w:ascii="Times New Roman" w:hAnsi="Times New Roman"/>
          <w:b/>
          <w:bCs/>
          <w:sz w:val="24"/>
          <w:szCs w:val="24"/>
          <w:lang w:val="lv-LV"/>
        </w:rPr>
        <w:t xml:space="preserve"> </w:t>
      </w:r>
      <w:r w:rsidR="00ED10B5" w:rsidRPr="006E77F2">
        <w:rPr>
          <w:rFonts w:ascii="Times New Roman" w:hAnsi="Times New Roman"/>
          <w:sz w:val="24"/>
          <w:szCs w:val="24"/>
          <w:lang w:val="lv-LV"/>
        </w:rPr>
        <w:t>ir augstākā līmeņa programmu īstenošanas gaitā sagatavot augsti kvalificētus, starptautiskā līmenī konkurētspējīgus fizikas un matemātikas speciālistus, kuri ir spējīgi patstāvīgi plānot un veikt inovatīvus pētījumus un sniegt pienesumu Latvijas Republikas un Eiropas Savienības labklājības izaugsmē.</w:t>
      </w:r>
    </w:p>
    <w:p w14:paraId="39CCCC8F" w14:textId="77777777" w:rsidR="00055699" w:rsidRPr="006E77F2" w:rsidRDefault="00055699" w:rsidP="00055699">
      <w:pPr>
        <w:jc w:val="both"/>
        <w:rPr>
          <w:rFonts w:ascii="Times New Roman" w:hAnsi="Times New Roman" w:cs="Times New Roman"/>
          <w:sz w:val="24"/>
          <w:szCs w:val="24"/>
        </w:rPr>
      </w:pPr>
    </w:p>
    <w:p w14:paraId="00D06BF6" w14:textId="5E600E8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Studiju virziena uzdevumi:</w:t>
      </w:r>
    </w:p>
    <w:p w14:paraId="45AB1348" w14:textId="485D58EF" w:rsidR="002D0CBA" w:rsidRPr="006E77F2" w:rsidRDefault="00376D92" w:rsidP="00882AC2">
      <w:pPr>
        <w:pStyle w:val="ListParagraph"/>
        <w:numPr>
          <w:ilvl w:val="0"/>
          <w:numId w:val="18"/>
        </w:numPr>
        <w:jc w:val="both"/>
        <w:rPr>
          <w:rFonts w:ascii="Times New Roman" w:hAnsi="Times New Roman" w:cs="Times New Roman"/>
          <w:sz w:val="24"/>
          <w:szCs w:val="24"/>
        </w:rPr>
      </w:pPr>
      <w:r w:rsidRPr="006E77F2">
        <w:rPr>
          <w:rFonts w:ascii="Times New Roman" w:hAnsi="Times New Roman" w:cs="Times New Roman"/>
          <w:sz w:val="24"/>
          <w:szCs w:val="24"/>
        </w:rPr>
        <w:t>sniegt studējošajiem zinātnisku pamatu profesionālajai darbībai</w:t>
      </w:r>
      <w:r w:rsidR="002D0CBA" w:rsidRPr="006E77F2">
        <w:rPr>
          <w:rFonts w:ascii="Times New Roman" w:hAnsi="Times New Roman" w:cs="Times New Roman"/>
          <w:sz w:val="24"/>
          <w:szCs w:val="24"/>
        </w:rPr>
        <w:t>,</w:t>
      </w:r>
      <w:r w:rsidRPr="006E77F2">
        <w:rPr>
          <w:rFonts w:ascii="Times New Roman" w:hAnsi="Times New Roman" w:cs="Times New Roman"/>
          <w:sz w:val="24"/>
          <w:szCs w:val="24"/>
        </w:rPr>
        <w:t xml:space="preserve"> </w:t>
      </w:r>
      <w:r w:rsidR="002D0CBA" w:rsidRPr="006E77F2">
        <w:rPr>
          <w:rFonts w:ascii="Times New Roman" w:hAnsi="Times New Roman" w:cs="Times New Roman"/>
          <w:sz w:val="24"/>
          <w:szCs w:val="24"/>
        </w:rPr>
        <w:t xml:space="preserve">nodrošinot iespēju bakalaura </w:t>
      </w:r>
      <w:r w:rsidR="00C06891" w:rsidRPr="006E77F2">
        <w:rPr>
          <w:rFonts w:ascii="Times New Roman" w:hAnsi="Times New Roman" w:cs="Times New Roman"/>
          <w:sz w:val="24"/>
          <w:szCs w:val="24"/>
        </w:rPr>
        <w:t xml:space="preserve">vai bakalaura </w:t>
      </w:r>
      <w:r w:rsidR="002D0CBA" w:rsidRPr="006E77F2">
        <w:rPr>
          <w:rFonts w:ascii="Times New Roman" w:hAnsi="Times New Roman" w:cs="Times New Roman"/>
          <w:sz w:val="24"/>
          <w:szCs w:val="24"/>
        </w:rPr>
        <w:t>un maģistra programmās apgūtās zināšanas un</w:t>
      </w:r>
      <w:r w:rsidRPr="006E77F2">
        <w:rPr>
          <w:rFonts w:ascii="Times New Roman" w:hAnsi="Times New Roman" w:cs="Times New Roman"/>
          <w:sz w:val="24"/>
          <w:szCs w:val="24"/>
        </w:rPr>
        <w:t xml:space="preserve"> </w:t>
      </w:r>
      <w:r w:rsidR="002D0CBA" w:rsidRPr="006E77F2">
        <w:rPr>
          <w:rFonts w:ascii="Times New Roman" w:hAnsi="Times New Roman" w:cs="Times New Roman"/>
          <w:sz w:val="24"/>
          <w:szCs w:val="24"/>
        </w:rPr>
        <w:t>prasmes papildināt izvēlētajā fizikas vai matemātikas specializācijā.</w:t>
      </w:r>
    </w:p>
    <w:p w14:paraId="48CF5615" w14:textId="3C0986EE" w:rsidR="00A35648" w:rsidRPr="006E77F2" w:rsidRDefault="00376D92" w:rsidP="00882AC2">
      <w:pPr>
        <w:pStyle w:val="ListParagraph"/>
        <w:numPr>
          <w:ilvl w:val="0"/>
          <w:numId w:val="18"/>
        </w:numPr>
        <w:jc w:val="both"/>
        <w:rPr>
          <w:rFonts w:ascii="Times New Roman" w:hAnsi="Times New Roman" w:cs="Times New Roman"/>
          <w:sz w:val="24"/>
          <w:szCs w:val="24"/>
        </w:rPr>
      </w:pPr>
      <w:r w:rsidRPr="006E77F2">
        <w:rPr>
          <w:rFonts w:ascii="Times New Roman" w:hAnsi="Times New Roman" w:cs="Times New Roman"/>
          <w:sz w:val="24"/>
          <w:szCs w:val="24"/>
        </w:rPr>
        <w:t>padziļinā</w:t>
      </w:r>
      <w:r w:rsidR="00A35648" w:rsidRPr="006E77F2">
        <w:rPr>
          <w:rFonts w:ascii="Times New Roman" w:hAnsi="Times New Roman" w:cs="Times New Roman"/>
          <w:sz w:val="24"/>
          <w:szCs w:val="24"/>
        </w:rPr>
        <w:t>t studentu zinātniskās pētniecības prasmes un</w:t>
      </w:r>
      <w:r w:rsidRPr="006E77F2">
        <w:rPr>
          <w:rFonts w:ascii="Times New Roman" w:hAnsi="Times New Roman" w:cs="Times New Roman"/>
          <w:sz w:val="24"/>
          <w:szCs w:val="24"/>
        </w:rPr>
        <w:t xml:space="preserve"> </w:t>
      </w:r>
      <w:r w:rsidR="00A35648" w:rsidRPr="006E77F2">
        <w:rPr>
          <w:rFonts w:ascii="Times New Roman" w:hAnsi="Times New Roman" w:cs="Times New Roman"/>
          <w:sz w:val="24"/>
          <w:szCs w:val="24"/>
        </w:rPr>
        <w:t xml:space="preserve">kompetenci pētāmo problēmu analīzē, </w:t>
      </w:r>
      <w:r w:rsidRPr="006E77F2">
        <w:rPr>
          <w:rFonts w:ascii="Times New Roman" w:hAnsi="Times New Roman" w:cs="Times New Roman"/>
          <w:sz w:val="24"/>
          <w:szCs w:val="24"/>
        </w:rPr>
        <w:t>lai</w:t>
      </w:r>
      <w:r w:rsidR="00A35648" w:rsidRPr="006E77F2">
        <w:rPr>
          <w:rFonts w:ascii="Times New Roman" w:hAnsi="Times New Roman" w:cs="Times New Roman"/>
          <w:sz w:val="24"/>
          <w:szCs w:val="24"/>
        </w:rPr>
        <w:t xml:space="preserve"> sagatavot</w:t>
      </w:r>
      <w:r w:rsidRPr="006E77F2">
        <w:rPr>
          <w:rFonts w:ascii="Times New Roman" w:hAnsi="Times New Roman" w:cs="Times New Roman"/>
          <w:sz w:val="24"/>
          <w:szCs w:val="24"/>
        </w:rPr>
        <w:t>u</w:t>
      </w:r>
      <w:r w:rsidR="00A35648" w:rsidRPr="006E77F2">
        <w:rPr>
          <w:rFonts w:ascii="Times New Roman" w:hAnsi="Times New Roman" w:cs="Times New Roman"/>
          <w:sz w:val="24"/>
          <w:szCs w:val="24"/>
        </w:rPr>
        <w:t xml:space="preserve"> studējošos turpmākam zinātniskās pētniecības darbam.</w:t>
      </w:r>
    </w:p>
    <w:p w14:paraId="6C24555C" w14:textId="4C4A618D" w:rsidR="00A35648" w:rsidRPr="006E77F2" w:rsidRDefault="008C5298" w:rsidP="00882AC2">
      <w:pPr>
        <w:pStyle w:val="ListParagraph"/>
        <w:numPr>
          <w:ilvl w:val="0"/>
          <w:numId w:val="18"/>
        </w:numPr>
        <w:jc w:val="both"/>
        <w:rPr>
          <w:rFonts w:ascii="Times New Roman" w:hAnsi="Times New Roman" w:cs="Times New Roman"/>
          <w:sz w:val="24"/>
          <w:szCs w:val="24"/>
        </w:rPr>
      </w:pPr>
      <w:r w:rsidRPr="006E77F2">
        <w:rPr>
          <w:rFonts w:ascii="Times New Roman" w:hAnsi="Times New Roman" w:cs="Times New Roman"/>
          <w:sz w:val="24"/>
          <w:szCs w:val="24"/>
        </w:rPr>
        <w:t>a</w:t>
      </w:r>
      <w:r w:rsidR="002D0CBA" w:rsidRPr="006E77F2">
        <w:rPr>
          <w:rFonts w:ascii="Times New Roman" w:hAnsi="Times New Roman" w:cs="Times New Roman"/>
          <w:sz w:val="24"/>
          <w:szCs w:val="24"/>
        </w:rPr>
        <w:t>ttīstīt studējošo kritisko un radošo domāšanu, spriešanas un</w:t>
      </w:r>
      <w:r w:rsidR="00376D92" w:rsidRPr="006E77F2">
        <w:rPr>
          <w:rFonts w:ascii="Times New Roman" w:hAnsi="Times New Roman" w:cs="Times New Roman"/>
          <w:sz w:val="24"/>
          <w:szCs w:val="24"/>
        </w:rPr>
        <w:t xml:space="preserve"> </w:t>
      </w:r>
      <w:r w:rsidR="002D0CBA" w:rsidRPr="006E77F2">
        <w:rPr>
          <w:rFonts w:ascii="Times New Roman" w:hAnsi="Times New Roman" w:cs="Times New Roman"/>
          <w:sz w:val="24"/>
          <w:szCs w:val="24"/>
        </w:rPr>
        <w:t>lēmumu pieņemšanas spējas, prasmes izmantot iegūtās</w:t>
      </w:r>
      <w:r w:rsidR="00376D92" w:rsidRPr="006E77F2">
        <w:rPr>
          <w:rFonts w:ascii="Times New Roman" w:hAnsi="Times New Roman" w:cs="Times New Roman"/>
          <w:sz w:val="24"/>
          <w:szCs w:val="24"/>
        </w:rPr>
        <w:t xml:space="preserve"> </w:t>
      </w:r>
      <w:r w:rsidR="002D0CBA" w:rsidRPr="006E77F2">
        <w:rPr>
          <w:rFonts w:ascii="Times New Roman" w:hAnsi="Times New Roman" w:cs="Times New Roman"/>
          <w:sz w:val="24"/>
          <w:szCs w:val="24"/>
        </w:rPr>
        <w:t>zināšanas un kompetences fizikas</w:t>
      </w:r>
      <w:r w:rsidR="00A35648" w:rsidRPr="006E77F2">
        <w:rPr>
          <w:rFonts w:ascii="Times New Roman" w:hAnsi="Times New Roman" w:cs="Times New Roman"/>
          <w:sz w:val="24"/>
          <w:szCs w:val="24"/>
        </w:rPr>
        <w:t>, matemātikas</w:t>
      </w:r>
      <w:r w:rsidR="002D0CBA" w:rsidRPr="006E77F2">
        <w:rPr>
          <w:rFonts w:ascii="Times New Roman" w:hAnsi="Times New Roman" w:cs="Times New Roman"/>
          <w:sz w:val="24"/>
          <w:szCs w:val="24"/>
        </w:rPr>
        <w:t xml:space="preserve"> un starpnozaru pētījumos.</w:t>
      </w:r>
    </w:p>
    <w:p w14:paraId="15F0BE30" w14:textId="317B862D" w:rsidR="00AF64E1" w:rsidRPr="006E77F2" w:rsidRDefault="008C5298" w:rsidP="00882AC2">
      <w:pPr>
        <w:pStyle w:val="ListParagraph"/>
        <w:numPr>
          <w:ilvl w:val="0"/>
          <w:numId w:val="18"/>
        </w:numPr>
        <w:jc w:val="both"/>
        <w:rPr>
          <w:rFonts w:ascii="Times New Roman" w:hAnsi="Times New Roman" w:cs="Times New Roman"/>
          <w:sz w:val="24"/>
          <w:szCs w:val="24"/>
        </w:rPr>
      </w:pPr>
      <w:r w:rsidRPr="006E77F2">
        <w:rPr>
          <w:rFonts w:ascii="Times New Roman" w:eastAsiaTheme="minorHAnsi" w:hAnsi="Times New Roman" w:cs="Times New Roman"/>
          <w:sz w:val="24"/>
          <w:szCs w:val="24"/>
        </w:rPr>
        <w:t>n</w:t>
      </w:r>
      <w:r w:rsidR="00AF64E1" w:rsidRPr="006E77F2">
        <w:rPr>
          <w:rFonts w:ascii="Times New Roman" w:eastAsiaTheme="minorHAnsi" w:hAnsi="Times New Roman" w:cs="Times New Roman"/>
          <w:sz w:val="24"/>
          <w:szCs w:val="24"/>
        </w:rPr>
        <w:t>odrošināt efektīvu un kontrolējamu plānoto programmas rezultātu sasniegšanu.</w:t>
      </w:r>
    </w:p>
    <w:p w14:paraId="358A409F" w14:textId="77777777" w:rsidR="00376D92" w:rsidRPr="006E77F2" w:rsidRDefault="00376D92" w:rsidP="00376D92">
      <w:pPr>
        <w:pStyle w:val="ListParagraph"/>
        <w:jc w:val="both"/>
        <w:rPr>
          <w:rFonts w:ascii="Times New Roman" w:hAnsi="Times New Roman" w:cs="Times New Roman"/>
          <w:sz w:val="24"/>
          <w:szCs w:val="24"/>
        </w:rPr>
      </w:pPr>
    </w:p>
    <w:p w14:paraId="1C157EDE" w14:textId="4EE4F18E"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Studiju virziena mērķis un uzdevumi saskaņoti ar jaunajām tendencēm izglītības sistēmā Eiropas Savienībā, ar normatīvajos dokumentos aprakstītajām prasībām, DU Satversmi un ar </w:t>
      </w:r>
      <w:r w:rsidRPr="006E77F2">
        <w:rPr>
          <w:rFonts w:ascii="Times New Roman" w:hAnsi="Times New Roman" w:cs="Times New Roman"/>
          <w:sz w:val="24"/>
          <w:szCs w:val="24"/>
        </w:rPr>
        <w:lastRenderedPageBreak/>
        <w:t>Daugavpils Universitātes</w:t>
      </w:r>
      <w:r w:rsidR="00241EDA" w:rsidRPr="006E77F2">
        <w:rPr>
          <w:rFonts w:ascii="Times New Roman" w:hAnsi="Times New Roman" w:cs="Times New Roman"/>
          <w:sz w:val="24"/>
          <w:szCs w:val="24"/>
        </w:rPr>
        <w:t xml:space="preserve"> (DU)</w:t>
      </w:r>
      <w:r w:rsidRPr="006E77F2">
        <w:rPr>
          <w:rFonts w:ascii="Times New Roman" w:hAnsi="Times New Roman" w:cs="Times New Roman"/>
          <w:sz w:val="24"/>
          <w:szCs w:val="24"/>
        </w:rPr>
        <w:t xml:space="preserve"> stratēģijā noteiktajiem prioritārajiem pētniecības virzieniem. Pašreizējā redakcijā studiju programmas paredz sniegt studējošajiem zinātnisku pamatu profesionālajai darbībai, attīstot </w:t>
      </w:r>
      <w:r w:rsidR="00385031" w:rsidRPr="006E77F2">
        <w:rPr>
          <w:rFonts w:ascii="Times New Roman" w:hAnsi="Times New Roman" w:cs="Times New Roman"/>
          <w:sz w:val="24"/>
          <w:szCs w:val="24"/>
        </w:rPr>
        <w:t>zinātniskās analīzes spējas, kritisko un radošo domāšanu, spriešanas un lēmumu pieņemšanas spējas, prasmes izmantot iegūtās zināšanas un kompetences fizikas, matemātikas un starpnozaru pētījumos</w:t>
      </w:r>
      <w:r w:rsidRPr="006E77F2">
        <w:rPr>
          <w:rFonts w:ascii="Times New Roman" w:hAnsi="Times New Roman" w:cs="Times New Roman"/>
          <w:sz w:val="24"/>
          <w:szCs w:val="24"/>
        </w:rPr>
        <w:t>, kā arī sagatavot turpmākajam zinātniski pētnieciskam darbam.</w:t>
      </w:r>
    </w:p>
    <w:p w14:paraId="7FB0C337" w14:textId="77777777" w:rsidR="00055699" w:rsidRPr="006E77F2" w:rsidRDefault="00055699" w:rsidP="00055699">
      <w:pPr>
        <w:jc w:val="both"/>
        <w:rPr>
          <w:rFonts w:ascii="Times New Roman" w:hAnsi="Times New Roman" w:cs="Times New Roman"/>
          <w:sz w:val="24"/>
          <w:szCs w:val="24"/>
        </w:rPr>
      </w:pPr>
    </w:p>
    <w:p w14:paraId="3B3E1A81" w14:textId="77777777" w:rsidR="00055699" w:rsidRPr="006E77F2" w:rsidRDefault="00055699" w:rsidP="00055E11">
      <w:pPr>
        <w:pStyle w:val="ListParagraph"/>
        <w:numPr>
          <w:ilvl w:val="2"/>
          <w:numId w:val="1"/>
        </w:numPr>
        <w:ind w:left="709" w:hanging="709"/>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Studiju virziena SVID analīze attiecībā uz izvirzītajiem mērķiem, ietverot skaidrojumus, kā augstskola/ koledža plāno novērst/ uzlabot vājās puses, izvairīties no draudiem, izmantot iespējas u.c. Vērtējums par studiju virziena attīstības plānu nākamajiem sešiem gadiem un attīstības plāna izstrādes procesu. Ja attīstības plāns nav izstrādāts vai mērķi/ uzdevumi noteikti īsākam laika periodam, sniegt informāciju par studiju virziena attīstības plāna izstrādi nākamajam periodam. </w:t>
      </w:r>
    </w:p>
    <w:p w14:paraId="588B94B6" w14:textId="77777777" w:rsidR="00055699" w:rsidRPr="006E77F2" w:rsidRDefault="00055699" w:rsidP="00055699">
      <w:pPr>
        <w:rPr>
          <w:rFonts w:ascii="Times New Roman" w:hAnsi="Times New Roman" w:cs="Times New Roman"/>
          <w:sz w:val="24"/>
          <w:szCs w:val="24"/>
        </w:rPr>
      </w:pPr>
    </w:p>
    <w:p w14:paraId="7DD4FFC0" w14:textId="54D525FB"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Balstoties uz studiju programmu īstenošanas formālo rādītāju analīzi un ņemot vērā studējošo aptauju rezultātus, kā arī vērtējot ārējo</w:t>
      </w:r>
      <w:r w:rsidR="009D0A9B" w:rsidRPr="006E77F2">
        <w:rPr>
          <w:rFonts w:ascii="Times New Roman" w:hAnsi="Times New Roman" w:cs="Times New Roman"/>
          <w:sz w:val="24"/>
          <w:szCs w:val="24"/>
        </w:rPr>
        <w:t>s</w:t>
      </w:r>
      <w:r w:rsidRPr="006E77F2">
        <w:rPr>
          <w:rFonts w:ascii="Times New Roman" w:hAnsi="Times New Roman" w:cs="Times New Roman"/>
          <w:sz w:val="24"/>
          <w:szCs w:val="24"/>
        </w:rPr>
        <w:t xml:space="preserve"> faktoru</w:t>
      </w:r>
      <w:r w:rsidR="009D0A9B" w:rsidRPr="006E77F2">
        <w:rPr>
          <w:rFonts w:ascii="Times New Roman" w:hAnsi="Times New Roman" w:cs="Times New Roman"/>
          <w:sz w:val="24"/>
          <w:szCs w:val="24"/>
        </w:rPr>
        <w:t>s</w:t>
      </w:r>
      <w:r w:rsidRPr="006E77F2">
        <w:rPr>
          <w:rFonts w:ascii="Times New Roman" w:hAnsi="Times New Roman" w:cs="Times New Roman"/>
          <w:sz w:val="24"/>
          <w:szCs w:val="24"/>
        </w:rPr>
        <w:t xml:space="preserve">, studiju virziena padome veikusi SVID </w:t>
      </w:r>
      <w:r w:rsidR="00D60DD1" w:rsidRPr="006E77F2">
        <w:rPr>
          <w:rFonts w:ascii="Times New Roman" w:hAnsi="Times New Roman" w:cs="Times New Roman"/>
          <w:sz w:val="24"/>
          <w:szCs w:val="24"/>
        </w:rPr>
        <w:t xml:space="preserve">(Strength – Weaknes – Opportunities – Threats) </w:t>
      </w:r>
      <w:r w:rsidRPr="006E77F2">
        <w:rPr>
          <w:rFonts w:ascii="Times New Roman" w:hAnsi="Times New Roman" w:cs="Times New Roman"/>
          <w:sz w:val="24"/>
          <w:szCs w:val="24"/>
        </w:rPr>
        <w:t xml:space="preserve">analīzi (skat. 2.1.2.1. tabulu) un iezīmējusi studiju virziena stiprās puses, vājās puses, iespējas un potenciālos draudus studiju virziena īstenošanā, lai prognozētu studiju programmu turpmāko attīstību un pilnveidošanu. </w:t>
      </w:r>
    </w:p>
    <w:p w14:paraId="43F7328F" w14:textId="101EF151" w:rsidR="00055699" w:rsidRPr="006E77F2" w:rsidRDefault="00055699" w:rsidP="0059649F">
      <w:pPr>
        <w:jc w:val="both"/>
        <w:rPr>
          <w:rFonts w:ascii="Times New Roman" w:hAnsi="Times New Roman" w:cs="Times New Roman"/>
          <w:b/>
          <w:i/>
        </w:rPr>
      </w:pPr>
    </w:p>
    <w:p w14:paraId="7D5B6473" w14:textId="72CC7AEB" w:rsidR="00055699" w:rsidRPr="006E77F2" w:rsidRDefault="00055699" w:rsidP="0059649F">
      <w:pPr>
        <w:pStyle w:val="ListParagraph"/>
        <w:numPr>
          <w:ilvl w:val="3"/>
          <w:numId w:val="1"/>
        </w:numPr>
        <w:ind w:left="993" w:hanging="851"/>
        <w:jc w:val="both"/>
        <w:rPr>
          <w:rFonts w:ascii="Times New Roman" w:hAnsi="Times New Roman" w:cs="Times New Roman"/>
          <w:b/>
          <w:bCs/>
          <w:i/>
          <w:iCs/>
          <w:sz w:val="20"/>
          <w:szCs w:val="20"/>
        </w:rPr>
      </w:pPr>
      <w:r w:rsidRPr="006E77F2">
        <w:rPr>
          <w:rFonts w:ascii="Times New Roman" w:hAnsi="Times New Roman" w:cs="Times New Roman"/>
          <w:b/>
          <w:i/>
          <w:iCs/>
        </w:rPr>
        <w:t xml:space="preserve">tabula. </w:t>
      </w:r>
      <w:r w:rsidRPr="006E77F2">
        <w:rPr>
          <w:rFonts w:ascii="Times New Roman" w:hAnsi="Times New Roman" w:cs="Times New Roman"/>
          <w:b/>
          <w:bCs/>
          <w:i/>
          <w:iCs/>
        </w:rPr>
        <w:t>Studiju virziena “</w:t>
      </w:r>
      <w:r w:rsidR="0059649F" w:rsidRPr="006E77F2">
        <w:rPr>
          <w:rFonts w:ascii="Times New Roman" w:hAnsi="Times New Roman" w:cs="Times New Roman"/>
          <w:b/>
          <w:i/>
        </w:rPr>
        <w:t xml:space="preserve">Fizika, materiālzinātne, matemātika un </w:t>
      </w:r>
      <w:r w:rsidR="00D60DD1" w:rsidRPr="006E77F2">
        <w:rPr>
          <w:rFonts w:ascii="Times New Roman" w:hAnsi="Times New Roman" w:cs="Times New Roman"/>
          <w:b/>
          <w:i/>
        </w:rPr>
        <w:t>statistika</w:t>
      </w:r>
      <w:r w:rsidRPr="006E77F2">
        <w:rPr>
          <w:rFonts w:ascii="Times New Roman" w:hAnsi="Times New Roman" w:cs="Times New Roman"/>
          <w:b/>
          <w:bCs/>
          <w:i/>
          <w:iCs/>
        </w:rPr>
        <w:t>”</w:t>
      </w:r>
      <w:r w:rsidRPr="006E77F2">
        <w:rPr>
          <w:rFonts w:ascii="Times New Roman" w:hAnsi="Times New Roman" w:cs="Times New Roman"/>
          <w:b/>
          <w:bCs/>
          <w:i/>
          <w:iCs/>
          <w:sz w:val="20"/>
          <w:szCs w:val="20"/>
        </w:rPr>
        <w:t xml:space="preserve"> SVID analīze</w:t>
      </w:r>
    </w:p>
    <w:p w14:paraId="3571EAB2" w14:textId="77777777" w:rsidR="0059649F" w:rsidRPr="006E77F2" w:rsidRDefault="0059649F" w:rsidP="0059649F">
      <w:pPr>
        <w:pStyle w:val="ListParagraph"/>
        <w:ind w:left="1800"/>
        <w:rPr>
          <w:rFonts w:ascii="Times New Roman" w:hAnsi="Times New Roman" w:cs="Times New Roman"/>
          <w:i/>
          <w:i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8"/>
        <w:gridCol w:w="4518"/>
      </w:tblGrid>
      <w:tr w:rsidR="00C26AA2" w:rsidRPr="006E77F2" w14:paraId="304A8074" w14:textId="77777777" w:rsidTr="00A84823">
        <w:tc>
          <w:tcPr>
            <w:tcW w:w="4815" w:type="dxa"/>
            <w:shd w:val="clear" w:color="auto" w:fill="CCFFCC"/>
          </w:tcPr>
          <w:p w14:paraId="36297B13" w14:textId="77777777" w:rsidR="00055699" w:rsidRPr="006E77F2" w:rsidRDefault="00055699" w:rsidP="00A84823">
            <w:pPr>
              <w:jc w:val="center"/>
              <w:rPr>
                <w:rFonts w:ascii="Times New Roman" w:hAnsi="Times New Roman" w:cs="Times New Roman"/>
                <w:b/>
                <w:bCs/>
              </w:rPr>
            </w:pPr>
            <w:r w:rsidRPr="006E77F2">
              <w:rPr>
                <w:rFonts w:ascii="Times New Roman" w:hAnsi="Times New Roman" w:cs="Times New Roman"/>
                <w:b/>
                <w:bCs/>
              </w:rPr>
              <w:t>Stiprās puses</w:t>
            </w:r>
          </w:p>
        </w:tc>
        <w:tc>
          <w:tcPr>
            <w:tcW w:w="4910" w:type="dxa"/>
            <w:shd w:val="clear" w:color="auto" w:fill="CCFFCC"/>
          </w:tcPr>
          <w:p w14:paraId="706365EF" w14:textId="77777777" w:rsidR="00055699" w:rsidRPr="006E77F2" w:rsidRDefault="00055699" w:rsidP="00A84823">
            <w:pPr>
              <w:jc w:val="center"/>
              <w:rPr>
                <w:rFonts w:ascii="Times New Roman" w:hAnsi="Times New Roman" w:cs="Times New Roman"/>
                <w:b/>
                <w:bCs/>
              </w:rPr>
            </w:pPr>
            <w:r w:rsidRPr="006E77F2">
              <w:rPr>
                <w:rFonts w:ascii="Times New Roman" w:hAnsi="Times New Roman" w:cs="Times New Roman"/>
                <w:b/>
                <w:bCs/>
              </w:rPr>
              <w:t>Vājās puses</w:t>
            </w:r>
          </w:p>
        </w:tc>
      </w:tr>
      <w:tr w:rsidR="00C26AA2" w:rsidRPr="006E77F2" w14:paraId="5CCBDF68" w14:textId="77777777" w:rsidTr="00A84823">
        <w:tc>
          <w:tcPr>
            <w:tcW w:w="9725" w:type="dxa"/>
            <w:gridSpan w:val="2"/>
            <w:shd w:val="clear" w:color="auto" w:fill="FFFFFF" w:themeFill="background1"/>
          </w:tcPr>
          <w:p w14:paraId="352EBB15" w14:textId="77777777" w:rsidR="00055699" w:rsidRPr="006E77F2" w:rsidRDefault="00055699" w:rsidP="00A84823">
            <w:pPr>
              <w:jc w:val="center"/>
              <w:rPr>
                <w:rFonts w:ascii="Times New Roman" w:hAnsi="Times New Roman" w:cs="Times New Roman"/>
                <w:b/>
                <w:bCs/>
              </w:rPr>
            </w:pPr>
            <w:r w:rsidRPr="006E77F2">
              <w:rPr>
                <w:rFonts w:ascii="Times New Roman" w:hAnsi="Times New Roman" w:cs="Times New Roman"/>
                <w:i/>
                <w:iCs/>
              </w:rPr>
              <w:t>Studiju virziens</w:t>
            </w:r>
          </w:p>
        </w:tc>
      </w:tr>
      <w:tr w:rsidR="00C26AA2" w:rsidRPr="006E77F2" w14:paraId="4EAA9635" w14:textId="77777777" w:rsidTr="00A84823">
        <w:tc>
          <w:tcPr>
            <w:tcW w:w="4815" w:type="dxa"/>
          </w:tcPr>
          <w:p w14:paraId="14467D43" w14:textId="127EFA3D" w:rsidR="00055699" w:rsidRPr="006E77F2" w:rsidRDefault="00055699" w:rsidP="00882AC2">
            <w:pPr>
              <w:pStyle w:val="ListParagraph"/>
              <w:numPr>
                <w:ilvl w:val="0"/>
                <w:numId w:val="8"/>
              </w:numPr>
              <w:jc w:val="both"/>
              <w:rPr>
                <w:rFonts w:ascii="Times New Roman" w:hAnsi="Times New Roman" w:cs="Times New Roman"/>
              </w:rPr>
            </w:pPr>
            <w:r w:rsidRPr="006E77F2">
              <w:rPr>
                <w:rFonts w:ascii="Times New Roman" w:hAnsi="Times New Roman" w:cs="Times New Roman"/>
              </w:rPr>
              <w:t>skaidrs studiju virzien</w:t>
            </w:r>
            <w:r w:rsidR="00D60DD1" w:rsidRPr="006E77F2">
              <w:rPr>
                <w:rFonts w:ascii="Times New Roman" w:hAnsi="Times New Roman" w:cs="Times New Roman"/>
              </w:rPr>
              <w:t>a mērķis, uzdevumi</w:t>
            </w:r>
            <w:r w:rsidRPr="006E77F2">
              <w:rPr>
                <w:rFonts w:ascii="Times New Roman" w:hAnsi="Times New Roman" w:cs="Times New Roman"/>
              </w:rPr>
              <w:t>;</w:t>
            </w:r>
          </w:p>
          <w:p w14:paraId="5B391F0A" w14:textId="5D336129" w:rsidR="009D62D9" w:rsidRPr="006E77F2" w:rsidRDefault="009D0A9B" w:rsidP="00882AC2">
            <w:pPr>
              <w:widowControl/>
              <w:numPr>
                <w:ilvl w:val="0"/>
                <w:numId w:val="8"/>
              </w:numPr>
              <w:autoSpaceDE/>
              <w:autoSpaceDN/>
              <w:jc w:val="both"/>
              <w:rPr>
                <w:rFonts w:ascii="Times New Roman" w:hAnsi="Times New Roman" w:cs="Times New Roman"/>
              </w:rPr>
            </w:pPr>
            <w:r w:rsidRPr="006E77F2">
              <w:rPr>
                <w:rFonts w:ascii="Times New Roman" w:hAnsi="Times New Roman" w:cs="Times New Roman"/>
              </w:rPr>
              <w:t xml:space="preserve">laba materiāli tehniskā </w:t>
            </w:r>
            <w:r w:rsidR="009D62D9" w:rsidRPr="006E77F2">
              <w:rPr>
                <w:rFonts w:ascii="Times New Roman" w:hAnsi="Times New Roman" w:cs="Times New Roman"/>
              </w:rPr>
              <w:t>bāze, moderns aprīkojums pētījumu veikšanai cietvielu fizikā, plašas iespējas izmantot Internet, bibliotēku elektronisko datu bāzi “Alise” u.c.;</w:t>
            </w:r>
          </w:p>
          <w:p w14:paraId="4921A8B1" w14:textId="2D6D1B38" w:rsidR="009D62D9" w:rsidRPr="006E77F2" w:rsidRDefault="009D62D9" w:rsidP="00882AC2">
            <w:pPr>
              <w:widowControl/>
              <w:numPr>
                <w:ilvl w:val="0"/>
                <w:numId w:val="8"/>
              </w:numPr>
              <w:autoSpaceDE/>
              <w:autoSpaceDN/>
              <w:jc w:val="both"/>
              <w:rPr>
                <w:rFonts w:ascii="Times New Roman" w:hAnsi="Times New Roman" w:cs="Times New Roman"/>
              </w:rPr>
            </w:pPr>
            <w:r w:rsidRPr="006E77F2">
              <w:rPr>
                <w:rFonts w:ascii="Times New Roman" w:hAnsi="Times New Roman" w:cs="Times New Roman"/>
              </w:rPr>
              <w:t>uzkrāta liela pētījumu pieredze cietvielu fizikā un parasto diferenciālvienādojumu robežproblēmu kvalitatīvajā teorijā, iegūtas kompetences atklājumu ieviešanai ražošanas tehnoloģijās;</w:t>
            </w:r>
          </w:p>
          <w:p w14:paraId="55CEB04E" w14:textId="4245708D" w:rsidR="00AF7EBD" w:rsidRPr="006E77F2" w:rsidRDefault="00AF7EBD" w:rsidP="00882AC2">
            <w:pPr>
              <w:widowControl/>
              <w:numPr>
                <w:ilvl w:val="0"/>
                <w:numId w:val="8"/>
              </w:numPr>
              <w:autoSpaceDE/>
              <w:autoSpaceDN/>
              <w:jc w:val="both"/>
              <w:rPr>
                <w:rFonts w:ascii="Times New Roman" w:hAnsi="Times New Roman" w:cs="Times New Roman"/>
                <w:lang w:val="pl-PL"/>
              </w:rPr>
            </w:pPr>
            <w:r w:rsidRPr="006E77F2">
              <w:rPr>
                <w:rFonts w:ascii="Times New Roman" w:eastAsiaTheme="minorHAnsi" w:hAnsi="Times New Roman" w:cs="Times New Roman"/>
              </w:rPr>
              <w:t xml:space="preserve">licencēta kopīgā ar LU </w:t>
            </w:r>
            <w:r w:rsidRPr="006E77F2">
              <w:rPr>
                <w:rFonts w:ascii="Times New Roman" w:hAnsi="Times New Roman" w:cs="Times New Roman"/>
              </w:rPr>
              <w:t xml:space="preserve">akadēmiskā maģistra studiju programma „Fizika”; </w:t>
            </w:r>
          </w:p>
          <w:p w14:paraId="754AF93C" w14:textId="50CFFAA0" w:rsidR="009D62D9" w:rsidRPr="006E77F2" w:rsidRDefault="009D62D9" w:rsidP="00882AC2">
            <w:pPr>
              <w:widowControl/>
              <w:numPr>
                <w:ilvl w:val="0"/>
                <w:numId w:val="8"/>
              </w:numPr>
              <w:autoSpaceDE/>
              <w:autoSpaceDN/>
              <w:jc w:val="both"/>
              <w:rPr>
                <w:rFonts w:ascii="Times New Roman" w:hAnsi="Times New Roman" w:cs="Times New Roman"/>
                <w:lang w:val="pl-PL"/>
              </w:rPr>
            </w:pPr>
            <w:r w:rsidRPr="006E77F2">
              <w:rPr>
                <w:rFonts w:ascii="Times New Roman" w:hAnsi="Times New Roman" w:cs="Times New Roman"/>
                <w:lang w:val="pl-PL"/>
              </w:rPr>
              <w:t xml:space="preserve">DU ir vienīgā iestāde ārpus Rīgas, kas nodrošina doktorantūras studijas fizikā un </w:t>
            </w:r>
            <w:r w:rsidR="00C353E7" w:rsidRPr="006E77F2">
              <w:rPr>
                <w:rFonts w:ascii="Times New Roman" w:hAnsi="Times New Roman" w:cs="Times New Roman"/>
                <w:lang w:val="pl-PL"/>
              </w:rPr>
              <w:t>m</w:t>
            </w:r>
            <w:r w:rsidRPr="006E77F2">
              <w:rPr>
                <w:rFonts w:ascii="Times New Roman" w:hAnsi="Times New Roman" w:cs="Times New Roman"/>
                <w:lang w:val="pl-PL"/>
              </w:rPr>
              <w:t>atemātikā;</w:t>
            </w:r>
          </w:p>
          <w:p w14:paraId="067B2D94" w14:textId="0E1C6FD2" w:rsidR="00055699" w:rsidRPr="006E77F2" w:rsidRDefault="00055699" w:rsidP="00882AC2">
            <w:pPr>
              <w:pStyle w:val="ListParagraph"/>
              <w:numPr>
                <w:ilvl w:val="0"/>
                <w:numId w:val="8"/>
              </w:numPr>
              <w:jc w:val="both"/>
              <w:rPr>
                <w:rFonts w:ascii="Times New Roman" w:hAnsi="Times New Roman" w:cs="Times New Roman"/>
              </w:rPr>
            </w:pPr>
            <w:r w:rsidRPr="006E77F2">
              <w:rPr>
                <w:rFonts w:ascii="Times New Roman" w:hAnsi="Times New Roman" w:cs="Times New Roman"/>
              </w:rPr>
              <w:t>lielākā daļa</w:t>
            </w:r>
            <w:r w:rsidR="009D62D9" w:rsidRPr="006E77F2">
              <w:rPr>
                <w:rFonts w:ascii="Times New Roman" w:hAnsi="Times New Roman" w:cs="Times New Roman"/>
              </w:rPr>
              <w:t xml:space="preserve"> doktora</w:t>
            </w:r>
            <w:r w:rsidR="009848DA" w:rsidRPr="006E77F2">
              <w:rPr>
                <w:rFonts w:ascii="Times New Roman" w:hAnsi="Times New Roman" w:cs="Times New Roman"/>
              </w:rPr>
              <w:t>ntūras studiju</w:t>
            </w:r>
            <w:r w:rsidRPr="006E77F2">
              <w:rPr>
                <w:rFonts w:ascii="Times New Roman" w:hAnsi="Times New Roman" w:cs="Times New Roman"/>
              </w:rPr>
              <w:t xml:space="preserve"> absolventu strādā Latvijas valsts un privātuzņēmumos;</w:t>
            </w:r>
          </w:p>
          <w:p w14:paraId="3CD25CCF" w14:textId="3968AAC9" w:rsidR="00055699" w:rsidRPr="006E77F2" w:rsidRDefault="00055699" w:rsidP="00882AC2">
            <w:pPr>
              <w:pStyle w:val="ListParagraph"/>
              <w:numPr>
                <w:ilvl w:val="0"/>
                <w:numId w:val="8"/>
              </w:numPr>
              <w:jc w:val="both"/>
              <w:rPr>
                <w:rFonts w:ascii="Times New Roman" w:hAnsi="Times New Roman" w:cs="Times New Roman"/>
              </w:rPr>
            </w:pPr>
            <w:r w:rsidRPr="006E77F2">
              <w:rPr>
                <w:rFonts w:ascii="Times New Roman" w:hAnsi="Times New Roman" w:cs="Times New Roman"/>
              </w:rPr>
              <w:t>studiju virziena realizācijā iesaistītajam personālam augsta kapaci</w:t>
            </w:r>
            <w:r w:rsidR="009D62D9" w:rsidRPr="006E77F2">
              <w:rPr>
                <w:rFonts w:ascii="Times New Roman" w:hAnsi="Times New Roman" w:cs="Times New Roman"/>
              </w:rPr>
              <w:t>t</w:t>
            </w:r>
            <w:r w:rsidRPr="006E77F2">
              <w:rPr>
                <w:rFonts w:ascii="Times New Roman" w:hAnsi="Times New Roman" w:cs="Times New Roman"/>
              </w:rPr>
              <w:t>āte projektu līdzekļu piesaistē;</w:t>
            </w:r>
          </w:p>
          <w:p w14:paraId="6D3F4FE8" w14:textId="77777777" w:rsidR="00055699" w:rsidRPr="006E77F2" w:rsidRDefault="00055699" w:rsidP="00882AC2">
            <w:pPr>
              <w:pStyle w:val="ListParagraph"/>
              <w:numPr>
                <w:ilvl w:val="0"/>
                <w:numId w:val="8"/>
              </w:numPr>
              <w:jc w:val="both"/>
              <w:rPr>
                <w:rFonts w:ascii="Times New Roman" w:hAnsi="Times New Roman" w:cs="Times New Roman"/>
              </w:rPr>
            </w:pPr>
            <w:r w:rsidRPr="006E77F2">
              <w:rPr>
                <w:rFonts w:ascii="Times New Roman" w:hAnsi="Times New Roman" w:cs="Times New Roman"/>
              </w:rPr>
              <w:t>studiju virziena realizācijā iesaistītajam akadēmiskajam personālam augsta zinātniskā kvalifikācija.</w:t>
            </w:r>
          </w:p>
        </w:tc>
        <w:tc>
          <w:tcPr>
            <w:tcW w:w="4910" w:type="dxa"/>
          </w:tcPr>
          <w:p w14:paraId="0543BCB3" w14:textId="77777777" w:rsidR="00055699" w:rsidRPr="006E77F2" w:rsidRDefault="00055699" w:rsidP="00882AC2">
            <w:pPr>
              <w:pStyle w:val="ListParagraph"/>
              <w:numPr>
                <w:ilvl w:val="0"/>
                <w:numId w:val="8"/>
              </w:numPr>
              <w:jc w:val="both"/>
              <w:rPr>
                <w:rFonts w:ascii="Times New Roman" w:hAnsi="Times New Roman" w:cs="Times New Roman"/>
              </w:rPr>
            </w:pPr>
            <w:r w:rsidRPr="006E77F2">
              <w:rPr>
                <w:rFonts w:ascii="Times New Roman" w:hAnsi="Times New Roman" w:cs="Times New Roman"/>
              </w:rPr>
              <w:t xml:space="preserve">nekonkurētspējīgais akadēmiskā personāla atalgojums mazina valsts finansēto augstāko izglītības iestāžu konkurētspēju darba tirgū un atstāj negatīvu ietekmi uz studiju virzienā iesaistīto profesionāļu motivāciju;  </w:t>
            </w:r>
          </w:p>
          <w:p w14:paraId="12AABFD9" w14:textId="77777777" w:rsidR="00055699" w:rsidRPr="006E77F2" w:rsidRDefault="00055699" w:rsidP="00882AC2">
            <w:pPr>
              <w:pStyle w:val="ListParagraph"/>
              <w:numPr>
                <w:ilvl w:val="0"/>
                <w:numId w:val="8"/>
              </w:numPr>
              <w:jc w:val="both"/>
              <w:rPr>
                <w:rFonts w:ascii="Times New Roman" w:hAnsi="Times New Roman" w:cs="Times New Roman"/>
              </w:rPr>
            </w:pPr>
            <w:r w:rsidRPr="006E77F2">
              <w:rPr>
                <w:rFonts w:ascii="Times New Roman" w:hAnsi="Times New Roman" w:cs="Times New Roman"/>
              </w:rPr>
              <w:t>nepietiekams valsts finansējums zinātniskajām institūcijām, kas mazina studējošo iespējas iesaistīties pētniecībā;</w:t>
            </w:r>
          </w:p>
          <w:p w14:paraId="346A9900" w14:textId="77777777" w:rsidR="003D0884" w:rsidRPr="006E77F2" w:rsidRDefault="0078386D" w:rsidP="00882AC2">
            <w:pPr>
              <w:pStyle w:val="ListParagraph"/>
              <w:numPr>
                <w:ilvl w:val="0"/>
                <w:numId w:val="8"/>
              </w:numPr>
              <w:jc w:val="both"/>
              <w:rPr>
                <w:rFonts w:ascii="Times New Roman" w:hAnsi="Times New Roman" w:cs="Times New Roman"/>
              </w:rPr>
            </w:pPr>
            <w:r w:rsidRPr="006E77F2">
              <w:rPr>
                <w:rFonts w:ascii="Times New Roman" w:hAnsi="Times New Roman" w:cs="Times New Roman"/>
              </w:rPr>
              <w:t xml:space="preserve">nepietiekama zinātniskā sadarbība ar ārvalstu studiju programmām un zinātniski pētnieciskajām iestādēm, tai skaitā kopīgu studiju programmu izveidē; </w:t>
            </w:r>
          </w:p>
          <w:p w14:paraId="72212FEC" w14:textId="3237106D" w:rsidR="003D0884" w:rsidRPr="006E77F2" w:rsidRDefault="0078386D" w:rsidP="00882AC2">
            <w:pPr>
              <w:pStyle w:val="ListParagraph"/>
              <w:numPr>
                <w:ilvl w:val="0"/>
                <w:numId w:val="8"/>
              </w:numPr>
              <w:jc w:val="both"/>
              <w:rPr>
                <w:rFonts w:ascii="Times New Roman" w:hAnsi="Times New Roman" w:cs="Times New Roman"/>
              </w:rPr>
            </w:pPr>
            <w:r w:rsidRPr="006E77F2">
              <w:rPr>
                <w:rFonts w:ascii="Times New Roman" w:hAnsi="Times New Roman" w:cs="Times New Roman"/>
              </w:rPr>
              <w:t xml:space="preserve">liela akadēmiskā personāla noslogotība </w:t>
            </w:r>
            <w:r w:rsidR="00C353E7" w:rsidRPr="006E77F2">
              <w:rPr>
                <w:rFonts w:ascii="Times New Roman" w:hAnsi="Times New Roman" w:cs="Times New Roman"/>
              </w:rPr>
              <w:t>dažādos projektos</w:t>
            </w:r>
            <w:r w:rsidR="00820236" w:rsidRPr="006E77F2">
              <w:rPr>
                <w:rFonts w:ascii="Times New Roman" w:hAnsi="Times New Roman" w:cs="Times New Roman"/>
              </w:rPr>
              <w:t>,</w:t>
            </w:r>
            <w:r w:rsidR="00241EDA" w:rsidRPr="006E77F2">
              <w:rPr>
                <w:rFonts w:ascii="Times New Roman" w:hAnsi="Times New Roman" w:cs="Times New Roman"/>
              </w:rPr>
              <w:t xml:space="preserve"> un DU </w:t>
            </w:r>
            <w:r w:rsidR="00820236" w:rsidRPr="006E77F2">
              <w:rPr>
                <w:rFonts w:ascii="Times New Roman" w:hAnsi="Times New Roman" w:cs="Times New Roman"/>
              </w:rPr>
              <w:t>Dzīvības zinātņu</w:t>
            </w:r>
            <w:r w:rsidR="00241EDA" w:rsidRPr="006E77F2">
              <w:rPr>
                <w:rFonts w:ascii="Times New Roman" w:hAnsi="Times New Roman" w:cs="Times New Roman"/>
              </w:rPr>
              <w:t xml:space="preserve"> un tehnoloģiju institūtā;</w:t>
            </w:r>
          </w:p>
          <w:p w14:paraId="29F36D00" w14:textId="6CB59537" w:rsidR="00055699" w:rsidRPr="006E77F2" w:rsidRDefault="00055699" w:rsidP="00882AC2">
            <w:pPr>
              <w:pStyle w:val="ListParagraph"/>
              <w:numPr>
                <w:ilvl w:val="0"/>
                <w:numId w:val="8"/>
              </w:numPr>
              <w:jc w:val="both"/>
              <w:rPr>
                <w:rFonts w:ascii="Times New Roman" w:hAnsi="Times New Roman" w:cs="Times New Roman"/>
              </w:rPr>
            </w:pPr>
            <w:r w:rsidRPr="006E77F2">
              <w:rPr>
                <w:rFonts w:ascii="Times New Roman" w:hAnsi="Times New Roman" w:cs="Times New Roman"/>
              </w:rPr>
              <w:t>studējošiem nepietiekama da</w:t>
            </w:r>
            <w:r w:rsidR="00241EDA" w:rsidRPr="006E77F2">
              <w:rPr>
                <w:rFonts w:ascii="Times New Roman" w:hAnsi="Times New Roman" w:cs="Times New Roman"/>
              </w:rPr>
              <w:t>lība starptautiskajos projektos;</w:t>
            </w:r>
          </w:p>
          <w:p w14:paraId="3B97D4CF" w14:textId="2F81953E" w:rsidR="00C353E7" w:rsidRPr="006E77F2" w:rsidRDefault="00C353E7" w:rsidP="00882AC2">
            <w:pPr>
              <w:widowControl/>
              <w:numPr>
                <w:ilvl w:val="0"/>
                <w:numId w:val="8"/>
              </w:numPr>
              <w:autoSpaceDE/>
              <w:autoSpaceDN/>
              <w:jc w:val="both"/>
              <w:rPr>
                <w:rFonts w:ascii="Times New Roman" w:hAnsi="Times New Roman" w:cs="Times New Roman"/>
              </w:rPr>
            </w:pPr>
            <w:r w:rsidRPr="006E77F2">
              <w:rPr>
                <w:rFonts w:ascii="Times New Roman" w:hAnsi="Times New Roman" w:cs="Times New Roman"/>
              </w:rPr>
              <w:t>nav s</w:t>
            </w:r>
            <w:r w:rsidR="00170265" w:rsidRPr="006E77F2">
              <w:rPr>
                <w:rFonts w:ascii="Times New Roman" w:hAnsi="Times New Roman" w:cs="Times New Roman"/>
              </w:rPr>
              <w:t>adarbīb</w:t>
            </w:r>
            <w:r w:rsidRPr="006E77F2">
              <w:rPr>
                <w:rFonts w:ascii="Times New Roman" w:hAnsi="Times New Roman" w:cs="Times New Roman"/>
              </w:rPr>
              <w:t xml:space="preserve">as </w:t>
            </w:r>
            <w:r w:rsidR="00820236" w:rsidRPr="006E77F2">
              <w:rPr>
                <w:rFonts w:ascii="Times New Roman" w:hAnsi="Times New Roman" w:cs="Times New Roman"/>
              </w:rPr>
              <w:t xml:space="preserve">līgumu </w:t>
            </w:r>
            <w:r w:rsidRPr="006E77F2">
              <w:rPr>
                <w:rFonts w:ascii="Times New Roman" w:hAnsi="Times New Roman" w:cs="Times New Roman"/>
              </w:rPr>
              <w:t xml:space="preserve">pētniecības </w:t>
            </w:r>
            <w:r w:rsidR="0084708E" w:rsidRPr="006E77F2">
              <w:rPr>
                <w:rFonts w:ascii="Times New Roman" w:hAnsi="Times New Roman" w:cs="Times New Roman"/>
              </w:rPr>
              <w:t>rezultātu pielietojumam ražošanas tehnoloģijās</w:t>
            </w:r>
            <w:r w:rsidRPr="006E77F2">
              <w:rPr>
                <w:rFonts w:ascii="Times New Roman" w:hAnsi="Times New Roman" w:cs="Times New Roman"/>
              </w:rPr>
              <w:t>.</w:t>
            </w:r>
          </w:p>
          <w:p w14:paraId="7F111DA1" w14:textId="0B6B2EEA" w:rsidR="00C353E7" w:rsidRPr="006E77F2" w:rsidRDefault="00C353E7" w:rsidP="00C353E7">
            <w:pPr>
              <w:pStyle w:val="ListParagraph"/>
              <w:jc w:val="both"/>
              <w:rPr>
                <w:rFonts w:ascii="Times New Roman" w:hAnsi="Times New Roman" w:cs="Times New Roman"/>
              </w:rPr>
            </w:pPr>
          </w:p>
        </w:tc>
      </w:tr>
      <w:tr w:rsidR="00C26AA2" w:rsidRPr="006E77F2" w14:paraId="29A9CA25" w14:textId="77777777" w:rsidTr="00A84823">
        <w:tc>
          <w:tcPr>
            <w:tcW w:w="9725" w:type="dxa"/>
            <w:gridSpan w:val="2"/>
          </w:tcPr>
          <w:p w14:paraId="01515EAD" w14:textId="77777777" w:rsidR="00055699" w:rsidRPr="006E77F2" w:rsidRDefault="00055699" w:rsidP="00A84823">
            <w:pPr>
              <w:jc w:val="center"/>
              <w:rPr>
                <w:rFonts w:ascii="Times New Roman" w:hAnsi="Times New Roman" w:cs="Times New Roman"/>
                <w:i/>
                <w:iCs/>
              </w:rPr>
            </w:pPr>
            <w:r w:rsidRPr="006E77F2">
              <w:rPr>
                <w:rFonts w:ascii="Times New Roman" w:hAnsi="Times New Roman" w:cs="Times New Roman"/>
                <w:i/>
                <w:iCs/>
              </w:rPr>
              <w:t>Studiju process</w:t>
            </w:r>
          </w:p>
        </w:tc>
      </w:tr>
      <w:tr w:rsidR="00C26AA2" w:rsidRPr="006E77F2" w14:paraId="27A533D9" w14:textId="77777777" w:rsidTr="00A84823">
        <w:tc>
          <w:tcPr>
            <w:tcW w:w="4815" w:type="dxa"/>
          </w:tcPr>
          <w:p w14:paraId="160CC2FC" w14:textId="733A42C7" w:rsidR="00631D75" w:rsidRPr="006E77F2" w:rsidRDefault="00631D75" w:rsidP="00882AC2">
            <w:pPr>
              <w:pStyle w:val="ListParagraph"/>
              <w:numPr>
                <w:ilvl w:val="0"/>
                <w:numId w:val="9"/>
              </w:numPr>
              <w:jc w:val="both"/>
              <w:rPr>
                <w:rFonts w:ascii="Times New Roman" w:hAnsi="Times New Roman" w:cs="Times New Roman"/>
              </w:rPr>
            </w:pPr>
            <w:r w:rsidRPr="006E77F2">
              <w:rPr>
                <w:rFonts w:ascii="Times New Roman" w:hAnsi="Times New Roman" w:cs="Times New Roman"/>
              </w:rPr>
              <w:lastRenderedPageBreak/>
              <w:t xml:space="preserve">iespēja apgūt padziļinātas zināšanas un iepazīties ar jaunākajām atziņām </w:t>
            </w:r>
            <w:r w:rsidR="00C6537A" w:rsidRPr="006E77F2">
              <w:rPr>
                <w:rFonts w:ascii="Times New Roman" w:hAnsi="Times New Roman" w:cs="Times New Roman"/>
              </w:rPr>
              <w:t>izvēlētajā fizikas vai matemātikas specializācijā;</w:t>
            </w:r>
          </w:p>
          <w:p w14:paraId="7280AEF7" w14:textId="77777777" w:rsidR="00055699" w:rsidRPr="006E77F2" w:rsidRDefault="00055699" w:rsidP="00882AC2">
            <w:pPr>
              <w:pStyle w:val="ListParagraph"/>
              <w:numPr>
                <w:ilvl w:val="0"/>
                <w:numId w:val="9"/>
              </w:numPr>
              <w:jc w:val="both"/>
              <w:rPr>
                <w:rFonts w:ascii="Times New Roman" w:hAnsi="Times New Roman" w:cs="Times New Roman"/>
              </w:rPr>
            </w:pPr>
            <w:r w:rsidRPr="006E77F2">
              <w:rPr>
                <w:rFonts w:ascii="Times New Roman" w:hAnsi="Times New Roman" w:cs="Times New Roman"/>
              </w:rPr>
              <w:t>studiju un zinātniski pētnieciskā darba integrācija;</w:t>
            </w:r>
          </w:p>
          <w:p w14:paraId="4DC529BF" w14:textId="77777777" w:rsidR="00055699" w:rsidRPr="006E77F2" w:rsidRDefault="00055699" w:rsidP="00882AC2">
            <w:pPr>
              <w:pStyle w:val="ListParagraph"/>
              <w:numPr>
                <w:ilvl w:val="0"/>
                <w:numId w:val="9"/>
              </w:numPr>
              <w:jc w:val="both"/>
              <w:rPr>
                <w:rFonts w:ascii="Times New Roman" w:hAnsi="Times New Roman" w:cs="Times New Roman"/>
              </w:rPr>
            </w:pPr>
            <w:r w:rsidRPr="006E77F2">
              <w:rPr>
                <w:rFonts w:ascii="Times New Roman" w:hAnsi="Times New Roman" w:cs="Times New Roman"/>
              </w:rPr>
              <w:t>augstvērtīga materiāli tehniskā bāze un nodrošinājums ar kvalificētiem mācībspēkiem;</w:t>
            </w:r>
          </w:p>
          <w:p w14:paraId="5A5F0403" w14:textId="77777777" w:rsidR="00055699" w:rsidRPr="006E77F2" w:rsidRDefault="00055699" w:rsidP="00882AC2">
            <w:pPr>
              <w:pStyle w:val="ListParagraph"/>
              <w:numPr>
                <w:ilvl w:val="0"/>
                <w:numId w:val="9"/>
              </w:numPr>
              <w:jc w:val="both"/>
              <w:rPr>
                <w:rFonts w:ascii="Times New Roman" w:hAnsi="Times New Roman" w:cs="Times New Roman"/>
              </w:rPr>
            </w:pPr>
            <w:r w:rsidRPr="006E77F2">
              <w:rPr>
                <w:rFonts w:ascii="Times New Roman" w:hAnsi="Times New Roman" w:cs="Times New Roman"/>
              </w:rPr>
              <w:t>daudzveidīgu studiju formu un metožu izmantošana;</w:t>
            </w:r>
          </w:p>
          <w:p w14:paraId="0A29D35D" w14:textId="1947376E" w:rsidR="00055699" w:rsidRPr="006E77F2" w:rsidRDefault="00055699" w:rsidP="00882AC2">
            <w:pPr>
              <w:pStyle w:val="ListParagraph"/>
              <w:numPr>
                <w:ilvl w:val="0"/>
                <w:numId w:val="9"/>
              </w:numPr>
              <w:jc w:val="both"/>
              <w:rPr>
                <w:rFonts w:ascii="Times New Roman" w:hAnsi="Times New Roman" w:cs="Times New Roman"/>
              </w:rPr>
            </w:pPr>
            <w:r w:rsidRPr="006E77F2">
              <w:rPr>
                <w:rFonts w:ascii="Times New Roman" w:hAnsi="Times New Roman" w:cs="Times New Roman"/>
              </w:rPr>
              <w:t>studējošie tiek iesaistīti zinātniski pētnieciskajā darbā, viņu veiktie pētījumi tiek aprobēti akadēmiskajā vidē;</w:t>
            </w:r>
          </w:p>
          <w:p w14:paraId="4EE49487" w14:textId="77777777" w:rsidR="00631D75" w:rsidRPr="006E77F2" w:rsidRDefault="00055699" w:rsidP="00882AC2">
            <w:pPr>
              <w:pStyle w:val="ListParagraph"/>
              <w:numPr>
                <w:ilvl w:val="0"/>
                <w:numId w:val="9"/>
              </w:numPr>
              <w:jc w:val="both"/>
              <w:rPr>
                <w:rFonts w:ascii="Times New Roman" w:hAnsi="Times New Roman" w:cs="Times New Roman"/>
              </w:rPr>
            </w:pPr>
            <w:r w:rsidRPr="006E77F2">
              <w:rPr>
                <w:rFonts w:ascii="Times New Roman" w:hAnsi="Times New Roman" w:cs="Times New Roman"/>
              </w:rPr>
              <w:t>plašas iespējas izmantot starptautiskās recenzējamo zinātnisko izdevumu datu bāzes.</w:t>
            </w:r>
            <w:r w:rsidR="00631D75" w:rsidRPr="006E77F2">
              <w:rPr>
                <w:rFonts w:ascii="Times New Roman" w:hAnsi="Times New Roman" w:cs="Times New Roman"/>
              </w:rPr>
              <w:t xml:space="preserve"> </w:t>
            </w:r>
          </w:p>
          <w:p w14:paraId="019E5C53" w14:textId="754CED56" w:rsidR="00055699" w:rsidRPr="006E77F2" w:rsidRDefault="00631D75" w:rsidP="00882AC2">
            <w:pPr>
              <w:pStyle w:val="ListParagraph"/>
              <w:numPr>
                <w:ilvl w:val="0"/>
                <w:numId w:val="9"/>
              </w:numPr>
              <w:jc w:val="both"/>
              <w:rPr>
                <w:rFonts w:ascii="Times New Roman" w:hAnsi="Times New Roman" w:cs="Times New Roman"/>
              </w:rPr>
            </w:pPr>
            <w:r w:rsidRPr="006E77F2">
              <w:rPr>
                <w:rFonts w:ascii="Times New Roman" w:hAnsi="Times New Roman" w:cs="Times New Roman"/>
              </w:rPr>
              <w:t>nodrošināta iespēja</w:t>
            </w:r>
            <w:r w:rsidRPr="006E77F2">
              <w:rPr>
                <w:rFonts w:ascii="Times New Roman" w:hAnsi="Times New Roman" w:cs="Times New Roman"/>
                <w:lang w:val="pl-PL"/>
              </w:rPr>
              <w:t xml:space="preserve"> studēt cilvēkiem ar īpašām vajadzībām</w:t>
            </w:r>
            <w:r w:rsidRPr="006E77F2">
              <w:rPr>
                <w:rFonts w:ascii="Times New Roman" w:hAnsi="Times New Roman" w:cs="Times New Roman"/>
              </w:rPr>
              <w:t xml:space="preserve"> </w:t>
            </w:r>
          </w:p>
        </w:tc>
        <w:tc>
          <w:tcPr>
            <w:tcW w:w="4910" w:type="dxa"/>
          </w:tcPr>
          <w:p w14:paraId="7F370220" w14:textId="0A88D790" w:rsidR="00055699" w:rsidRPr="006E77F2" w:rsidRDefault="009848DA" w:rsidP="00882AC2">
            <w:pPr>
              <w:pStyle w:val="ListParagraph"/>
              <w:numPr>
                <w:ilvl w:val="0"/>
                <w:numId w:val="9"/>
              </w:numPr>
              <w:jc w:val="both"/>
              <w:rPr>
                <w:rFonts w:ascii="Times New Roman" w:hAnsi="Times New Roman" w:cs="Times New Roman"/>
              </w:rPr>
            </w:pPr>
            <w:r w:rsidRPr="006E77F2">
              <w:rPr>
                <w:rFonts w:ascii="Times New Roman" w:hAnsi="Times New Roman" w:cs="Times New Roman"/>
              </w:rPr>
              <w:t>nav</w:t>
            </w:r>
            <w:r w:rsidR="00055699" w:rsidRPr="006E77F2">
              <w:rPr>
                <w:rFonts w:ascii="Times New Roman" w:hAnsi="Times New Roman" w:cs="Times New Roman"/>
              </w:rPr>
              <w:t xml:space="preserve"> ārvalstu</w:t>
            </w:r>
            <w:r w:rsidRPr="006E77F2">
              <w:rPr>
                <w:rFonts w:ascii="Times New Roman" w:hAnsi="Times New Roman" w:cs="Times New Roman"/>
              </w:rPr>
              <w:t xml:space="preserve"> viesdocētāju </w:t>
            </w:r>
            <w:r w:rsidR="00055699" w:rsidRPr="006E77F2">
              <w:rPr>
                <w:rFonts w:ascii="Times New Roman" w:hAnsi="Times New Roman" w:cs="Times New Roman"/>
              </w:rPr>
              <w:t>studiju virzienā realizētajās studiju programmās;</w:t>
            </w:r>
          </w:p>
          <w:p w14:paraId="7C599346" w14:textId="033FF2C2" w:rsidR="00055699" w:rsidRPr="006E77F2" w:rsidRDefault="009848DA" w:rsidP="00882AC2">
            <w:pPr>
              <w:pStyle w:val="ListParagraph"/>
              <w:numPr>
                <w:ilvl w:val="0"/>
                <w:numId w:val="9"/>
              </w:numPr>
              <w:jc w:val="both"/>
              <w:rPr>
                <w:rFonts w:ascii="Times New Roman" w:hAnsi="Times New Roman" w:cs="Times New Roman"/>
              </w:rPr>
            </w:pPr>
            <w:r w:rsidRPr="006E77F2">
              <w:rPr>
                <w:rFonts w:ascii="Times New Roman" w:hAnsi="Times New Roman" w:cs="Times New Roman"/>
              </w:rPr>
              <w:t xml:space="preserve">nav </w:t>
            </w:r>
            <w:r w:rsidR="00C353E7" w:rsidRPr="006E77F2">
              <w:rPr>
                <w:rFonts w:ascii="Times New Roman" w:hAnsi="Times New Roman" w:cs="Times New Roman"/>
                <w:lang w:val="en-GB"/>
              </w:rPr>
              <w:t xml:space="preserve">apmaiņas studentu un </w:t>
            </w:r>
            <w:r w:rsidR="00055699" w:rsidRPr="006E77F2">
              <w:rPr>
                <w:rFonts w:ascii="Times New Roman" w:hAnsi="Times New Roman" w:cs="Times New Roman"/>
              </w:rPr>
              <w:t xml:space="preserve">ārvalstu studējošo </w:t>
            </w:r>
            <w:r w:rsidRPr="006E77F2">
              <w:rPr>
                <w:rFonts w:ascii="Times New Roman" w:hAnsi="Times New Roman" w:cs="Times New Roman"/>
              </w:rPr>
              <w:t>studiju virzienā,</w:t>
            </w:r>
          </w:p>
          <w:p w14:paraId="5F7BB395" w14:textId="77777777" w:rsidR="00055699" w:rsidRPr="006E77F2" w:rsidRDefault="00055699" w:rsidP="00882AC2">
            <w:pPr>
              <w:pStyle w:val="ListParagraph"/>
              <w:numPr>
                <w:ilvl w:val="0"/>
                <w:numId w:val="9"/>
              </w:numPr>
              <w:jc w:val="both"/>
              <w:rPr>
                <w:rFonts w:ascii="Times New Roman" w:hAnsi="Times New Roman" w:cs="Times New Roman"/>
              </w:rPr>
            </w:pPr>
            <w:r w:rsidRPr="006E77F2">
              <w:rPr>
                <w:rFonts w:ascii="Times New Roman" w:hAnsi="Times New Roman" w:cs="Times New Roman"/>
              </w:rPr>
              <w:t>nepietiekami izmantotas tālmācības un e-studiju iespējas;</w:t>
            </w:r>
          </w:p>
        </w:tc>
      </w:tr>
      <w:tr w:rsidR="00C26AA2" w:rsidRPr="006E77F2" w14:paraId="558E073B" w14:textId="77777777" w:rsidTr="00A84823">
        <w:tc>
          <w:tcPr>
            <w:tcW w:w="9725" w:type="dxa"/>
            <w:gridSpan w:val="2"/>
          </w:tcPr>
          <w:p w14:paraId="07C2C1B6" w14:textId="77777777" w:rsidR="00055699" w:rsidRPr="006E77F2" w:rsidRDefault="00055699" w:rsidP="00A84823">
            <w:pPr>
              <w:jc w:val="center"/>
              <w:rPr>
                <w:rFonts w:ascii="Times New Roman" w:hAnsi="Times New Roman" w:cs="Times New Roman"/>
                <w:i/>
                <w:iCs/>
              </w:rPr>
            </w:pPr>
            <w:r w:rsidRPr="006E77F2">
              <w:rPr>
                <w:rFonts w:ascii="Times New Roman" w:hAnsi="Times New Roman" w:cs="Times New Roman"/>
                <w:i/>
                <w:iCs/>
              </w:rPr>
              <w:t>Studējošie</w:t>
            </w:r>
          </w:p>
        </w:tc>
      </w:tr>
      <w:tr w:rsidR="00C26AA2" w:rsidRPr="006E77F2" w14:paraId="7C935113" w14:textId="77777777" w:rsidTr="00A84823">
        <w:tc>
          <w:tcPr>
            <w:tcW w:w="4815" w:type="dxa"/>
          </w:tcPr>
          <w:p w14:paraId="44B85167" w14:textId="77777777" w:rsidR="00055699" w:rsidRPr="006E77F2" w:rsidRDefault="00055699" w:rsidP="00882AC2">
            <w:pPr>
              <w:pStyle w:val="ListParagraph"/>
              <w:numPr>
                <w:ilvl w:val="0"/>
                <w:numId w:val="10"/>
              </w:numPr>
              <w:jc w:val="both"/>
              <w:rPr>
                <w:rFonts w:ascii="Times New Roman" w:hAnsi="Times New Roman" w:cs="Times New Roman"/>
              </w:rPr>
            </w:pPr>
            <w:r w:rsidRPr="006E77F2">
              <w:rPr>
                <w:rFonts w:ascii="Times New Roman" w:hAnsi="Times New Roman" w:cs="Times New Roman"/>
              </w:rPr>
              <w:t>augsta motivācija studēt izvēlētajā specialitātē;</w:t>
            </w:r>
          </w:p>
          <w:p w14:paraId="6E17B6A1" w14:textId="77777777" w:rsidR="00055699" w:rsidRPr="006E77F2" w:rsidRDefault="00055699" w:rsidP="00882AC2">
            <w:pPr>
              <w:pStyle w:val="ListParagraph"/>
              <w:numPr>
                <w:ilvl w:val="0"/>
                <w:numId w:val="10"/>
              </w:numPr>
              <w:jc w:val="both"/>
              <w:rPr>
                <w:rFonts w:ascii="Times New Roman" w:hAnsi="Times New Roman" w:cs="Times New Roman"/>
              </w:rPr>
            </w:pPr>
            <w:r w:rsidRPr="006E77F2">
              <w:rPr>
                <w:rFonts w:ascii="Times New Roman" w:hAnsi="Times New Roman" w:cs="Times New Roman"/>
              </w:rPr>
              <w:t>labs kontakts ar studiju programmu docētājiem;</w:t>
            </w:r>
          </w:p>
          <w:p w14:paraId="1EC63301" w14:textId="77777777" w:rsidR="00055699" w:rsidRPr="006E77F2" w:rsidRDefault="00055699" w:rsidP="00882AC2">
            <w:pPr>
              <w:pStyle w:val="ListParagraph"/>
              <w:numPr>
                <w:ilvl w:val="0"/>
                <w:numId w:val="10"/>
              </w:numPr>
              <w:jc w:val="both"/>
              <w:rPr>
                <w:rFonts w:ascii="Times New Roman" w:hAnsi="Times New Roman" w:cs="Times New Roman"/>
              </w:rPr>
            </w:pPr>
            <w:r w:rsidRPr="006E77F2">
              <w:rPr>
                <w:rFonts w:ascii="Times New Roman" w:hAnsi="Times New Roman" w:cs="Times New Roman"/>
              </w:rPr>
              <w:t xml:space="preserve">iesaistīšanās studiju virziena kvalitātes novērtēšanā un satura pilnveidē; </w:t>
            </w:r>
          </w:p>
          <w:p w14:paraId="349F7239" w14:textId="0146F00A" w:rsidR="00055699" w:rsidRPr="006E77F2" w:rsidRDefault="00055699" w:rsidP="00882AC2">
            <w:pPr>
              <w:pStyle w:val="ListParagraph"/>
              <w:numPr>
                <w:ilvl w:val="0"/>
                <w:numId w:val="10"/>
              </w:numPr>
              <w:jc w:val="both"/>
              <w:rPr>
                <w:rFonts w:ascii="Times New Roman" w:hAnsi="Times New Roman" w:cs="Times New Roman"/>
              </w:rPr>
            </w:pPr>
            <w:r w:rsidRPr="006E77F2">
              <w:rPr>
                <w:rFonts w:ascii="Times New Roman" w:hAnsi="Times New Roman" w:cs="Times New Roman"/>
              </w:rPr>
              <w:t>studējošo ieinteresētība savu pētījumu rezultātu prezent</w:t>
            </w:r>
            <w:r w:rsidR="00C6537A" w:rsidRPr="006E77F2">
              <w:rPr>
                <w:rFonts w:ascii="Times New Roman" w:hAnsi="Times New Roman" w:cs="Times New Roman"/>
              </w:rPr>
              <w:t>ēšanā un aprobēšanā zinātniskajā</w:t>
            </w:r>
            <w:r w:rsidRPr="006E77F2">
              <w:rPr>
                <w:rFonts w:ascii="Times New Roman" w:hAnsi="Times New Roman" w:cs="Times New Roman"/>
              </w:rPr>
              <w:t>s konferencēs.</w:t>
            </w:r>
          </w:p>
        </w:tc>
        <w:tc>
          <w:tcPr>
            <w:tcW w:w="4910" w:type="dxa"/>
          </w:tcPr>
          <w:p w14:paraId="464C4AB9" w14:textId="6C4AE980" w:rsidR="00927396" w:rsidRPr="006E77F2" w:rsidRDefault="00927396" w:rsidP="00882AC2">
            <w:pPr>
              <w:widowControl/>
              <w:numPr>
                <w:ilvl w:val="0"/>
                <w:numId w:val="10"/>
              </w:numPr>
              <w:autoSpaceDE/>
              <w:autoSpaceDN/>
              <w:jc w:val="both"/>
              <w:rPr>
                <w:rFonts w:ascii="Times New Roman" w:hAnsi="Times New Roman" w:cs="Times New Roman"/>
                <w:lang w:val="pl-PL"/>
              </w:rPr>
            </w:pPr>
            <w:r w:rsidRPr="006E77F2">
              <w:rPr>
                <w:rFonts w:ascii="Times New Roman" w:hAnsi="Times New Roman" w:cs="Times New Roman"/>
                <w:lang w:val="pl-PL"/>
              </w:rPr>
              <w:t xml:space="preserve">daļa doktorantu </w:t>
            </w:r>
            <w:r w:rsidR="00B20B8C" w:rsidRPr="006E77F2">
              <w:rPr>
                <w:rFonts w:ascii="Times New Roman" w:hAnsi="Times New Roman" w:cs="Times New Roman"/>
                <w:lang w:val="pl-PL"/>
              </w:rPr>
              <w:t>tiek eksmatrikulēti</w:t>
            </w:r>
            <w:r w:rsidR="0084708E" w:rsidRPr="006E77F2">
              <w:rPr>
                <w:rFonts w:ascii="Times New Roman" w:hAnsi="Times New Roman" w:cs="Times New Roman"/>
                <w:lang w:val="pl-PL"/>
              </w:rPr>
              <w:t>,</w:t>
            </w:r>
            <w:r w:rsidR="00B20B8C" w:rsidRPr="006E77F2">
              <w:rPr>
                <w:rFonts w:ascii="Times New Roman" w:hAnsi="Times New Roman" w:cs="Times New Roman"/>
                <w:lang w:val="pl-PL"/>
              </w:rPr>
              <w:t xml:space="preserve"> kā</w:t>
            </w:r>
            <w:r w:rsidRPr="006E77F2">
              <w:rPr>
                <w:rFonts w:ascii="Times New Roman" w:hAnsi="Times New Roman" w:cs="Times New Roman"/>
                <w:lang w:val="pl-PL"/>
              </w:rPr>
              <w:t xml:space="preserve"> </w:t>
            </w:r>
            <w:r w:rsidR="00B20B8C" w:rsidRPr="006E77F2">
              <w:rPr>
                <w:rFonts w:ascii="Times New Roman" w:hAnsi="Times New Roman" w:cs="Times New Roman"/>
                <w:lang w:val="pl-PL"/>
              </w:rPr>
              <w:t xml:space="preserve">doktora studiju programmu izpildījuši, bet </w:t>
            </w:r>
            <w:r w:rsidRPr="006E77F2">
              <w:rPr>
                <w:rFonts w:ascii="Times New Roman" w:hAnsi="Times New Roman" w:cs="Times New Roman"/>
                <w:lang w:val="pl-PL"/>
              </w:rPr>
              <w:t>neaizstāv promocijas</w:t>
            </w:r>
            <w:r w:rsidR="005260E9" w:rsidRPr="006E77F2">
              <w:rPr>
                <w:rFonts w:ascii="Times New Roman" w:hAnsi="Times New Roman" w:cs="Times New Roman"/>
                <w:lang w:val="pl-PL"/>
              </w:rPr>
              <w:t xml:space="preserve"> darbu</w:t>
            </w:r>
            <w:r w:rsidRPr="006E77F2">
              <w:rPr>
                <w:rFonts w:ascii="Times New Roman" w:hAnsi="Times New Roman" w:cs="Times New Roman"/>
                <w:lang w:val="pl-PL"/>
              </w:rPr>
              <w:t>, līdz ar ko tiek neracionāli izmantoti</w:t>
            </w:r>
            <w:r w:rsidR="00241EDA" w:rsidRPr="006E77F2">
              <w:rPr>
                <w:rFonts w:ascii="Times New Roman" w:hAnsi="Times New Roman" w:cs="Times New Roman"/>
                <w:lang w:val="pl-PL"/>
              </w:rPr>
              <w:t xml:space="preserve"> valsts līdzekļi, kas savukārt </w:t>
            </w:r>
            <w:r w:rsidRPr="006E77F2">
              <w:rPr>
                <w:rFonts w:ascii="Times New Roman" w:hAnsi="Times New Roman" w:cs="Times New Roman"/>
                <w:lang w:val="pl-PL"/>
              </w:rPr>
              <w:t>var ietekmēt programmas finansējumu;</w:t>
            </w:r>
          </w:p>
          <w:p w14:paraId="434FC6D7" w14:textId="13E5B2F5" w:rsidR="00055699" w:rsidRPr="006E77F2" w:rsidRDefault="00BF5AD4" w:rsidP="00882AC2">
            <w:pPr>
              <w:pStyle w:val="ListParagraph"/>
              <w:numPr>
                <w:ilvl w:val="0"/>
                <w:numId w:val="10"/>
              </w:numPr>
              <w:jc w:val="both"/>
              <w:rPr>
                <w:rFonts w:ascii="Times New Roman" w:hAnsi="Times New Roman" w:cs="Times New Roman"/>
              </w:rPr>
            </w:pPr>
            <w:r w:rsidRPr="006E77F2">
              <w:rPr>
                <w:rFonts w:ascii="Times New Roman" w:hAnsi="Times New Roman" w:cs="Times New Roman"/>
              </w:rPr>
              <w:t>nav</w:t>
            </w:r>
            <w:r w:rsidR="00055699" w:rsidRPr="006E77F2">
              <w:rPr>
                <w:rFonts w:ascii="Times New Roman" w:hAnsi="Times New Roman" w:cs="Times New Roman"/>
              </w:rPr>
              <w:t xml:space="preserve"> aktivitāte</w:t>
            </w:r>
            <w:r w:rsidRPr="006E77F2">
              <w:rPr>
                <w:rFonts w:ascii="Times New Roman" w:hAnsi="Times New Roman" w:cs="Times New Roman"/>
              </w:rPr>
              <w:t>s</w:t>
            </w:r>
            <w:r w:rsidR="00055699" w:rsidRPr="006E77F2">
              <w:rPr>
                <w:rFonts w:ascii="Times New Roman" w:hAnsi="Times New Roman" w:cs="Times New Roman"/>
              </w:rPr>
              <w:t xml:space="preserve"> starptautisko apmaiņas programmu iespēju izmantošanā</w:t>
            </w:r>
            <w:r w:rsidRPr="006E77F2">
              <w:rPr>
                <w:rFonts w:ascii="Times New Roman" w:hAnsi="Times New Roman" w:cs="Times New Roman"/>
              </w:rPr>
              <w:t>;</w:t>
            </w:r>
          </w:p>
          <w:p w14:paraId="668C0CD5" w14:textId="6E0F0CE9" w:rsidR="00055699" w:rsidRPr="006E77F2" w:rsidRDefault="00055699" w:rsidP="00882AC2">
            <w:pPr>
              <w:pStyle w:val="ListParagraph"/>
              <w:numPr>
                <w:ilvl w:val="0"/>
                <w:numId w:val="10"/>
              </w:numPr>
              <w:jc w:val="both"/>
              <w:rPr>
                <w:rFonts w:ascii="Times New Roman" w:hAnsi="Times New Roman" w:cs="Times New Roman"/>
              </w:rPr>
            </w:pPr>
            <w:r w:rsidRPr="006E77F2">
              <w:rPr>
                <w:rFonts w:ascii="Times New Roman" w:hAnsi="Times New Roman" w:cs="Times New Roman"/>
              </w:rPr>
              <w:t>vāja iesaistīšanās universitātes akadēmiskajā un sabiedriskajā dzīvē, akadēmisko un studentu tradīciju trūkums</w:t>
            </w:r>
            <w:r w:rsidR="00BF5AD4" w:rsidRPr="006E77F2">
              <w:rPr>
                <w:rFonts w:ascii="Times New Roman" w:hAnsi="Times New Roman" w:cs="Times New Roman"/>
              </w:rPr>
              <w:t>.</w:t>
            </w:r>
          </w:p>
          <w:p w14:paraId="25D52258" w14:textId="77777777" w:rsidR="00055699" w:rsidRPr="006E77F2" w:rsidRDefault="00055699" w:rsidP="00A84823">
            <w:pPr>
              <w:jc w:val="both"/>
              <w:rPr>
                <w:rFonts w:ascii="Times New Roman" w:hAnsi="Times New Roman" w:cs="Times New Roman"/>
              </w:rPr>
            </w:pPr>
          </w:p>
        </w:tc>
      </w:tr>
      <w:tr w:rsidR="00C26AA2" w:rsidRPr="006E77F2" w14:paraId="47EB54BC" w14:textId="77777777" w:rsidTr="00A84823">
        <w:tc>
          <w:tcPr>
            <w:tcW w:w="9725" w:type="dxa"/>
            <w:gridSpan w:val="2"/>
          </w:tcPr>
          <w:p w14:paraId="3A9A2E34" w14:textId="77777777" w:rsidR="00055699" w:rsidRPr="006E77F2" w:rsidRDefault="00055699" w:rsidP="00A84823">
            <w:pPr>
              <w:jc w:val="center"/>
              <w:rPr>
                <w:rFonts w:ascii="Times New Roman" w:hAnsi="Times New Roman" w:cs="Times New Roman"/>
                <w:i/>
                <w:iCs/>
              </w:rPr>
            </w:pPr>
            <w:r w:rsidRPr="006E77F2">
              <w:rPr>
                <w:rFonts w:ascii="Times New Roman" w:hAnsi="Times New Roman" w:cs="Times New Roman"/>
                <w:i/>
                <w:iCs/>
              </w:rPr>
              <w:t>Personāls</w:t>
            </w:r>
          </w:p>
        </w:tc>
      </w:tr>
      <w:tr w:rsidR="00C26AA2" w:rsidRPr="006E77F2" w14:paraId="5097CC34" w14:textId="77777777" w:rsidTr="00A84823">
        <w:tc>
          <w:tcPr>
            <w:tcW w:w="4815" w:type="dxa"/>
          </w:tcPr>
          <w:p w14:paraId="2A1E93F4" w14:textId="77777777" w:rsidR="00055699" w:rsidRPr="006E77F2" w:rsidRDefault="00055699" w:rsidP="00882AC2">
            <w:pPr>
              <w:pStyle w:val="ListParagraph"/>
              <w:numPr>
                <w:ilvl w:val="0"/>
                <w:numId w:val="11"/>
              </w:numPr>
              <w:jc w:val="both"/>
              <w:rPr>
                <w:rFonts w:ascii="Times New Roman" w:hAnsi="Times New Roman" w:cs="Times New Roman"/>
              </w:rPr>
            </w:pPr>
            <w:r w:rsidRPr="006E77F2">
              <w:rPr>
                <w:rFonts w:ascii="Times New Roman" w:hAnsi="Times New Roman" w:cs="Times New Roman"/>
              </w:rPr>
              <w:t>augsta zinātniskā kvalifikācija atbilstoši Augstskolu likuma prasībām;</w:t>
            </w:r>
          </w:p>
          <w:p w14:paraId="721EC171" w14:textId="77777777" w:rsidR="00055699" w:rsidRPr="006E77F2" w:rsidRDefault="00055699" w:rsidP="00882AC2">
            <w:pPr>
              <w:pStyle w:val="ListParagraph"/>
              <w:numPr>
                <w:ilvl w:val="0"/>
                <w:numId w:val="11"/>
              </w:numPr>
              <w:jc w:val="both"/>
              <w:rPr>
                <w:rFonts w:ascii="Times New Roman" w:hAnsi="Times New Roman" w:cs="Times New Roman"/>
              </w:rPr>
            </w:pPr>
            <w:r w:rsidRPr="006E77F2">
              <w:rPr>
                <w:rFonts w:ascii="Times New Roman" w:hAnsi="Times New Roman" w:cs="Times New Roman"/>
              </w:rPr>
              <w:t>savstarpējā sadarbība, koleģialitātes un tolerances principu ievērošana;</w:t>
            </w:r>
          </w:p>
          <w:p w14:paraId="20F00909" w14:textId="77777777" w:rsidR="00055699" w:rsidRPr="006E77F2" w:rsidRDefault="00055699" w:rsidP="00882AC2">
            <w:pPr>
              <w:pStyle w:val="ListParagraph"/>
              <w:numPr>
                <w:ilvl w:val="0"/>
                <w:numId w:val="11"/>
              </w:numPr>
              <w:jc w:val="both"/>
              <w:rPr>
                <w:rFonts w:ascii="Times New Roman" w:hAnsi="Times New Roman" w:cs="Times New Roman"/>
              </w:rPr>
            </w:pPr>
            <w:r w:rsidRPr="006E77F2">
              <w:rPr>
                <w:rFonts w:ascii="Times New Roman" w:hAnsi="Times New Roman" w:cs="Times New Roman"/>
              </w:rPr>
              <w:t>akadēmisko un profesionālo kompetenču pilnveidošana, iesaistoties pētnieciskajos projektos, publicējot savus pētījumu rezultātus un iepazīstinot ar tiem zinātnisko sabiedrību starptautiskās konferencēs;</w:t>
            </w:r>
          </w:p>
          <w:p w14:paraId="339750D9" w14:textId="77777777" w:rsidR="00055699" w:rsidRPr="006E77F2" w:rsidRDefault="00055699" w:rsidP="00882AC2">
            <w:pPr>
              <w:pStyle w:val="ListParagraph"/>
              <w:numPr>
                <w:ilvl w:val="0"/>
                <w:numId w:val="11"/>
              </w:numPr>
              <w:jc w:val="both"/>
              <w:rPr>
                <w:rFonts w:ascii="Times New Roman" w:hAnsi="Times New Roman" w:cs="Times New Roman"/>
              </w:rPr>
            </w:pPr>
            <w:r w:rsidRPr="006E77F2">
              <w:rPr>
                <w:rFonts w:ascii="Times New Roman" w:hAnsi="Times New Roman" w:cs="Times New Roman"/>
              </w:rPr>
              <w:t>labs kontakts ar studējošajiem;</w:t>
            </w:r>
          </w:p>
          <w:p w14:paraId="4F055F9C" w14:textId="77777777" w:rsidR="00055699" w:rsidRPr="006E77F2" w:rsidRDefault="00055699" w:rsidP="00882AC2">
            <w:pPr>
              <w:pStyle w:val="ListParagraph"/>
              <w:numPr>
                <w:ilvl w:val="0"/>
                <w:numId w:val="11"/>
              </w:numPr>
              <w:jc w:val="both"/>
              <w:rPr>
                <w:rFonts w:ascii="Times New Roman" w:hAnsi="Times New Roman" w:cs="Times New Roman"/>
              </w:rPr>
            </w:pPr>
            <w:r w:rsidRPr="006E77F2">
              <w:rPr>
                <w:rFonts w:ascii="Times New Roman" w:hAnsi="Times New Roman" w:cs="Times New Roman"/>
              </w:rPr>
              <w:t>spēja novērtēt un atzīt nepilnības docētajos kursos un meklēt studiju kvalitātes uzlabošanas ceļus.</w:t>
            </w:r>
          </w:p>
        </w:tc>
        <w:tc>
          <w:tcPr>
            <w:tcW w:w="4910" w:type="dxa"/>
          </w:tcPr>
          <w:p w14:paraId="1F1EF918" w14:textId="77777777" w:rsidR="00077857" w:rsidRPr="006E77F2" w:rsidRDefault="00077857" w:rsidP="00882AC2">
            <w:pPr>
              <w:widowControl/>
              <w:numPr>
                <w:ilvl w:val="0"/>
                <w:numId w:val="11"/>
              </w:numPr>
              <w:autoSpaceDE/>
              <w:autoSpaceDN/>
              <w:rPr>
                <w:rFonts w:ascii="Times New Roman" w:hAnsi="Times New Roman" w:cs="Times New Roman"/>
                <w:lang w:val="en-GB"/>
              </w:rPr>
            </w:pPr>
            <w:r w:rsidRPr="006E77F2">
              <w:rPr>
                <w:rFonts w:ascii="Times New Roman" w:hAnsi="Times New Roman" w:cs="Times New Roman"/>
                <w:lang w:val="en-GB"/>
              </w:rPr>
              <w:t>liels akadēmiskā personāla vidējais vecums;</w:t>
            </w:r>
          </w:p>
          <w:p w14:paraId="1C6B4364" w14:textId="7270D6EB" w:rsidR="00BF5AD4" w:rsidRPr="006E77F2" w:rsidRDefault="00BF5AD4" w:rsidP="00882AC2">
            <w:pPr>
              <w:widowControl/>
              <w:numPr>
                <w:ilvl w:val="0"/>
                <w:numId w:val="11"/>
              </w:numPr>
              <w:autoSpaceDE/>
              <w:autoSpaceDN/>
              <w:jc w:val="both"/>
              <w:rPr>
                <w:rFonts w:ascii="Times New Roman" w:hAnsi="Times New Roman" w:cs="Times New Roman"/>
              </w:rPr>
            </w:pPr>
            <w:r w:rsidRPr="006E77F2">
              <w:rPr>
                <w:rFonts w:ascii="Times New Roman" w:hAnsi="Times New Roman" w:cs="Times New Roman"/>
              </w:rPr>
              <w:t xml:space="preserve">akadēmiskais personāls </w:t>
            </w:r>
            <w:r w:rsidR="00D033B4" w:rsidRPr="006E77F2">
              <w:rPr>
                <w:rFonts w:ascii="Times New Roman" w:hAnsi="Times New Roman" w:cs="Times New Roman"/>
              </w:rPr>
              <w:t>ne</w:t>
            </w:r>
            <w:r w:rsidRPr="006E77F2">
              <w:rPr>
                <w:rFonts w:ascii="Times New Roman" w:hAnsi="Times New Roman" w:cs="Times New Roman"/>
              </w:rPr>
              <w:t>izmanto radošos atvaļinājumus savas kvalifikācijas paaugstināšanai;</w:t>
            </w:r>
          </w:p>
          <w:p w14:paraId="3CD849E6" w14:textId="253EF55E" w:rsidR="00055699" w:rsidRPr="006E77F2" w:rsidRDefault="00055699" w:rsidP="00882AC2">
            <w:pPr>
              <w:pStyle w:val="ListParagraph"/>
              <w:numPr>
                <w:ilvl w:val="0"/>
                <w:numId w:val="11"/>
              </w:numPr>
              <w:jc w:val="both"/>
              <w:rPr>
                <w:rFonts w:ascii="Times New Roman" w:hAnsi="Times New Roman" w:cs="Times New Roman"/>
              </w:rPr>
            </w:pPr>
            <w:r w:rsidRPr="006E77F2">
              <w:rPr>
                <w:rFonts w:ascii="Times New Roman" w:hAnsi="Times New Roman" w:cs="Times New Roman"/>
              </w:rPr>
              <w:t xml:space="preserve">nepietiekama starptautisko akadēmisko un </w:t>
            </w:r>
            <w:r w:rsidR="00241EDA" w:rsidRPr="006E77F2">
              <w:rPr>
                <w:rFonts w:ascii="Times New Roman" w:hAnsi="Times New Roman" w:cs="Times New Roman"/>
              </w:rPr>
              <w:t>zinātnisko apmaiņas programmu</w:t>
            </w:r>
            <w:r w:rsidRPr="006E77F2">
              <w:rPr>
                <w:rFonts w:ascii="Times New Roman" w:hAnsi="Times New Roman" w:cs="Times New Roman"/>
              </w:rPr>
              <w:t xml:space="preserve"> izmantošana.</w:t>
            </w:r>
          </w:p>
        </w:tc>
      </w:tr>
      <w:tr w:rsidR="00C26AA2" w:rsidRPr="006E77F2" w14:paraId="0F47320C" w14:textId="77777777" w:rsidTr="00A84823">
        <w:tc>
          <w:tcPr>
            <w:tcW w:w="9725" w:type="dxa"/>
            <w:gridSpan w:val="2"/>
          </w:tcPr>
          <w:p w14:paraId="6A81C3F3" w14:textId="77777777" w:rsidR="00055699" w:rsidRPr="006E77F2" w:rsidRDefault="00055699" w:rsidP="00A84823">
            <w:pPr>
              <w:jc w:val="center"/>
              <w:rPr>
                <w:rFonts w:ascii="Times New Roman" w:hAnsi="Times New Roman" w:cs="Times New Roman"/>
                <w:i/>
                <w:iCs/>
              </w:rPr>
            </w:pPr>
            <w:r w:rsidRPr="006E77F2">
              <w:rPr>
                <w:rFonts w:ascii="Times New Roman" w:hAnsi="Times New Roman" w:cs="Times New Roman"/>
                <w:i/>
                <w:iCs/>
              </w:rPr>
              <w:t>Pārējie faktori</w:t>
            </w:r>
          </w:p>
        </w:tc>
      </w:tr>
      <w:tr w:rsidR="00C26AA2" w:rsidRPr="006E77F2" w14:paraId="69BD9138" w14:textId="77777777" w:rsidTr="00A84823">
        <w:tc>
          <w:tcPr>
            <w:tcW w:w="4815" w:type="dxa"/>
          </w:tcPr>
          <w:p w14:paraId="233301C3" w14:textId="42100DA2" w:rsidR="00902F7A" w:rsidRPr="006E77F2" w:rsidRDefault="0084708E" w:rsidP="00882AC2">
            <w:pPr>
              <w:pStyle w:val="ListParagraph"/>
              <w:numPr>
                <w:ilvl w:val="0"/>
                <w:numId w:val="12"/>
              </w:numPr>
              <w:jc w:val="both"/>
              <w:rPr>
                <w:rFonts w:ascii="Times New Roman" w:hAnsi="Times New Roman" w:cs="Times New Roman"/>
              </w:rPr>
            </w:pPr>
            <w:r w:rsidRPr="006E77F2">
              <w:rPr>
                <w:rFonts w:ascii="Times New Roman" w:hAnsi="Times New Roman" w:cs="Times New Roman"/>
              </w:rPr>
              <w:t>pastāv cieša saikne starp docētāju un studējošo</w:t>
            </w:r>
            <w:r w:rsidR="000C01FF" w:rsidRPr="006E77F2">
              <w:rPr>
                <w:rFonts w:ascii="Times New Roman" w:hAnsi="Times New Roman" w:cs="Times New Roman"/>
              </w:rPr>
              <w:t>, kas</w:t>
            </w:r>
            <w:r w:rsidRPr="006E77F2">
              <w:rPr>
                <w:rFonts w:ascii="Times New Roman" w:hAnsi="Times New Roman" w:cs="Times New Roman"/>
              </w:rPr>
              <w:t xml:space="preserve"> </w:t>
            </w:r>
            <w:r w:rsidR="000C01FF" w:rsidRPr="006E77F2">
              <w:rPr>
                <w:rFonts w:ascii="Times New Roman" w:hAnsi="Times New Roman" w:cs="Times New Roman"/>
              </w:rPr>
              <w:t xml:space="preserve">ļauj </w:t>
            </w:r>
            <w:r w:rsidRPr="006E77F2">
              <w:rPr>
                <w:rFonts w:ascii="Times New Roman" w:hAnsi="Times New Roman" w:cs="Times New Roman"/>
              </w:rPr>
              <w:t xml:space="preserve">izmantot individuālo pieeju </w:t>
            </w:r>
            <w:r w:rsidRPr="006E77F2">
              <w:rPr>
                <w:rFonts w:ascii="Times New Roman" w:eastAsiaTheme="minorHAnsi" w:hAnsi="Times New Roman" w:cs="Times New Roman"/>
              </w:rPr>
              <w:t>un kontrolējamu plānoto programmas rezultātu sasniegšanu</w:t>
            </w:r>
            <w:r w:rsidR="000C01FF" w:rsidRPr="006E77F2">
              <w:rPr>
                <w:rFonts w:ascii="Times New Roman" w:eastAsiaTheme="minorHAnsi" w:hAnsi="Times New Roman" w:cs="Times New Roman"/>
              </w:rPr>
              <w:t xml:space="preserve"> (jo </w:t>
            </w:r>
            <w:r w:rsidR="000C01FF" w:rsidRPr="006E77F2">
              <w:rPr>
                <w:rFonts w:ascii="Times New Roman" w:hAnsi="Times New Roman" w:cs="Times New Roman"/>
              </w:rPr>
              <w:lastRenderedPageBreak/>
              <w:t xml:space="preserve">akadēmiskajās grupās ir mazs </w:t>
            </w:r>
            <w:r w:rsidR="00902F7A" w:rsidRPr="006E77F2">
              <w:rPr>
                <w:rFonts w:ascii="Times New Roman" w:hAnsi="Times New Roman" w:cs="Times New Roman"/>
              </w:rPr>
              <w:t>studēj</w:t>
            </w:r>
            <w:r w:rsidR="000C01FF" w:rsidRPr="006E77F2">
              <w:rPr>
                <w:rFonts w:ascii="Times New Roman" w:hAnsi="Times New Roman" w:cs="Times New Roman"/>
              </w:rPr>
              <w:t>ošo skaits);</w:t>
            </w:r>
            <w:r w:rsidR="00902F7A" w:rsidRPr="006E77F2">
              <w:rPr>
                <w:rFonts w:ascii="Times New Roman" w:hAnsi="Times New Roman" w:cs="Times New Roman"/>
              </w:rPr>
              <w:t xml:space="preserve"> </w:t>
            </w:r>
          </w:p>
          <w:p w14:paraId="62B2113B" w14:textId="26B9BB70" w:rsidR="00055699" w:rsidRPr="006E77F2" w:rsidRDefault="000C01FF" w:rsidP="00882AC2">
            <w:pPr>
              <w:pStyle w:val="ListParagraph"/>
              <w:numPr>
                <w:ilvl w:val="0"/>
                <w:numId w:val="12"/>
              </w:numPr>
              <w:jc w:val="both"/>
              <w:rPr>
                <w:rFonts w:ascii="Times New Roman" w:hAnsi="Times New Roman" w:cs="Times New Roman"/>
              </w:rPr>
            </w:pPr>
            <w:r w:rsidRPr="006E77F2">
              <w:rPr>
                <w:rFonts w:ascii="Times New Roman" w:hAnsi="Times New Roman" w:cs="Times New Roman"/>
              </w:rPr>
              <w:t>doktorantūrā</w:t>
            </w:r>
            <w:r w:rsidR="00902F7A" w:rsidRPr="006E77F2">
              <w:rPr>
                <w:rFonts w:ascii="Times New Roman" w:hAnsi="Times New Roman" w:cs="Times New Roman"/>
              </w:rPr>
              <w:t xml:space="preserve"> studējošajiem bieži ir saikne ar potenciālajiem darba devējiem, tas palielina studējošo ieinteresētību iegūt doktora zinātnisko grādu.</w:t>
            </w:r>
          </w:p>
        </w:tc>
        <w:tc>
          <w:tcPr>
            <w:tcW w:w="4910" w:type="dxa"/>
          </w:tcPr>
          <w:p w14:paraId="644BF340" w14:textId="77777777" w:rsidR="00055699" w:rsidRPr="006E77F2" w:rsidRDefault="00055699" w:rsidP="00882AC2">
            <w:pPr>
              <w:pStyle w:val="ListParagraph"/>
              <w:numPr>
                <w:ilvl w:val="0"/>
                <w:numId w:val="12"/>
              </w:numPr>
              <w:jc w:val="both"/>
              <w:rPr>
                <w:rFonts w:ascii="Times New Roman" w:hAnsi="Times New Roman" w:cs="Times New Roman"/>
              </w:rPr>
            </w:pPr>
            <w:r w:rsidRPr="006E77F2">
              <w:rPr>
                <w:rFonts w:ascii="Times New Roman" w:hAnsi="Times New Roman" w:cs="Times New Roman"/>
              </w:rPr>
              <w:lastRenderedPageBreak/>
              <w:t>tikai uz projektiem balstītā infrastruktūras un īpaši cilvēkresursu attīstība nedod iespēju objektīvi plānot studiju un zinātnisko pētījumu procesu.</w:t>
            </w:r>
          </w:p>
          <w:p w14:paraId="50BFD0E4" w14:textId="77777777" w:rsidR="00055699" w:rsidRPr="006E77F2" w:rsidRDefault="00055699" w:rsidP="00A84823">
            <w:pPr>
              <w:jc w:val="both"/>
              <w:rPr>
                <w:rFonts w:ascii="Times New Roman" w:hAnsi="Times New Roman" w:cs="Times New Roman"/>
              </w:rPr>
            </w:pPr>
          </w:p>
        </w:tc>
      </w:tr>
      <w:tr w:rsidR="00C26AA2" w:rsidRPr="006E77F2" w14:paraId="7841519C" w14:textId="77777777" w:rsidTr="00A84823">
        <w:tc>
          <w:tcPr>
            <w:tcW w:w="4815" w:type="dxa"/>
            <w:shd w:val="clear" w:color="auto" w:fill="CCFFCC"/>
          </w:tcPr>
          <w:p w14:paraId="2878FBBE" w14:textId="77777777" w:rsidR="00055699" w:rsidRPr="006E77F2" w:rsidRDefault="00055699" w:rsidP="00A84823">
            <w:pPr>
              <w:jc w:val="center"/>
              <w:rPr>
                <w:rFonts w:ascii="Times New Roman" w:hAnsi="Times New Roman" w:cs="Times New Roman"/>
                <w:b/>
                <w:bCs/>
              </w:rPr>
            </w:pPr>
            <w:r w:rsidRPr="006E77F2">
              <w:rPr>
                <w:rFonts w:ascii="Times New Roman" w:hAnsi="Times New Roman" w:cs="Times New Roman"/>
                <w:b/>
                <w:bCs/>
              </w:rPr>
              <w:lastRenderedPageBreak/>
              <w:t>Iespējas</w:t>
            </w:r>
          </w:p>
        </w:tc>
        <w:tc>
          <w:tcPr>
            <w:tcW w:w="4910" w:type="dxa"/>
            <w:shd w:val="clear" w:color="auto" w:fill="CCFFCC"/>
          </w:tcPr>
          <w:p w14:paraId="445E7F2A" w14:textId="77777777" w:rsidR="00055699" w:rsidRPr="006E77F2" w:rsidRDefault="00055699" w:rsidP="00A84823">
            <w:pPr>
              <w:jc w:val="center"/>
              <w:rPr>
                <w:rFonts w:ascii="Times New Roman" w:hAnsi="Times New Roman" w:cs="Times New Roman"/>
                <w:b/>
                <w:bCs/>
              </w:rPr>
            </w:pPr>
            <w:r w:rsidRPr="006E77F2">
              <w:rPr>
                <w:rFonts w:ascii="Times New Roman" w:hAnsi="Times New Roman" w:cs="Times New Roman"/>
                <w:b/>
                <w:bCs/>
              </w:rPr>
              <w:t>Draudi</w:t>
            </w:r>
          </w:p>
        </w:tc>
      </w:tr>
      <w:tr w:rsidR="00C26AA2" w:rsidRPr="006E77F2" w14:paraId="6FE625B0" w14:textId="77777777" w:rsidTr="00A84823">
        <w:tc>
          <w:tcPr>
            <w:tcW w:w="9725" w:type="dxa"/>
            <w:gridSpan w:val="2"/>
            <w:shd w:val="clear" w:color="auto" w:fill="FFFFFF" w:themeFill="background1"/>
          </w:tcPr>
          <w:p w14:paraId="7CE4C853" w14:textId="77777777" w:rsidR="00055699" w:rsidRPr="006E77F2" w:rsidRDefault="00055699" w:rsidP="00A84823">
            <w:pPr>
              <w:jc w:val="center"/>
              <w:rPr>
                <w:rFonts w:ascii="Times New Roman" w:hAnsi="Times New Roman" w:cs="Times New Roman"/>
                <w:b/>
                <w:bCs/>
                <w:i/>
                <w:iCs/>
              </w:rPr>
            </w:pPr>
            <w:r w:rsidRPr="006E77F2">
              <w:rPr>
                <w:rFonts w:ascii="Times New Roman" w:hAnsi="Times New Roman" w:cs="Times New Roman"/>
                <w:i/>
                <w:iCs/>
              </w:rPr>
              <w:t>Studiju virziens</w:t>
            </w:r>
          </w:p>
        </w:tc>
      </w:tr>
      <w:tr w:rsidR="00C26AA2" w:rsidRPr="006E77F2" w14:paraId="0E3B6F67" w14:textId="77777777" w:rsidTr="00A84823">
        <w:tc>
          <w:tcPr>
            <w:tcW w:w="4815" w:type="dxa"/>
          </w:tcPr>
          <w:p w14:paraId="6B40D5C8" w14:textId="3F1362F3" w:rsidR="00055699" w:rsidRPr="006E77F2" w:rsidRDefault="00055699" w:rsidP="00882AC2">
            <w:pPr>
              <w:pStyle w:val="ListParagraph"/>
              <w:numPr>
                <w:ilvl w:val="0"/>
                <w:numId w:val="13"/>
              </w:numPr>
              <w:jc w:val="both"/>
              <w:rPr>
                <w:rFonts w:ascii="Times New Roman" w:hAnsi="Times New Roman" w:cs="Times New Roman"/>
              </w:rPr>
            </w:pPr>
            <w:r w:rsidRPr="006E77F2">
              <w:rPr>
                <w:rFonts w:ascii="Times New Roman" w:hAnsi="Times New Roman" w:cs="Times New Roman"/>
              </w:rPr>
              <w:t>jaunu studiju programmu ieviešana;</w:t>
            </w:r>
          </w:p>
          <w:p w14:paraId="31565BCF" w14:textId="77777777" w:rsidR="00055699" w:rsidRPr="006E77F2" w:rsidRDefault="00055699" w:rsidP="00882AC2">
            <w:pPr>
              <w:pStyle w:val="ListParagraph"/>
              <w:numPr>
                <w:ilvl w:val="0"/>
                <w:numId w:val="13"/>
              </w:numPr>
              <w:jc w:val="both"/>
              <w:rPr>
                <w:rFonts w:ascii="Times New Roman" w:hAnsi="Times New Roman" w:cs="Times New Roman"/>
              </w:rPr>
            </w:pPr>
            <w:r w:rsidRPr="006E77F2">
              <w:rPr>
                <w:rFonts w:ascii="Times New Roman" w:hAnsi="Times New Roman" w:cs="Times New Roman"/>
              </w:rPr>
              <w:t>ES finanšu instrumentu un struktūrfondu līdzekļu piesaistīšana studiju vides un kvalitātes paaugstināšanai;</w:t>
            </w:r>
          </w:p>
          <w:p w14:paraId="590CDB4E" w14:textId="77777777" w:rsidR="00055699" w:rsidRPr="006E77F2" w:rsidRDefault="00055699" w:rsidP="00882AC2">
            <w:pPr>
              <w:pStyle w:val="ListParagraph"/>
              <w:numPr>
                <w:ilvl w:val="0"/>
                <w:numId w:val="13"/>
              </w:numPr>
              <w:jc w:val="both"/>
              <w:rPr>
                <w:rFonts w:ascii="Times New Roman" w:hAnsi="Times New Roman" w:cs="Times New Roman"/>
              </w:rPr>
            </w:pPr>
            <w:r w:rsidRPr="006E77F2">
              <w:rPr>
                <w:rFonts w:ascii="Times New Roman" w:hAnsi="Times New Roman" w:cs="Times New Roman"/>
              </w:rPr>
              <w:t>sadarbības paplašināšana ar citām Eiropas universitātēm;</w:t>
            </w:r>
          </w:p>
          <w:p w14:paraId="5D4627A2" w14:textId="77777777" w:rsidR="00055699" w:rsidRPr="006E77F2" w:rsidRDefault="00055699" w:rsidP="00882AC2">
            <w:pPr>
              <w:pStyle w:val="ListParagraph"/>
              <w:numPr>
                <w:ilvl w:val="0"/>
                <w:numId w:val="13"/>
              </w:numPr>
              <w:jc w:val="both"/>
              <w:rPr>
                <w:rFonts w:ascii="Times New Roman" w:hAnsi="Times New Roman" w:cs="Times New Roman"/>
              </w:rPr>
            </w:pPr>
            <w:r w:rsidRPr="006E77F2">
              <w:rPr>
                <w:rFonts w:ascii="Times New Roman" w:hAnsi="Times New Roman" w:cs="Times New Roman"/>
              </w:rPr>
              <w:t>docētāju un studentu plašāka iesaistīšana apmaiņas programmās (piem. Erasmus+ u.c. mobilitātes programmās);</w:t>
            </w:r>
          </w:p>
          <w:p w14:paraId="676B6C0F" w14:textId="77777777" w:rsidR="00055699" w:rsidRPr="006E77F2" w:rsidRDefault="00055699" w:rsidP="00882AC2">
            <w:pPr>
              <w:pStyle w:val="ListParagraph"/>
              <w:numPr>
                <w:ilvl w:val="0"/>
                <w:numId w:val="13"/>
              </w:numPr>
              <w:jc w:val="both"/>
              <w:rPr>
                <w:rFonts w:ascii="Times New Roman" w:hAnsi="Times New Roman" w:cs="Times New Roman"/>
              </w:rPr>
            </w:pPr>
            <w:r w:rsidRPr="006E77F2">
              <w:rPr>
                <w:rFonts w:ascii="Times New Roman" w:hAnsi="Times New Roman" w:cs="Times New Roman"/>
              </w:rPr>
              <w:t>studiju kursu nodrošināšana svešvalodās, ārvalstu studējošo piesaistīšana studiju virzienā;</w:t>
            </w:r>
          </w:p>
          <w:p w14:paraId="1F1D5F1B" w14:textId="77777777" w:rsidR="00055699" w:rsidRPr="006E77F2" w:rsidRDefault="00055699" w:rsidP="00882AC2">
            <w:pPr>
              <w:pStyle w:val="ListParagraph"/>
              <w:numPr>
                <w:ilvl w:val="0"/>
                <w:numId w:val="13"/>
              </w:numPr>
              <w:jc w:val="both"/>
              <w:rPr>
                <w:rFonts w:ascii="Times New Roman" w:hAnsi="Times New Roman" w:cs="Times New Roman"/>
              </w:rPr>
            </w:pPr>
            <w:r w:rsidRPr="006E77F2">
              <w:rPr>
                <w:rFonts w:ascii="Times New Roman" w:hAnsi="Times New Roman" w:cs="Times New Roman"/>
              </w:rPr>
              <w:t xml:space="preserve">kvalificētu viesdocētāju piesaiste; </w:t>
            </w:r>
          </w:p>
          <w:p w14:paraId="44D6589D" w14:textId="77777777" w:rsidR="00055699" w:rsidRPr="006E77F2" w:rsidRDefault="00055699" w:rsidP="00882AC2">
            <w:pPr>
              <w:pStyle w:val="ListParagraph"/>
              <w:numPr>
                <w:ilvl w:val="0"/>
                <w:numId w:val="13"/>
              </w:numPr>
              <w:jc w:val="both"/>
              <w:rPr>
                <w:rFonts w:ascii="Times New Roman" w:hAnsi="Times New Roman" w:cs="Times New Roman"/>
              </w:rPr>
            </w:pPr>
            <w:r w:rsidRPr="006E77F2">
              <w:rPr>
                <w:rFonts w:ascii="Times New Roman" w:hAnsi="Times New Roman" w:cs="Times New Roman"/>
              </w:rPr>
              <w:t>jaunu akadēmiskā personāla un palīgpersonāla štata vietu atvēršana, jaunu docētāju ievēlēšana līdz ar programmas attīstību, jaunu programmu izveidi un zinātniskās infrastruktūras paplašināšanu.</w:t>
            </w:r>
          </w:p>
        </w:tc>
        <w:tc>
          <w:tcPr>
            <w:tcW w:w="4910" w:type="dxa"/>
          </w:tcPr>
          <w:p w14:paraId="5E37347A" w14:textId="162D7EDC" w:rsidR="00D86A1E" w:rsidRPr="006E77F2" w:rsidRDefault="00B00A04" w:rsidP="00882AC2">
            <w:pPr>
              <w:widowControl/>
              <w:numPr>
                <w:ilvl w:val="0"/>
                <w:numId w:val="13"/>
              </w:numPr>
              <w:autoSpaceDE/>
              <w:autoSpaceDN/>
              <w:jc w:val="both"/>
              <w:rPr>
                <w:rFonts w:ascii="Times New Roman" w:hAnsi="Times New Roman" w:cs="Times New Roman"/>
                <w:lang w:val="pl-PL"/>
              </w:rPr>
            </w:pPr>
            <w:r w:rsidRPr="006E77F2">
              <w:rPr>
                <w:rFonts w:ascii="Times New Roman" w:hAnsi="Times New Roman" w:cs="Times New Roman"/>
                <w:lang w:val="pl-PL"/>
              </w:rPr>
              <w:t xml:space="preserve">Saskaņā ar </w:t>
            </w:r>
            <w:r w:rsidR="00B15FD5" w:rsidRPr="006E77F2">
              <w:rPr>
                <w:rFonts w:ascii="Times New Roman" w:hAnsi="Times New Roman" w:cs="Times New Roman"/>
              </w:rPr>
              <w:t>“Daugavpils Universitātes studiju programmu attīstības un konsolidācijas plānu” n</w:t>
            </w:r>
            <w:r w:rsidR="00C6537A" w:rsidRPr="006E77F2">
              <w:rPr>
                <w:rFonts w:ascii="Times New Roman" w:hAnsi="Times New Roman" w:cs="Times New Roman"/>
                <w:lang w:val="pl-PL"/>
              </w:rPr>
              <w:t>o 2023.</w:t>
            </w:r>
            <w:r w:rsidR="00902F7A" w:rsidRPr="006E77F2">
              <w:rPr>
                <w:rFonts w:ascii="Times New Roman" w:hAnsi="Times New Roman" w:cs="Times New Roman"/>
                <w:lang w:val="pl-PL"/>
              </w:rPr>
              <w:t>/2024.</w:t>
            </w:r>
            <w:r w:rsidR="00241EDA" w:rsidRPr="006E77F2">
              <w:rPr>
                <w:rFonts w:ascii="Times New Roman" w:hAnsi="Times New Roman" w:cs="Times New Roman"/>
                <w:lang w:val="pl-PL"/>
              </w:rPr>
              <w:t xml:space="preserve"> </w:t>
            </w:r>
            <w:r w:rsidR="00C35D17" w:rsidRPr="006E77F2">
              <w:rPr>
                <w:rFonts w:ascii="Times New Roman" w:hAnsi="Times New Roman" w:cs="Times New Roman"/>
                <w:lang w:val="pl-PL"/>
              </w:rPr>
              <w:t>st</w:t>
            </w:r>
            <w:r w:rsidR="00902F7A" w:rsidRPr="006E77F2">
              <w:rPr>
                <w:rFonts w:ascii="Times New Roman" w:hAnsi="Times New Roman" w:cs="Times New Roman"/>
                <w:lang w:val="pl-PL"/>
              </w:rPr>
              <w:t>.</w:t>
            </w:r>
            <w:r w:rsidR="00C6537A" w:rsidRPr="006E77F2">
              <w:rPr>
                <w:rFonts w:ascii="Times New Roman" w:hAnsi="Times New Roman" w:cs="Times New Roman"/>
                <w:lang w:val="pl-PL"/>
              </w:rPr>
              <w:t>g</w:t>
            </w:r>
            <w:r w:rsidR="00902F7A" w:rsidRPr="006E77F2">
              <w:rPr>
                <w:rFonts w:ascii="Times New Roman" w:hAnsi="Times New Roman" w:cs="Times New Roman"/>
                <w:lang w:val="pl-PL"/>
              </w:rPr>
              <w:t>.</w:t>
            </w:r>
            <w:r w:rsidR="00C6537A" w:rsidRPr="006E77F2">
              <w:rPr>
                <w:rFonts w:ascii="Times New Roman" w:hAnsi="Times New Roman" w:cs="Times New Roman"/>
                <w:lang w:val="pl-PL"/>
              </w:rPr>
              <w:t xml:space="preserve"> </w:t>
            </w:r>
            <w:r w:rsidR="00170265" w:rsidRPr="006E77F2">
              <w:rPr>
                <w:rFonts w:ascii="Times New Roman" w:hAnsi="Times New Roman" w:cs="Times New Roman"/>
                <w:lang w:val="pl-PL"/>
              </w:rPr>
              <w:t xml:space="preserve">DU </w:t>
            </w:r>
            <w:r w:rsidR="00E12ED5" w:rsidRPr="006E77F2">
              <w:rPr>
                <w:rFonts w:ascii="Times New Roman" w:hAnsi="Times New Roman" w:cs="Times New Roman"/>
                <w:lang w:val="pl-PL"/>
              </w:rPr>
              <w:t>būs</w:t>
            </w:r>
            <w:r w:rsidR="00170265" w:rsidRPr="006E77F2">
              <w:rPr>
                <w:rFonts w:ascii="Times New Roman" w:hAnsi="Times New Roman" w:cs="Times New Roman"/>
                <w:lang w:val="pl-PL"/>
              </w:rPr>
              <w:t xml:space="preserve"> tikai profesionalā bakalaur</w:t>
            </w:r>
            <w:r w:rsidR="00823552" w:rsidRPr="006E77F2">
              <w:rPr>
                <w:rFonts w:ascii="Times New Roman" w:hAnsi="Times New Roman" w:cs="Times New Roman"/>
                <w:lang w:val="pl-PL"/>
              </w:rPr>
              <w:t>a</w:t>
            </w:r>
            <w:r w:rsidR="00170265" w:rsidRPr="006E77F2">
              <w:rPr>
                <w:rFonts w:ascii="Times New Roman" w:hAnsi="Times New Roman" w:cs="Times New Roman"/>
                <w:lang w:val="pl-PL"/>
              </w:rPr>
              <w:t xml:space="preserve"> studiju programma „Skolotājs” (Matemātika), bet nav akadēmisk</w:t>
            </w:r>
            <w:r w:rsidR="00B20B8C" w:rsidRPr="006E77F2">
              <w:rPr>
                <w:rFonts w:ascii="Times New Roman" w:hAnsi="Times New Roman" w:cs="Times New Roman"/>
                <w:lang w:val="pl-PL"/>
              </w:rPr>
              <w:t>o</w:t>
            </w:r>
            <w:r w:rsidR="00170265" w:rsidRPr="006E77F2">
              <w:rPr>
                <w:rFonts w:ascii="Times New Roman" w:hAnsi="Times New Roman" w:cs="Times New Roman"/>
                <w:lang w:val="pl-PL"/>
              </w:rPr>
              <w:t xml:space="preserve"> bakalaura studiju </w:t>
            </w:r>
            <w:r w:rsidR="00B20B8C" w:rsidRPr="006E77F2">
              <w:rPr>
                <w:rFonts w:ascii="Times New Roman" w:hAnsi="Times New Roman" w:cs="Times New Roman"/>
                <w:lang w:val="pl-PL"/>
              </w:rPr>
              <w:t>progra</w:t>
            </w:r>
            <w:r w:rsidR="00C6537A" w:rsidRPr="006E77F2">
              <w:rPr>
                <w:rFonts w:ascii="Times New Roman" w:hAnsi="Times New Roman" w:cs="Times New Roman"/>
                <w:lang w:val="pl-PL"/>
              </w:rPr>
              <w:t>m</w:t>
            </w:r>
            <w:r w:rsidR="00B20B8C" w:rsidRPr="006E77F2">
              <w:rPr>
                <w:rFonts w:ascii="Times New Roman" w:hAnsi="Times New Roman" w:cs="Times New Roman"/>
                <w:lang w:val="pl-PL"/>
              </w:rPr>
              <w:t xml:space="preserve">mu </w:t>
            </w:r>
            <w:r w:rsidR="00170265" w:rsidRPr="006E77F2">
              <w:rPr>
                <w:rFonts w:ascii="Times New Roman" w:hAnsi="Times New Roman" w:cs="Times New Roman"/>
                <w:lang w:val="pl-PL"/>
              </w:rPr>
              <w:t xml:space="preserve">matemātikā un fizikā, </w:t>
            </w:r>
            <w:r w:rsidR="00B20B8C" w:rsidRPr="006E77F2">
              <w:rPr>
                <w:rFonts w:ascii="Times New Roman" w:hAnsi="Times New Roman" w:cs="Times New Roman"/>
                <w:lang w:val="pl-PL"/>
              </w:rPr>
              <w:t>tātad nav pašu sagatavoto kadru, kas var</w:t>
            </w:r>
            <w:r w:rsidR="00170265" w:rsidRPr="006E77F2">
              <w:rPr>
                <w:rFonts w:ascii="Times New Roman" w:hAnsi="Times New Roman" w:cs="Times New Roman"/>
                <w:lang w:val="pl-PL"/>
              </w:rPr>
              <w:t xml:space="preserve"> izvēlēties studiju virzienu</w:t>
            </w:r>
            <w:r w:rsidR="00D86A1E" w:rsidRPr="006E77F2">
              <w:rPr>
                <w:rFonts w:ascii="Times New Roman" w:hAnsi="Times New Roman" w:cs="Times New Roman"/>
                <w:lang w:val="pl-PL"/>
              </w:rPr>
              <w:t>;</w:t>
            </w:r>
          </w:p>
          <w:p w14:paraId="2F152BF3" w14:textId="65D77F59" w:rsidR="00170265" w:rsidRPr="006E77F2" w:rsidRDefault="000C01FF" w:rsidP="00882AC2">
            <w:pPr>
              <w:pStyle w:val="ListParagraph"/>
              <w:numPr>
                <w:ilvl w:val="0"/>
                <w:numId w:val="13"/>
              </w:numPr>
              <w:jc w:val="both"/>
              <w:rPr>
                <w:rFonts w:ascii="Times New Roman" w:hAnsi="Times New Roman" w:cs="Times New Roman"/>
              </w:rPr>
            </w:pPr>
            <w:r w:rsidRPr="006E77F2">
              <w:rPr>
                <w:rFonts w:ascii="Times New Roman" w:hAnsi="Times New Roman" w:cs="Times New Roman"/>
              </w:rPr>
              <w:t>risks, ka studējošo skaits ne tikai</w:t>
            </w:r>
            <w:r w:rsidR="00170265" w:rsidRPr="006E77F2">
              <w:rPr>
                <w:rFonts w:ascii="Times New Roman" w:hAnsi="Times New Roman" w:cs="Times New Roman"/>
              </w:rPr>
              <w:t xml:space="preserve"> </w:t>
            </w:r>
            <w:r w:rsidR="00902F7A" w:rsidRPr="006E77F2">
              <w:rPr>
                <w:rFonts w:ascii="Times New Roman" w:hAnsi="Times New Roman" w:cs="Times New Roman"/>
              </w:rPr>
              <w:t>nepieaug</w:t>
            </w:r>
            <w:r w:rsidRPr="006E77F2">
              <w:rPr>
                <w:rFonts w:ascii="Times New Roman" w:hAnsi="Times New Roman" w:cs="Times New Roman"/>
              </w:rPr>
              <w:t>s, bet var samazināties,</w:t>
            </w:r>
            <w:r w:rsidR="00170265" w:rsidRPr="006E77F2">
              <w:rPr>
                <w:rFonts w:ascii="Times New Roman" w:hAnsi="Times New Roman" w:cs="Times New Roman"/>
              </w:rPr>
              <w:t xml:space="preserve"> </w:t>
            </w:r>
            <w:r w:rsidRPr="006E77F2">
              <w:rPr>
                <w:rFonts w:ascii="Times New Roman" w:hAnsi="Times New Roman" w:cs="Times New Roman"/>
              </w:rPr>
              <w:t xml:space="preserve">ņemot vērā </w:t>
            </w:r>
            <w:r w:rsidR="007315A3" w:rsidRPr="006E77F2">
              <w:rPr>
                <w:rFonts w:ascii="Times New Roman" w:hAnsi="Times New Roman" w:cs="Times New Roman"/>
              </w:rPr>
              <w:t>slikto demogrāfisko situāciju</w:t>
            </w:r>
            <w:r w:rsidRPr="006E77F2">
              <w:rPr>
                <w:rFonts w:ascii="Times New Roman" w:hAnsi="Times New Roman" w:cs="Times New Roman"/>
              </w:rPr>
              <w:t xml:space="preserve"> valstī un</w:t>
            </w:r>
            <w:r w:rsidR="00170265" w:rsidRPr="006E77F2">
              <w:rPr>
                <w:rFonts w:ascii="Times New Roman" w:hAnsi="Times New Roman" w:cs="Times New Roman"/>
              </w:rPr>
              <w:t xml:space="preserve"> </w:t>
            </w:r>
            <w:r w:rsidR="007315A3" w:rsidRPr="006E77F2">
              <w:rPr>
                <w:rFonts w:ascii="Times New Roman" w:hAnsi="Times New Roman" w:cs="Times New Roman"/>
              </w:rPr>
              <w:t>potenciālo studējošo aizplūšanu</w:t>
            </w:r>
            <w:r w:rsidR="00170265" w:rsidRPr="006E77F2">
              <w:rPr>
                <w:rFonts w:ascii="Times New Roman" w:hAnsi="Times New Roman" w:cs="Times New Roman"/>
              </w:rPr>
              <w:t xml:space="preserve"> uz ārvalstīm;</w:t>
            </w:r>
          </w:p>
          <w:p w14:paraId="679F9195" w14:textId="63173F3D" w:rsidR="00077857" w:rsidRPr="006E77F2" w:rsidRDefault="00077857" w:rsidP="00882AC2">
            <w:pPr>
              <w:widowControl/>
              <w:numPr>
                <w:ilvl w:val="0"/>
                <w:numId w:val="13"/>
              </w:numPr>
              <w:autoSpaceDE/>
              <w:autoSpaceDN/>
              <w:jc w:val="both"/>
              <w:rPr>
                <w:rFonts w:ascii="Times New Roman" w:hAnsi="Times New Roman" w:cs="Times New Roman"/>
                <w:lang w:val="pl-PL"/>
              </w:rPr>
            </w:pPr>
            <w:r w:rsidRPr="006E77F2">
              <w:rPr>
                <w:rFonts w:ascii="Times New Roman" w:hAnsi="Times New Roman" w:cs="Times New Roman"/>
                <w:lang w:val="pl-PL"/>
              </w:rPr>
              <w:t>Latvijā maz uzņēmumu, kuriem nepieciešami pēt</w:t>
            </w:r>
            <w:r w:rsidR="007315A3" w:rsidRPr="006E77F2">
              <w:rPr>
                <w:rFonts w:ascii="Times New Roman" w:hAnsi="Times New Roman" w:cs="Times New Roman"/>
                <w:lang w:val="pl-PL"/>
              </w:rPr>
              <w:t>ījumi augstu tehnoloģiju jomā, t</w:t>
            </w:r>
            <w:r w:rsidRPr="006E77F2">
              <w:rPr>
                <w:rFonts w:ascii="Times New Roman" w:hAnsi="Times New Roman" w:cs="Times New Roman"/>
                <w:lang w:val="pl-PL"/>
              </w:rPr>
              <w:t>as apgrūtina līdzekļu piesaisti pētījumu veikšanai un mazina studiju vir</w:t>
            </w:r>
            <w:r w:rsidR="007315A3" w:rsidRPr="006E77F2">
              <w:rPr>
                <w:rFonts w:ascii="Times New Roman" w:hAnsi="Times New Roman" w:cs="Times New Roman"/>
                <w:lang w:val="pl-PL"/>
              </w:rPr>
              <w:t>ziena sabiedrisko atpazīstamību;</w:t>
            </w:r>
          </w:p>
          <w:p w14:paraId="506CC09B" w14:textId="69F611F1" w:rsidR="00055699" w:rsidRPr="006E77F2" w:rsidRDefault="00D86A1E" w:rsidP="00882AC2">
            <w:pPr>
              <w:pStyle w:val="ListParagraph"/>
              <w:numPr>
                <w:ilvl w:val="0"/>
                <w:numId w:val="13"/>
              </w:numPr>
              <w:jc w:val="both"/>
              <w:rPr>
                <w:rFonts w:ascii="Times New Roman" w:hAnsi="Times New Roman" w:cs="Times New Roman"/>
              </w:rPr>
            </w:pPr>
            <w:r w:rsidRPr="006E77F2">
              <w:rPr>
                <w:rFonts w:ascii="Times New Roman" w:hAnsi="Times New Roman" w:cs="Times New Roman"/>
              </w:rPr>
              <w:t xml:space="preserve">studējošo nespēja segt ar studijām saistītas izmaksas sakarā ar iedzīvotāju maksātspējas pazemināšanos </w:t>
            </w:r>
            <w:r w:rsidR="00055699" w:rsidRPr="006E77F2">
              <w:rPr>
                <w:rFonts w:ascii="Times New Roman" w:hAnsi="Times New Roman" w:cs="Times New Roman"/>
              </w:rPr>
              <w:t xml:space="preserve">valstī kopumā un </w:t>
            </w:r>
            <w:r w:rsidRPr="006E77F2">
              <w:rPr>
                <w:rFonts w:ascii="Times New Roman" w:hAnsi="Times New Roman" w:cs="Times New Roman"/>
              </w:rPr>
              <w:t>Latgales reģionā</w:t>
            </w:r>
            <w:r w:rsidR="00055699" w:rsidRPr="006E77F2">
              <w:rPr>
                <w:rFonts w:ascii="Times New Roman" w:hAnsi="Times New Roman" w:cs="Times New Roman"/>
              </w:rPr>
              <w:t>;</w:t>
            </w:r>
          </w:p>
          <w:p w14:paraId="04C95F21" w14:textId="12550DA1" w:rsidR="00055699" w:rsidRPr="006E77F2" w:rsidRDefault="00055699" w:rsidP="00882AC2">
            <w:pPr>
              <w:pStyle w:val="ListParagraph"/>
              <w:numPr>
                <w:ilvl w:val="0"/>
                <w:numId w:val="13"/>
              </w:numPr>
              <w:jc w:val="both"/>
              <w:rPr>
                <w:rFonts w:ascii="Times New Roman" w:hAnsi="Times New Roman" w:cs="Times New Roman"/>
              </w:rPr>
            </w:pPr>
            <w:r w:rsidRPr="006E77F2">
              <w:rPr>
                <w:rFonts w:ascii="Times New Roman" w:hAnsi="Times New Roman" w:cs="Times New Roman"/>
              </w:rPr>
              <w:t>akadēmiskā personāla atalgojuma konkurētspējas samazināšanās</w:t>
            </w:r>
            <w:r w:rsidR="00170265" w:rsidRPr="006E77F2">
              <w:rPr>
                <w:rFonts w:ascii="Times New Roman" w:hAnsi="Times New Roman" w:cs="Times New Roman"/>
              </w:rPr>
              <w:t>, jo</w:t>
            </w:r>
            <w:r w:rsidR="00077857" w:rsidRPr="006E77F2">
              <w:rPr>
                <w:rFonts w:ascii="Times New Roman" w:hAnsi="Times New Roman" w:cs="Times New Roman"/>
                <w:lang w:val="pl-PL"/>
              </w:rPr>
              <w:t xml:space="preserve"> zinātņu pārstāvjiem izdevīgāk strādāt </w:t>
            </w:r>
            <w:r w:rsidR="00170265" w:rsidRPr="006E77F2">
              <w:rPr>
                <w:rFonts w:ascii="Times New Roman" w:hAnsi="Times New Roman" w:cs="Times New Roman"/>
                <w:lang w:val="pl-PL"/>
              </w:rPr>
              <w:t>citās</w:t>
            </w:r>
            <w:r w:rsidR="00077857" w:rsidRPr="006E77F2">
              <w:rPr>
                <w:rFonts w:ascii="Times New Roman" w:hAnsi="Times New Roman" w:cs="Times New Roman"/>
                <w:lang w:val="pl-PL"/>
              </w:rPr>
              <w:t xml:space="preserve"> sfērā</w:t>
            </w:r>
            <w:r w:rsidR="00170265" w:rsidRPr="006E77F2">
              <w:rPr>
                <w:rFonts w:ascii="Times New Roman" w:hAnsi="Times New Roman" w:cs="Times New Roman"/>
                <w:lang w:val="pl-PL"/>
              </w:rPr>
              <w:t>s;</w:t>
            </w:r>
          </w:p>
          <w:p w14:paraId="36E51AA1" w14:textId="71359FA9" w:rsidR="00055699" w:rsidRPr="006E77F2" w:rsidRDefault="00055699" w:rsidP="00882AC2">
            <w:pPr>
              <w:pStyle w:val="ListParagraph"/>
              <w:numPr>
                <w:ilvl w:val="0"/>
                <w:numId w:val="13"/>
              </w:numPr>
              <w:jc w:val="both"/>
              <w:rPr>
                <w:rFonts w:ascii="Times New Roman" w:hAnsi="Times New Roman" w:cs="Times New Roman"/>
              </w:rPr>
            </w:pPr>
            <w:r w:rsidRPr="006E77F2">
              <w:rPr>
                <w:rFonts w:ascii="Times New Roman" w:hAnsi="Times New Roman" w:cs="Times New Roman"/>
              </w:rPr>
              <w:t>nākotnes neprognozējamība Covid-19 pandēmijas un drošības situācijas pasaulē izraisīto seku ietekmē.</w:t>
            </w:r>
          </w:p>
        </w:tc>
      </w:tr>
    </w:tbl>
    <w:p w14:paraId="192D7EE3" w14:textId="555A195A" w:rsidR="00055699" w:rsidRPr="006E77F2" w:rsidRDefault="00055699" w:rsidP="00C32173">
      <w:pPr>
        <w:jc w:val="both"/>
        <w:rPr>
          <w:rFonts w:ascii="Times New Roman" w:hAnsi="Times New Roman" w:cs="Times New Roman"/>
          <w:sz w:val="24"/>
          <w:szCs w:val="24"/>
        </w:rPr>
      </w:pPr>
    </w:p>
    <w:p w14:paraId="59923CC3" w14:textId="5FDE4DA3" w:rsidR="00BC4BDD" w:rsidRPr="006E77F2" w:rsidRDefault="00055699" w:rsidP="00C32173">
      <w:pPr>
        <w:shd w:val="clear" w:color="auto" w:fill="FFFFFF" w:themeFill="background1"/>
        <w:jc w:val="both"/>
        <w:rPr>
          <w:rFonts w:ascii="Times New Roman" w:hAnsi="Times New Roman" w:cs="Times New Roman"/>
          <w:sz w:val="24"/>
          <w:szCs w:val="24"/>
        </w:rPr>
      </w:pPr>
      <w:r w:rsidRPr="006E77F2">
        <w:rPr>
          <w:rFonts w:ascii="Times New Roman" w:hAnsi="Times New Roman" w:cs="Times New Roman"/>
          <w:sz w:val="24"/>
          <w:szCs w:val="24"/>
        </w:rPr>
        <w:t>Novērt</w:t>
      </w:r>
      <w:r w:rsidR="00077857" w:rsidRPr="006E77F2">
        <w:rPr>
          <w:rFonts w:ascii="Times New Roman" w:hAnsi="Times New Roman" w:cs="Times New Roman"/>
          <w:sz w:val="24"/>
          <w:szCs w:val="24"/>
        </w:rPr>
        <w:t>ējot līdzšinējo studiju virziena</w:t>
      </w:r>
      <w:r w:rsidRPr="006E77F2">
        <w:rPr>
          <w:rFonts w:ascii="Times New Roman" w:hAnsi="Times New Roman" w:cs="Times New Roman"/>
          <w:sz w:val="24"/>
          <w:szCs w:val="24"/>
        </w:rPr>
        <w:t xml:space="preserve"> </w:t>
      </w:r>
      <w:r w:rsidR="00F1425F" w:rsidRPr="006E77F2">
        <w:rPr>
          <w:rFonts w:ascii="Times New Roman" w:hAnsi="Times New Roman" w:cs="Times New Roman"/>
          <w:sz w:val="24"/>
          <w:szCs w:val="24"/>
        </w:rPr>
        <w:t xml:space="preserve">„Fizika, materiālzinātne, matemātika un statistika” </w:t>
      </w:r>
      <w:r w:rsidR="00077857" w:rsidRPr="006E77F2">
        <w:rPr>
          <w:rFonts w:ascii="Times New Roman" w:hAnsi="Times New Roman" w:cs="Times New Roman"/>
          <w:sz w:val="24"/>
          <w:szCs w:val="24"/>
        </w:rPr>
        <w:t>realizācijas posmu</w:t>
      </w:r>
      <w:r w:rsidRPr="006E77F2">
        <w:rPr>
          <w:rFonts w:ascii="Times New Roman" w:hAnsi="Times New Roman" w:cs="Times New Roman"/>
          <w:sz w:val="24"/>
          <w:szCs w:val="24"/>
        </w:rPr>
        <w:t xml:space="preserve">, </w:t>
      </w:r>
      <w:r w:rsidR="00077857" w:rsidRPr="006E77F2">
        <w:rPr>
          <w:rFonts w:ascii="Times New Roman" w:hAnsi="Times New Roman" w:cs="Times New Roman"/>
          <w:sz w:val="24"/>
          <w:szCs w:val="24"/>
        </w:rPr>
        <w:t>uzskatām</w:t>
      </w:r>
      <w:r w:rsidRPr="006E77F2">
        <w:rPr>
          <w:rFonts w:ascii="Times New Roman" w:hAnsi="Times New Roman" w:cs="Times New Roman"/>
          <w:sz w:val="24"/>
          <w:szCs w:val="24"/>
        </w:rPr>
        <w:t xml:space="preserve">, ka </w:t>
      </w:r>
      <w:r w:rsidR="00077857" w:rsidRPr="006E77F2">
        <w:rPr>
          <w:rFonts w:ascii="Times New Roman" w:hAnsi="Times New Roman" w:cs="Times New Roman"/>
          <w:sz w:val="24"/>
          <w:szCs w:val="24"/>
        </w:rPr>
        <w:t>tam ir</w:t>
      </w:r>
      <w:r w:rsidRPr="006E77F2">
        <w:rPr>
          <w:rFonts w:ascii="Times New Roman" w:hAnsi="Times New Roman" w:cs="Times New Roman"/>
          <w:sz w:val="24"/>
          <w:szCs w:val="24"/>
        </w:rPr>
        <w:t xml:space="preserve"> </w:t>
      </w:r>
      <w:r w:rsidR="001509CA" w:rsidRPr="006E77F2">
        <w:rPr>
          <w:rFonts w:ascii="Times New Roman" w:hAnsi="Times New Roman" w:cs="Times New Roman"/>
          <w:sz w:val="24"/>
          <w:szCs w:val="24"/>
        </w:rPr>
        <w:t xml:space="preserve">pastāvēšanas un </w:t>
      </w:r>
      <w:r w:rsidRPr="006E77F2">
        <w:rPr>
          <w:rFonts w:ascii="Times New Roman" w:hAnsi="Times New Roman" w:cs="Times New Roman"/>
          <w:sz w:val="24"/>
          <w:szCs w:val="24"/>
        </w:rPr>
        <w:t>attīstības iespējas</w:t>
      </w:r>
      <w:r w:rsidR="002F22AB" w:rsidRPr="006E77F2">
        <w:rPr>
          <w:rFonts w:ascii="Times New Roman" w:hAnsi="Times New Roman" w:cs="Times New Roman"/>
          <w:sz w:val="24"/>
          <w:szCs w:val="24"/>
        </w:rPr>
        <w:t>.</w:t>
      </w:r>
      <w:r w:rsidR="00BC4BDD" w:rsidRPr="006E77F2">
        <w:rPr>
          <w:rFonts w:ascii="Times New Roman" w:hAnsi="Times New Roman" w:cs="Times New Roman"/>
          <w:sz w:val="36"/>
          <w:szCs w:val="36"/>
        </w:rPr>
        <w:t xml:space="preserve"> </w:t>
      </w:r>
      <w:r w:rsidR="00BC4BDD" w:rsidRPr="006E77F2">
        <w:rPr>
          <w:rFonts w:ascii="Times New Roman" w:hAnsi="Times New Roman" w:cs="Times New Roman"/>
          <w:sz w:val="24"/>
          <w:szCs w:val="24"/>
        </w:rPr>
        <w:t>Jāpastiprina studiju virziena popularizēšana, kā arī virzienā studējošo un mācībspēku pētījumu rezultātu prezentēšana visā Latvijā. Lai nodrošinātu studiju virziena tālāku attīstību, nepieciešams izvirzīt virkni sasniedzamu rezultatīvo rādītāju</w:t>
      </w:r>
      <w:r w:rsidR="009A780A" w:rsidRPr="006E77F2">
        <w:rPr>
          <w:rFonts w:ascii="Times New Roman" w:hAnsi="Times New Roman" w:cs="Times New Roman"/>
          <w:sz w:val="24"/>
          <w:szCs w:val="24"/>
        </w:rPr>
        <w:t xml:space="preserve"> periodam no 2023.-2029.gadam</w:t>
      </w:r>
      <w:r w:rsidR="00BC4BDD" w:rsidRPr="006E77F2">
        <w:rPr>
          <w:rFonts w:ascii="Times New Roman" w:hAnsi="Times New Roman" w:cs="Times New Roman"/>
          <w:sz w:val="24"/>
          <w:szCs w:val="24"/>
        </w:rPr>
        <w:t>:</w:t>
      </w:r>
    </w:p>
    <w:p w14:paraId="658F594F" w14:textId="2C23A6CB" w:rsidR="00BC4BDD" w:rsidRPr="006E77F2" w:rsidRDefault="00EE28F1" w:rsidP="00882AC2">
      <w:pPr>
        <w:pStyle w:val="ListParagraph"/>
        <w:numPr>
          <w:ilvl w:val="0"/>
          <w:numId w:val="20"/>
        </w:numPr>
        <w:shd w:val="clear" w:color="auto" w:fill="FFFFFF" w:themeFill="background1"/>
        <w:jc w:val="both"/>
        <w:rPr>
          <w:rFonts w:ascii="Times New Roman" w:hAnsi="Times New Roman" w:cs="Times New Roman"/>
          <w:sz w:val="24"/>
          <w:szCs w:val="24"/>
        </w:rPr>
      </w:pPr>
      <w:r w:rsidRPr="006E77F2">
        <w:rPr>
          <w:rFonts w:ascii="Times New Roman" w:hAnsi="Times New Roman" w:cs="Times New Roman"/>
          <w:sz w:val="24"/>
          <w:szCs w:val="24"/>
        </w:rPr>
        <w:t>Sagatavot licencēšanai</w:t>
      </w:r>
      <w:r w:rsidR="00055699" w:rsidRPr="006E77F2">
        <w:rPr>
          <w:rFonts w:ascii="Times New Roman" w:hAnsi="Times New Roman" w:cs="Times New Roman"/>
          <w:sz w:val="24"/>
          <w:szCs w:val="24"/>
        </w:rPr>
        <w:t xml:space="preserve"> </w:t>
      </w:r>
      <w:r w:rsidR="00030F05" w:rsidRPr="006E77F2">
        <w:rPr>
          <w:rFonts w:ascii="Times New Roman" w:hAnsi="Times New Roman" w:cs="Times New Roman"/>
          <w:sz w:val="24"/>
          <w:szCs w:val="24"/>
        </w:rPr>
        <w:t>bakalauru</w:t>
      </w:r>
      <w:r w:rsidR="00927396" w:rsidRPr="006E77F2">
        <w:rPr>
          <w:rFonts w:ascii="Times New Roman" w:hAnsi="Times New Roman" w:cs="Times New Roman"/>
          <w:sz w:val="24"/>
          <w:szCs w:val="24"/>
        </w:rPr>
        <w:t xml:space="preserve"> studiju programmas</w:t>
      </w:r>
      <w:r w:rsidR="00BC4BDD" w:rsidRPr="006E77F2">
        <w:rPr>
          <w:rFonts w:ascii="Times New Roman" w:hAnsi="Times New Roman" w:cs="Times New Roman"/>
          <w:sz w:val="24"/>
          <w:szCs w:val="24"/>
          <w:lang w:val="pl-PL"/>
        </w:rPr>
        <w:t xml:space="preserve"> matemātikā un fizikā;</w:t>
      </w:r>
    </w:p>
    <w:p w14:paraId="5F0B8E48" w14:textId="5457701C" w:rsidR="00BC4BDD" w:rsidRPr="006E77F2" w:rsidRDefault="00AF7EBD" w:rsidP="00882AC2">
      <w:pPr>
        <w:pStyle w:val="ListParagraph"/>
        <w:numPr>
          <w:ilvl w:val="0"/>
          <w:numId w:val="20"/>
        </w:numPr>
        <w:adjustRightInd w:val="0"/>
        <w:jc w:val="both"/>
        <w:rPr>
          <w:rFonts w:ascii="Times New Roman" w:eastAsiaTheme="minorHAnsi" w:hAnsi="Times New Roman" w:cs="Times New Roman"/>
          <w:sz w:val="24"/>
          <w:szCs w:val="24"/>
        </w:rPr>
      </w:pPr>
      <w:r w:rsidRPr="006E77F2">
        <w:rPr>
          <w:rFonts w:ascii="Times New Roman" w:eastAsiaTheme="minorHAnsi" w:hAnsi="Times New Roman" w:cs="Times New Roman"/>
          <w:sz w:val="24"/>
          <w:szCs w:val="24"/>
        </w:rPr>
        <w:t>A</w:t>
      </w:r>
      <w:r w:rsidR="00BC4BDD" w:rsidRPr="006E77F2">
        <w:rPr>
          <w:rFonts w:ascii="Times New Roman" w:eastAsiaTheme="minorHAnsi" w:hAnsi="Times New Roman" w:cs="Times New Roman"/>
          <w:sz w:val="24"/>
          <w:szCs w:val="24"/>
        </w:rPr>
        <w:t>MSP Fizika īstenošana</w:t>
      </w:r>
      <w:r w:rsidR="009D7F2F" w:rsidRPr="006E77F2">
        <w:rPr>
          <w:rFonts w:ascii="Times New Roman" w:eastAsiaTheme="minorHAnsi" w:hAnsi="Times New Roman" w:cs="Times New Roman"/>
          <w:sz w:val="24"/>
          <w:szCs w:val="24"/>
        </w:rPr>
        <w:t>s</w:t>
      </w:r>
      <w:r w:rsidR="00BC4BDD" w:rsidRPr="006E77F2">
        <w:rPr>
          <w:rFonts w:ascii="Times New Roman" w:eastAsiaTheme="minorHAnsi" w:hAnsi="Times New Roman" w:cs="Times New Roman"/>
          <w:sz w:val="24"/>
          <w:szCs w:val="24"/>
        </w:rPr>
        <w:t xml:space="preserve"> angļu valodā</w:t>
      </w:r>
      <w:r w:rsidR="009D7F2F" w:rsidRPr="006E77F2">
        <w:rPr>
          <w:rFonts w:ascii="Times New Roman" w:eastAsiaTheme="minorHAnsi" w:hAnsi="Times New Roman" w:cs="Times New Roman"/>
          <w:sz w:val="24"/>
          <w:szCs w:val="24"/>
        </w:rPr>
        <w:t xml:space="preserve"> uzsākšana, kas ļautu</w:t>
      </w:r>
      <w:r w:rsidR="00BC4BDD" w:rsidRPr="006E77F2">
        <w:rPr>
          <w:rFonts w:ascii="Times New Roman" w:eastAsiaTheme="minorHAnsi" w:hAnsi="Times New Roman" w:cs="Times New Roman"/>
          <w:sz w:val="24"/>
          <w:szCs w:val="24"/>
        </w:rPr>
        <w:t xml:space="preserve"> piesaistīt ārvalstu studentus, tai skaitā ERASMUS+ apmaiņas studentus, atvieglo</w:t>
      </w:r>
      <w:r w:rsidR="009D7F2F" w:rsidRPr="006E77F2">
        <w:rPr>
          <w:rFonts w:ascii="Times New Roman" w:eastAsiaTheme="minorHAnsi" w:hAnsi="Times New Roman" w:cs="Times New Roman"/>
          <w:sz w:val="24"/>
          <w:szCs w:val="24"/>
        </w:rPr>
        <w:t>tu</w:t>
      </w:r>
      <w:r w:rsidR="00BC4BDD" w:rsidRPr="006E77F2">
        <w:rPr>
          <w:rFonts w:ascii="Times New Roman" w:eastAsiaTheme="minorHAnsi" w:hAnsi="Times New Roman" w:cs="Times New Roman"/>
          <w:sz w:val="24"/>
          <w:szCs w:val="24"/>
        </w:rPr>
        <w:t xml:space="preserve"> vieslektoru iesaisti studiju programmas īstenošanā.</w:t>
      </w:r>
    </w:p>
    <w:p w14:paraId="61893D19" w14:textId="72AFCCC6" w:rsidR="009D7F2F" w:rsidRPr="006E77F2" w:rsidRDefault="009D7F2F" w:rsidP="00882AC2">
      <w:pPr>
        <w:pStyle w:val="ListParagraph"/>
        <w:widowControl/>
        <w:numPr>
          <w:ilvl w:val="0"/>
          <w:numId w:val="20"/>
        </w:numPr>
        <w:shd w:val="clear" w:color="auto" w:fill="FFFFFF" w:themeFill="background1"/>
        <w:autoSpaceDE/>
        <w:autoSpaceDN/>
        <w:jc w:val="both"/>
        <w:rPr>
          <w:rFonts w:ascii="Times New Roman" w:hAnsi="Times New Roman" w:cs="Times New Roman"/>
          <w:sz w:val="24"/>
          <w:szCs w:val="24"/>
        </w:rPr>
      </w:pPr>
      <w:r w:rsidRPr="006E77F2">
        <w:rPr>
          <w:rFonts w:ascii="Times New Roman" w:hAnsi="Times New Roman" w:cs="Times New Roman"/>
          <w:sz w:val="24"/>
          <w:szCs w:val="24"/>
        </w:rPr>
        <w:t>Zinātniskā doktora grāda zinātnes doktors(-e) (</w:t>
      </w:r>
      <w:r w:rsidRPr="006E77F2">
        <w:rPr>
          <w:rFonts w:ascii="Times New Roman" w:hAnsi="Times New Roman" w:cs="Times New Roman"/>
          <w:i/>
          <w:sz w:val="24"/>
          <w:szCs w:val="24"/>
        </w:rPr>
        <w:t>Ph.D</w:t>
      </w:r>
      <w:r w:rsidRPr="006E77F2">
        <w:rPr>
          <w:rFonts w:ascii="Times New Roman" w:hAnsi="Times New Roman" w:cs="Times New Roman"/>
          <w:sz w:val="24"/>
          <w:szCs w:val="24"/>
        </w:rPr>
        <w:t>.) dabaszinātnēs ieg</w:t>
      </w:r>
      <w:r w:rsidR="00241EDA" w:rsidRPr="006E77F2">
        <w:rPr>
          <w:rFonts w:ascii="Times New Roman" w:hAnsi="Times New Roman" w:cs="Times New Roman"/>
          <w:sz w:val="24"/>
          <w:szCs w:val="24"/>
        </w:rPr>
        <w:t>uvušo skaits vidēji vismaz 1</w:t>
      </w:r>
      <w:r w:rsidRPr="006E77F2">
        <w:rPr>
          <w:rFonts w:ascii="Times New Roman" w:hAnsi="Times New Roman" w:cs="Times New Roman"/>
          <w:sz w:val="24"/>
          <w:szCs w:val="24"/>
        </w:rPr>
        <w:t xml:space="preserve"> gadā</w:t>
      </w:r>
      <w:r w:rsidR="00A33050" w:rsidRPr="006E77F2">
        <w:rPr>
          <w:rFonts w:ascii="Times New Roman" w:hAnsi="Times New Roman" w:cs="Times New Roman"/>
          <w:sz w:val="24"/>
          <w:szCs w:val="24"/>
        </w:rPr>
        <w:t>;</w:t>
      </w:r>
    </w:p>
    <w:p w14:paraId="3B65B166" w14:textId="719DBCD0" w:rsidR="00055699" w:rsidRPr="006E77F2" w:rsidRDefault="00F60FE0" w:rsidP="00882AC2">
      <w:pPr>
        <w:pStyle w:val="ListParagraph"/>
        <w:widowControl/>
        <w:numPr>
          <w:ilvl w:val="0"/>
          <w:numId w:val="20"/>
        </w:numPr>
        <w:shd w:val="clear" w:color="auto" w:fill="FFFFFF" w:themeFill="background1"/>
        <w:autoSpaceDE/>
        <w:autoSpaceDN/>
        <w:jc w:val="both"/>
        <w:rPr>
          <w:rFonts w:ascii="Times New Roman" w:hAnsi="Times New Roman" w:cs="Times New Roman"/>
          <w:sz w:val="24"/>
          <w:szCs w:val="24"/>
        </w:rPr>
      </w:pPr>
      <w:r w:rsidRPr="006E77F2">
        <w:rPr>
          <w:rFonts w:ascii="Times New Roman" w:hAnsi="Times New Roman" w:cs="Times New Roman"/>
          <w:sz w:val="24"/>
          <w:szCs w:val="24"/>
        </w:rPr>
        <w:lastRenderedPageBreak/>
        <w:t xml:space="preserve">vismaz </w:t>
      </w:r>
      <w:r w:rsidR="009A780A" w:rsidRPr="006E77F2">
        <w:rPr>
          <w:rFonts w:ascii="Times New Roman" w:hAnsi="Times New Roman" w:cs="Times New Roman"/>
          <w:sz w:val="24"/>
          <w:szCs w:val="24"/>
        </w:rPr>
        <w:t>puse no virziena</w:t>
      </w:r>
      <w:r w:rsidRPr="006E77F2">
        <w:rPr>
          <w:rFonts w:ascii="Times New Roman" w:hAnsi="Times New Roman" w:cs="Times New Roman"/>
          <w:sz w:val="24"/>
          <w:szCs w:val="24"/>
        </w:rPr>
        <w:t xml:space="preserve"> </w:t>
      </w:r>
      <w:r w:rsidR="00D904A1" w:rsidRPr="006E77F2">
        <w:rPr>
          <w:rFonts w:ascii="Times New Roman" w:hAnsi="Times New Roman" w:cs="Times New Roman"/>
          <w:sz w:val="24"/>
          <w:szCs w:val="24"/>
        </w:rPr>
        <w:t xml:space="preserve">doktora studiju programmu </w:t>
      </w:r>
      <w:r w:rsidR="009A780A" w:rsidRPr="006E77F2">
        <w:rPr>
          <w:rFonts w:ascii="Times New Roman" w:hAnsi="Times New Roman" w:cs="Times New Roman"/>
          <w:sz w:val="24"/>
          <w:szCs w:val="24"/>
        </w:rPr>
        <w:t>absolvent</w:t>
      </w:r>
      <w:r w:rsidRPr="006E77F2">
        <w:rPr>
          <w:rFonts w:ascii="Times New Roman" w:hAnsi="Times New Roman" w:cs="Times New Roman"/>
          <w:sz w:val="24"/>
          <w:szCs w:val="24"/>
        </w:rPr>
        <w:t xml:space="preserve">iem un </w:t>
      </w:r>
      <w:r w:rsidR="009A780A" w:rsidRPr="006E77F2">
        <w:rPr>
          <w:rFonts w:ascii="Times New Roman" w:hAnsi="Times New Roman" w:cs="Times New Roman"/>
          <w:sz w:val="24"/>
          <w:szCs w:val="24"/>
        </w:rPr>
        <w:t xml:space="preserve">doktora grāda pretendentiem (eksmatrikulētajiem, kā doktora studiju programmu izpildījuši) ir </w:t>
      </w:r>
      <w:r w:rsidRPr="006E77F2">
        <w:rPr>
          <w:rFonts w:ascii="Times New Roman" w:hAnsi="Times New Roman" w:cs="Times New Roman"/>
          <w:sz w:val="24"/>
          <w:szCs w:val="24"/>
        </w:rPr>
        <w:t>piedal</w:t>
      </w:r>
      <w:r w:rsidR="009A780A" w:rsidRPr="006E77F2">
        <w:rPr>
          <w:rFonts w:ascii="Times New Roman" w:hAnsi="Times New Roman" w:cs="Times New Roman"/>
          <w:sz w:val="24"/>
          <w:szCs w:val="24"/>
        </w:rPr>
        <w:t>ījušies</w:t>
      </w:r>
      <w:r w:rsidRPr="006E77F2">
        <w:rPr>
          <w:rFonts w:ascii="Times New Roman" w:hAnsi="Times New Roman" w:cs="Times New Roman"/>
          <w:sz w:val="24"/>
          <w:szCs w:val="24"/>
        </w:rPr>
        <w:t xml:space="preserve"> </w:t>
      </w:r>
      <w:r w:rsidR="008C4BF5" w:rsidRPr="006E77F2">
        <w:rPr>
          <w:rFonts w:ascii="Times New Roman" w:hAnsi="Times New Roman" w:cs="Times New Roman"/>
          <w:sz w:val="24"/>
          <w:szCs w:val="24"/>
        </w:rPr>
        <w:t>DU iekšējo</w:t>
      </w:r>
      <w:r w:rsidR="00C32173" w:rsidRPr="006E77F2">
        <w:rPr>
          <w:rFonts w:ascii="Times New Roman" w:hAnsi="Times New Roman" w:cs="Times New Roman"/>
          <w:sz w:val="24"/>
          <w:szCs w:val="24"/>
        </w:rPr>
        <w:t xml:space="preserve"> pētniecības projektu vai ESF vai ERAF projektu realizēšanā.</w:t>
      </w:r>
    </w:p>
    <w:p w14:paraId="2CB66F17" w14:textId="77777777" w:rsidR="00C6537A" w:rsidRPr="006E77F2" w:rsidRDefault="00C6537A" w:rsidP="00C6537A">
      <w:pPr>
        <w:pStyle w:val="ListParagraph"/>
        <w:jc w:val="both"/>
        <w:rPr>
          <w:rFonts w:ascii="Times New Roman" w:hAnsi="Times New Roman" w:cs="Times New Roman"/>
          <w:sz w:val="24"/>
          <w:szCs w:val="24"/>
        </w:rPr>
      </w:pPr>
    </w:p>
    <w:p w14:paraId="47536EFF" w14:textId="2598126A" w:rsidR="00055699" w:rsidRPr="006E77F2" w:rsidRDefault="00055699" w:rsidP="00055699">
      <w:pPr>
        <w:pStyle w:val="NormalWeb"/>
        <w:spacing w:before="0" w:beforeAutospacing="0" w:after="0" w:afterAutospacing="0"/>
        <w:jc w:val="both"/>
        <w:rPr>
          <w:i/>
        </w:rPr>
      </w:pPr>
      <w:r w:rsidRPr="006E77F2">
        <w:t xml:space="preserve">Studiju virziena attīstības plāna kopsavilkums ir pieejams pielikumā </w:t>
      </w:r>
      <w:r w:rsidR="001509CA" w:rsidRPr="006E77F2">
        <w:rPr>
          <w:i/>
        </w:rPr>
        <w:t xml:space="preserve">2.1.2.Studiju virziena </w:t>
      </w:r>
      <w:r w:rsidR="00EA28D5" w:rsidRPr="006E77F2">
        <w:rPr>
          <w:i/>
        </w:rPr>
        <w:t>attistibas plana kopsavilkums</w:t>
      </w:r>
      <w:r w:rsidR="00B11517" w:rsidRPr="006E77F2">
        <w:rPr>
          <w:i/>
        </w:rPr>
        <w:t xml:space="preserve">. </w:t>
      </w:r>
      <w:r w:rsidR="00B11517" w:rsidRPr="006E77F2">
        <w:t xml:space="preserve">Studiju virziena attīstības plāns tika </w:t>
      </w:r>
      <w:r w:rsidR="00A62F38" w:rsidRPr="006E77F2">
        <w:t>apstiprinā</w:t>
      </w:r>
      <w:r w:rsidR="00B11517" w:rsidRPr="006E77F2">
        <w:t>ts,</w:t>
      </w:r>
      <w:r w:rsidR="00A62F38" w:rsidRPr="006E77F2">
        <w:t xml:space="preserve"> virziena padomē,</w:t>
      </w:r>
      <w:r w:rsidR="00B11517" w:rsidRPr="006E77F2">
        <w:t xml:space="preserve"> balstoties uz  studiju virziena padomes locekļu</w:t>
      </w:r>
      <w:r w:rsidR="000C2061" w:rsidRPr="006E77F2">
        <w:t xml:space="preserve"> diskusijām, novērtējot esošā</w:t>
      </w:r>
      <w:r w:rsidR="00613B52" w:rsidRPr="006E77F2">
        <w:t xml:space="preserve">s </w:t>
      </w:r>
      <w:r w:rsidR="000C2061" w:rsidRPr="006E77F2">
        <w:t>iespēja</w:t>
      </w:r>
      <w:r w:rsidR="00613B52" w:rsidRPr="006E77F2">
        <w:t>s.</w:t>
      </w:r>
    </w:p>
    <w:p w14:paraId="66D5F76A" w14:textId="77777777" w:rsidR="00055699" w:rsidRPr="006E77F2" w:rsidRDefault="00055699" w:rsidP="00055699">
      <w:pPr>
        <w:ind w:left="360"/>
        <w:jc w:val="both"/>
        <w:rPr>
          <w:rFonts w:ascii="Times New Roman" w:hAnsi="Times New Roman" w:cs="Times New Roman"/>
          <w:sz w:val="24"/>
          <w:szCs w:val="24"/>
        </w:rPr>
      </w:pPr>
    </w:p>
    <w:p w14:paraId="398181FD" w14:textId="77777777" w:rsidR="00055699" w:rsidRPr="006E77F2" w:rsidRDefault="00055699" w:rsidP="00055E11">
      <w:pPr>
        <w:pStyle w:val="ListParagraph"/>
        <w:numPr>
          <w:ilvl w:val="2"/>
          <w:numId w:val="1"/>
        </w:numPr>
        <w:ind w:left="709" w:hanging="709"/>
        <w:jc w:val="both"/>
        <w:rPr>
          <w:rFonts w:ascii="Times New Roman" w:hAnsi="Times New Roman" w:cs="Times New Roman"/>
          <w:b/>
          <w:bCs/>
          <w:sz w:val="24"/>
          <w:szCs w:val="24"/>
        </w:rPr>
      </w:pPr>
      <w:r w:rsidRPr="006E77F2">
        <w:rPr>
          <w:rFonts w:ascii="Times New Roman" w:hAnsi="Times New Roman" w:cs="Times New Roman"/>
          <w:b/>
          <w:bCs/>
          <w:sz w:val="24"/>
          <w:szCs w:val="24"/>
        </w:rPr>
        <w:t>Studiju virziena un tam atbilstošo studiju programmu vadības (pārvaldības) struktūra, tās efektivitātes analīze un novērtējums, tajā skaitā studiju virziena vadītāja un studiju programmu vadītāju loma, atbildības un sadarbības ar citiem studiju programmu vadītājiem, augstskolas/ koledžas administratīvā un tehniskā personāla studiju virziena ietvaros sniegtā atbalsta novērtējums.</w:t>
      </w:r>
    </w:p>
    <w:p w14:paraId="386490A4" w14:textId="77777777" w:rsidR="00055699" w:rsidRPr="006E77F2" w:rsidRDefault="00055699" w:rsidP="00055699">
      <w:pPr>
        <w:jc w:val="both"/>
        <w:rPr>
          <w:rFonts w:ascii="Times New Roman" w:hAnsi="Times New Roman" w:cs="Times New Roman"/>
        </w:rPr>
      </w:pPr>
    </w:p>
    <w:p w14:paraId="050DB33B"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Viens no studiju virziena un tā programmu sekmīgas realizācijas būtiskiem priekšnoteikumiem ir programmas vadības un tās kvalitātes iekšējās kontroles sistēmas izveide DU un tās funkcionēšanas nodrošināšana. Studiju procesa kvalitātes un vadības nodrošināšanas sistēmas mērķis ir garantēt programmas satura atbilstību augstākajā izglītībā pastāvošajām prasībām, kā arī Latvijas un Eiropas Savienības darba tirgus prasībām.</w:t>
      </w:r>
    </w:p>
    <w:p w14:paraId="79A19521" w14:textId="77777777" w:rsidR="00055699" w:rsidRPr="006E77F2" w:rsidRDefault="00055699" w:rsidP="00055699">
      <w:pPr>
        <w:jc w:val="both"/>
        <w:rPr>
          <w:rFonts w:ascii="Times New Roman" w:hAnsi="Times New Roman" w:cs="Times New Roman"/>
          <w:sz w:val="24"/>
          <w:szCs w:val="24"/>
        </w:rPr>
      </w:pPr>
    </w:p>
    <w:p w14:paraId="46E303C1"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Studiju programmu un studiju procesa kvalitātes novērtēšana DU tiek veikta, lai kontrolētu studiju programmu izpildi saskaņā ar akreditācijas dokumentiem, uzlabotu tās saturu un plānotu tās attīstību. Kopumā šī sistēma ir vērsta uz studiju programmas izvirzīto mērķu sasniegšanu un tajā uzstādīto uzdevumu izpildi. Kvalitātes kontrole ir organizēta Universitātes mērogā un tā tiek veikta visos posmos, t.i. imatrikulējot studentus, pieņemot darbā akadēmisko personālu, vērtējot un pilnveidojot studiju programmas saturu, vērtējot struktūrvienību darbību un to vadītājus pēc zinātniskā un akadēmiskā darba rezultātiem.</w:t>
      </w:r>
    </w:p>
    <w:p w14:paraId="0E13EB31" w14:textId="77777777" w:rsidR="00055699" w:rsidRPr="006E77F2" w:rsidRDefault="00055699" w:rsidP="00055699">
      <w:pPr>
        <w:jc w:val="both"/>
        <w:rPr>
          <w:rFonts w:ascii="Times New Roman" w:hAnsi="Times New Roman" w:cs="Times New Roman"/>
          <w:sz w:val="24"/>
          <w:szCs w:val="24"/>
        </w:rPr>
      </w:pPr>
    </w:p>
    <w:p w14:paraId="2D3275BE" w14:textId="7E84838F"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Blakus ārējai novērtēšanai, kuru Universitāte nodrošina sadarbībā ar LR Izglītības un zinātnes ministriju, nepārtraukti un sistemātiski darbojas iekšējā kvalitātes nodrošināšanas sistēma. Studiju darba kvalitātes i</w:t>
      </w:r>
      <w:r w:rsidR="00E12ED5" w:rsidRPr="006E77F2">
        <w:rPr>
          <w:rFonts w:ascii="Times New Roman" w:hAnsi="Times New Roman" w:cs="Times New Roman"/>
          <w:sz w:val="24"/>
          <w:szCs w:val="24"/>
        </w:rPr>
        <w:t>ekšējo kontroli pastāvīgi veic v</w:t>
      </w:r>
      <w:r w:rsidRPr="006E77F2">
        <w:rPr>
          <w:rFonts w:ascii="Times New Roman" w:hAnsi="Times New Roman" w:cs="Times New Roman"/>
          <w:sz w:val="24"/>
          <w:szCs w:val="24"/>
        </w:rPr>
        <w:t xml:space="preserve">irziena padome, </w:t>
      </w:r>
      <w:r w:rsidR="00E12ED5" w:rsidRPr="006E77F2">
        <w:rPr>
          <w:rFonts w:ascii="Times New Roman" w:hAnsi="Times New Roman" w:cs="Times New Roman"/>
          <w:sz w:val="24"/>
          <w:szCs w:val="24"/>
        </w:rPr>
        <w:t>Dabaszinātņu un matemātikas fakultātes (</w:t>
      </w:r>
      <w:r w:rsidRPr="006E77F2">
        <w:rPr>
          <w:rFonts w:ascii="Times New Roman" w:hAnsi="Times New Roman" w:cs="Times New Roman"/>
          <w:sz w:val="24"/>
          <w:szCs w:val="24"/>
        </w:rPr>
        <w:t>DMF</w:t>
      </w:r>
      <w:r w:rsidR="00E12ED5" w:rsidRPr="006E77F2">
        <w:rPr>
          <w:rFonts w:ascii="Times New Roman" w:hAnsi="Times New Roman" w:cs="Times New Roman"/>
          <w:sz w:val="24"/>
          <w:szCs w:val="24"/>
        </w:rPr>
        <w:t>)</w:t>
      </w:r>
      <w:r w:rsidRPr="006E77F2">
        <w:rPr>
          <w:rFonts w:ascii="Times New Roman" w:hAnsi="Times New Roman" w:cs="Times New Roman"/>
          <w:sz w:val="24"/>
          <w:szCs w:val="24"/>
        </w:rPr>
        <w:t xml:space="preserve"> </w:t>
      </w:r>
      <w:r w:rsidR="001675D0" w:rsidRPr="006E77F2">
        <w:rPr>
          <w:rFonts w:ascii="Times New Roman" w:hAnsi="Times New Roman" w:cs="Times New Roman"/>
          <w:sz w:val="24"/>
          <w:szCs w:val="24"/>
        </w:rPr>
        <w:t>Fizikas un matemātikas katedra un</w:t>
      </w:r>
      <w:r w:rsidRPr="006E77F2">
        <w:rPr>
          <w:rFonts w:ascii="Times New Roman" w:hAnsi="Times New Roman" w:cs="Times New Roman"/>
          <w:sz w:val="24"/>
          <w:szCs w:val="24"/>
        </w:rPr>
        <w:t xml:space="preserve"> Dzīvības zinātņu un tehnoloģiju institūts, šo darbu koordinē un vada DU Senāta apstiprināts Studiju kvalitātes novērtēšanas centrs (SKNC), DU Studiju daļa un Studiju padome. </w:t>
      </w:r>
    </w:p>
    <w:p w14:paraId="03DBC3AF" w14:textId="77777777" w:rsidR="00055699" w:rsidRPr="006E77F2" w:rsidRDefault="00055699" w:rsidP="00055699">
      <w:pPr>
        <w:jc w:val="both"/>
        <w:rPr>
          <w:rFonts w:ascii="Times New Roman" w:hAnsi="Times New Roman" w:cs="Times New Roman"/>
          <w:sz w:val="24"/>
          <w:szCs w:val="24"/>
        </w:rPr>
      </w:pPr>
    </w:p>
    <w:p w14:paraId="20EEB2E5" w14:textId="7890EF4F"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Studiju virziena </w:t>
      </w:r>
      <w:r w:rsidR="00913521" w:rsidRPr="006E77F2">
        <w:rPr>
          <w:rFonts w:ascii="Times New Roman" w:hAnsi="Times New Roman" w:cs="Times New Roman"/>
          <w:sz w:val="24"/>
          <w:szCs w:val="24"/>
        </w:rPr>
        <w:t>“Fizika, materiālzinātne, matemātika un statistika”</w:t>
      </w:r>
      <w:r w:rsidR="007066B5" w:rsidRPr="006E77F2">
        <w:rPr>
          <w:rFonts w:ascii="Times New Roman" w:hAnsi="Times New Roman" w:cs="Times New Roman"/>
          <w:sz w:val="24"/>
          <w:szCs w:val="24"/>
        </w:rPr>
        <w:t xml:space="preserve"> </w:t>
      </w:r>
      <w:r w:rsidRPr="006E77F2">
        <w:rPr>
          <w:rFonts w:ascii="Times New Roman" w:hAnsi="Times New Roman" w:cs="Times New Roman"/>
          <w:sz w:val="24"/>
          <w:szCs w:val="24"/>
        </w:rPr>
        <w:t>pārvaldība notiek saskaņā ar “Daugavpils Universitātes studiju virzienu un studiju programmu atvēršanas un pārvaldības nolikumu”</w:t>
      </w:r>
      <w:r w:rsidR="00C761ED" w:rsidRPr="006E77F2">
        <w:rPr>
          <w:rStyle w:val="FootnoteReference"/>
          <w:rFonts w:ascii="Times New Roman" w:hAnsi="Times New Roman"/>
          <w:sz w:val="24"/>
          <w:szCs w:val="24"/>
        </w:rPr>
        <w:footnoteReference w:id="2"/>
      </w:r>
      <w:r w:rsidRPr="006E77F2">
        <w:rPr>
          <w:rFonts w:ascii="Times New Roman" w:hAnsi="Times New Roman" w:cs="Times New Roman"/>
          <w:sz w:val="24"/>
          <w:szCs w:val="24"/>
        </w:rPr>
        <w:t>. Studiju process tiek organizēts saskaņā ar DU Satversmi</w:t>
      </w:r>
      <w:r w:rsidR="00A84823" w:rsidRPr="006E77F2">
        <w:rPr>
          <w:rStyle w:val="FootnoteReference"/>
          <w:rFonts w:ascii="Times New Roman" w:hAnsi="Times New Roman"/>
          <w:sz w:val="24"/>
          <w:szCs w:val="24"/>
        </w:rPr>
        <w:footnoteReference w:id="3"/>
      </w:r>
      <w:r w:rsidRPr="006E77F2">
        <w:rPr>
          <w:rFonts w:ascii="Times New Roman" w:hAnsi="Times New Roman" w:cs="Times New Roman"/>
          <w:sz w:val="24"/>
          <w:szCs w:val="24"/>
        </w:rPr>
        <w:t>, Augstskolu likumu</w:t>
      </w:r>
      <w:r w:rsidR="00C93599" w:rsidRPr="006E77F2">
        <w:rPr>
          <w:rStyle w:val="FootnoteReference"/>
          <w:rFonts w:ascii="Times New Roman" w:hAnsi="Times New Roman"/>
          <w:sz w:val="24"/>
          <w:szCs w:val="24"/>
        </w:rPr>
        <w:footnoteReference w:id="4"/>
      </w:r>
      <w:r w:rsidR="00597944" w:rsidRPr="006E77F2">
        <w:rPr>
          <w:rFonts w:ascii="Times New Roman" w:hAnsi="Times New Roman" w:cs="Times New Roman"/>
          <w:sz w:val="24"/>
          <w:szCs w:val="24"/>
        </w:rPr>
        <w:t xml:space="preserve"> </w:t>
      </w:r>
      <w:r w:rsidRPr="006E77F2">
        <w:rPr>
          <w:rFonts w:ascii="Times New Roman" w:hAnsi="Times New Roman" w:cs="Times New Roman"/>
          <w:sz w:val="24"/>
          <w:szCs w:val="24"/>
        </w:rPr>
        <w:t>u.c. normatīvajiem dokumentiem.</w:t>
      </w:r>
      <w:r w:rsidR="000E1D23" w:rsidRPr="006E77F2">
        <w:rPr>
          <w:rFonts w:ascii="Times New Roman" w:hAnsi="Times New Roman" w:cs="Times New Roman"/>
          <w:sz w:val="24"/>
          <w:szCs w:val="24"/>
        </w:rPr>
        <w:t xml:space="preserve"> Studiju virziena “</w:t>
      </w:r>
      <w:r w:rsidR="005260E9" w:rsidRPr="006E77F2">
        <w:rPr>
          <w:rFonts w:ascii="Times New Roman" w:hAnsi="Times New Roman" w:cs="Times New Roman"/>
          <w:sz w:val="24"/>
          <w:szCs w:val="24"/>
        </w:rPr>
        <w:t xml:space="preserve">Fizika, materiālzinātne, matemātika un </w:t>
      </w:r>
      <w:r w:rsidR="000E1D23" w:rsidRPr="006E77F2">
        <w:rPr>
          <w:rFonts w:ascii="Times New Roman" w:hAnsi="Times New Roman" w:cs="Times New Roman"/>
          <w:sz w:val="24"/>
          <w:szCs w:val="24"/>
        </w:rPr>
        <w:t>statistika” pārvaldības struktūras shēmu skatīt pielikumā (</w:t>
      </w:r>
      <w:r w:rsidR="000E1D23" w:rsidRPr="006E77F2">
        <w:rPr>
          <w:rFonts w:ascii="Times New Roman" w:hAnsi="Times New Roman" w:cs="Times New Roman"/>
          <w:i/>
          <w:sz w:val="24"/>
          <w:szCs w:val="24"/>
        </w:rPr>
        <w:t>2.1.3.studiju virziena pārvaldības struktūra</w:t>
      </w:r>
      <w:r w:rsidR="000E1D23" w:rsidRPr="006E77F2">
        <w:rPr>
          <w:rFonts w:ascii="Times New Roman" w:hAnsi="Times New Roman" w:cs="Times New Roman"/>
          <w:sz w:val="24"/>
          <w:szCs w:val="24"/>
        </w:rPr>
        <w:t>).</w:t>
      </w:r>
    </w:p>
    <w:p w14:paraId="0051B604" w14:textId="77777777" w:rsidR="00055699" w:rsidRPr="006E77F2" w:rsidRDefault="00055699" w:rsidP="00055699">
      <w:pPr>
        <w:jc w:val="both"/>
        <w:rPr>
          <w:rFonts w:ascii="Times New Roman" w:hAnsi="Times New Roman" w:cs="Times New Roman"/>
          <w:sz w:val="24"/>
          <w:szCs w:val="24"/>
        </w:rPr>
      </w:pPr>
    </w:p>
    <w:p w14:paraId="59C05B1E"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Studiju virziena padome izvērtē studiju procesa norisi un rezultātus un iesaka pasākumus programmu pilnveidošanai un jaunāko atziņu integrēšanai studiju saturā un procesā. Studiju </w:t>
      </w:r>
      <w:r w:rsidRPr="006E77F2">
        <w:rPr>
          <w:rFonts w:ascii="Times New Roman" w:hAnsi="Times New Roman" w:cs="Times New Roman"/>
          <w:sz w:val="24"/>
          <w:szCs w:val="24"/>
        </w:rPr>
        <w:lastRenderedPageBreak/>
        <w:t>virziena padome apstiprina priekšlikumus par izmaiņām studiju kursu apjomā, to saturā un kalendārajā izkārtojumā pa semestriem, ņemot vērā studējošo aptauju rezultātus, studentu sekmības, kā arī docētāju profesionālās darbības rādītājus. Studiju virziena padomes iesniegtie priekšlikumi par izmaiņām studiju kursos vai studiju programmās tiek apspriesti DMF Domē un virzīti uz DU Studiju padomi.</w:t>
      </w:r>
    </w:p>
    <w:p w14:paraId="4374796C" w14:textId="77777777" w:rsidR="00055699" w:rsidRPr="006E77F2" w:rsidRDefault="00055699" w:rsidP="00055699">
      <w:pPr>
        <w:jc w:val="both"/>
        <w:rPr>
          <w:rFonts w:ascii="Times New Roman" w:hAnsi="Times New Roman" w:cs="Times New Roman"/>
          <w:sz w:val="24"/>
          <w:szCs w:val="24"/>
        </w:rPr>
      </w:pPr>
    </w:p>
    <w:p w14:paraId="6662FF32"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Studiju virziena vadītājs sadarbībā ar programmu direktoriem organizē un koordinē studiju procesu virzienā iekļautajās studiju programmās, nemitīgi sekojot studiju kvalitātei. Studiju virziena vadītājs ir atbildīgs par konceptuālām izmaiņām studiju virzienā, nepieciešamības gadījumā sasauc studiju virziena padomes sēdes, sadarbībā ar studiju programmu direktoriem sagatavo ikgadējo studiju virziena pašnovērtējuma ziņojumu, apkopo un analizē tajā iekļaujamo informāciju.</w:t>
      </w:r>
    </w:p>
    <w:p w14:paraId="7EE50EA1" w14:textId="77777777" w:rsidR="00055699" w:rsidRPr="006E77F2" w:rsidRDefault="00055699" w:rsidP="00055699">
      <w:pPr>
        <w:jc w:val="both"/>
        <w:rPr>
          <w:rFonts w:ascii="Times New Roman" w:hAnsi="Times New Roman" w:cs="Times New Roman"/>
          <w:sz w:val="24"/>
          <w:szCs w:val="24"/>
        </w:rPr>
      </w:pPr>
    </w:p>
    <w:p w14:paraId="4401A845" w14:textId="232A52E6" w:rsidR="0072441E" w:rsidRPr="006E77F2" w:rsidRDefault="00055699" w:rsidP="0072441E">
      <w:pPr>
        <w:jc w:val="both"/>
        <w:rPr>
          <w:rFonts w:ascii="Times New Roman" w:hAnsi="Times New Roman" w:cs="Times New Roman"/>
          <w:sz w:val="24"/>
          <w:szCs w:val="24"/>
        </w:rPr>
      </w:pPr>
      <w:r w:rsidRPr="006E77F2">
        <w:rPr>
          <w:rFonts w:ascii="Times New Roman" w:hAnsi="Times New Roman" w:cs="Times New Roman"/>
          <w:sz w:val="24"/>
          <w:szCs w:val="24"/>
        </w:rPr>
        <w:t>Studiju programmas direktors sadarbojas ar citu programmu direktoriem un akadēmisko personālu, lai nodrošinātu studiju procesa nepārtrauktība, savstarpējo saistību. Programmu direktori katra studiju gada beigās plāno slodzes nākamajam studiju gadam un sūta pieprasījumus struktūrvienībām. Atbilstošo struktūrvienību vadītāji ir atbildīgi par docētāja nozīmēšanu attiecīgā studiju kursa docēšanai. Studiju programmu direktori komunicē ar studējošajiem, veic uzlabojumus studiju programmās, saskaņojot tos ar studiju virziena vadītāju. Vajadzības gadījumā aktuālos jautājumus izskata studiju virziena padome un fakultātes dome.</w:t>
      </w:r>
      <w:r w:rsidR="0072441E" w:rsidRPr="006E77F2">
        <w:rPr>
          <w:rFonts w:ascii="Times New Roman" w:hAnsi="Times New Roman" w:cs="Times New Roman"/>
          <w:sz w:val="24"/>
          <w:szCs w:val="24"/>
        </w:rPr>
        <w:t xml:space="preserve"> </w:t>
      </w:r>
    </w:p>
    <w:p w14:paraId="5913F955" w14:textId="77777777" w:rsidR="0072441E" w:rsidRPr="006E77F2" w:rsidRDefault="0072441E" w:rsidP="0072441E">
      <w:pPr>
        <w:jc w:val="both"/>
        <w:rPr>
          <w:rFonts w:ascii="Times New Roman" w:hAnsi="Times New Roman" w:cs="Times New Roman"/>
          <w:sz w:val="24"/>
          <w:szCs w:val="24"/>
        </w:rPr>
      </w:pPr>
    </w:p>
    <w:p w14:paraId="52BDC95F" w14:textId="4261F751" w:rsidR="0072441E" w:rsidRPr="006E77F2" w:rsidRDefault="0072441E" w:rsidP="0072441E">
      <w:pPr>
        <w:jc w:val="both"/>
        <w:rPr>
          <w:rFonts w:ascii="Times New Roman" w:hAnsi="Times New Roman" w:cs="Times New Roman"/>
          <w:sz w:val="24"/>
          <w:szCs w:val="24"/>
        </w:rPr>
      </w:pPr>
      <w:r w:rsidRPr="006E77F2">
        <w:rPr>
          <w:rFonts w:ascii="Times New Roman" w:hAnsi="Times New Roman" w:cs="Times New Roman"/>
          <w:sz w:val="24"/>
          <w:szCs w:val="24"/>
        </w:rPr>
        <w:t>Jāuzsver ikgadējā programmas pašnovērtējuma ziņojuma sagatavošana kvalitātes iekšējās kontroles sistēmā. Proti, katra studiju gada beigās tiek sagatavots programmas ziņojums un pēc tā apspriešanas un apstiprināš</w:t>
      </w:r>
      <w:r w:rsidR="00E12ED5" w:rsidRPr="006E77F2">
        <w:rPr>
          <w:rFonts w:ascii="Times New Roman" w:hAnsi="Times New Roman" w:cs="Times New Roman"/>
          <w:sz w:val="24"/>
          <w:szCs w:val="24"/>
        </w:rPr>
        <w:t>anas studiju virziena p</w:t>
      </w:r>
      <w:r w:rsidR="00EC4CF7" w:rsidRPr="006E77F2">
        <w:rPr>
          <w:rFonts w:ascii="Times New Roman" w:hAnsi="Times New Roman" w:cs="Times New Roman"/>
          <w:sz w:val="24"/>
          <w:szCs w:val="24"/>
        </w:rPr>
        <w:t>adomē un</w:t>
      </w:r>
      <w:r w:rsidRPr="006E77F2">
        <w:rPr>
          <w:rFonts w:ascii="Times New Roman" w:hAnsi="Times New Roman" w:cs="Times New Roman"/>
          <w:sz w:val="24"/>
          <w:szCs w:val="24"/>
        </w:rPr>
        <w:t xml:space="preserve"> DMF Domē, tas tiek iesniegts Studiju kvalitātes novērtēšanas centrā un pēc apstiprināšanas DU Senātā tiek publicēts un ir pieejams no DU iekšējā tīkla.</w:t>
      </w:r>
    </w:p>
    <w:p w14:paraId="346F4527" w14:textId="4B9DC508" w:rsidR="00055699" w:rsidRPr="006E77F2" w:rsidRDefault="00055699" w:rsidP="00055699">
      <w:pPr>
        <w:jc w:val="both"/>
        <w:rPr>
          <w:rFonts w:ascii="Times New Roman" w:hAnsi="Times New Roman" w:cs="Times New Roman"/>
          <w:sz w:val="24"/>
          <w:szCs w:val="24"/>
        </w:rPr>
      </w:pPr>
    </w:p>
    <w:p w14:paraId="3528B03A" w14:textId="7613A4DF" w:rsidR="009564BA" w:rsidRPr="006E77F2" w:rsidRDefault="009564BA" w:rsidP="0087326C">
      <w:pPr>
        <w:jc w:val="both"/>
        <w:rPr>
          <w:rFonts w:ascii="Times New Roman" w:hAnsi="Times New Roman" w:cs="Times New Roman"/>
          <w:sz w:val="24"/>
          <w:szCs w:val="24"/>
        </w:rPr>
      </w:pPr>
      <w:r w:rsidRPr="006E77F2">
        <w:rPr>
          <w:rFonts w:ascii="Times New Roman" w:hAnsi="Times New Roman" w:cs="Times New Roman"/>
          <w:sz w:val="24"/>
          <w:szCs w:val="24"/>
        </w:rPr>
        <w:t>DU darbojas DU Studējošo servisa centrs (SSC)</w:t>
      </w:r>
      <w:r w:rsidR="00106BFD" w:rsidRPr="006E77F2">
        <w:rPr>
          <w:rFonts w:ascii="Times New Roman" w:hAnsi="Times New Roman" w:cs="Times New Roman"/>
          <w:sz w:val="24"/>
          <w:szCs w:val="24"/>
        </w:rPr>
        <w:t xml:space="preserve">, kas veic studiju programmām saistošo dokumentu izstrādi un apriti, informē </w:t>
      </w:r>
      <w:r w:rsidRPr="006E77F2">
        <w:rPr>
          <w:rFonts w:ascii="Times New Roman" w:hAnsi="Times New Roman" w:cs="Times New Roman"/>
          <w:sz w:val="24"/>
          <w:szCs w:val="24"/>
        </w:rPr>
        <w:t>DU studējošo</w:t>
      </w:r>
      <w:r w:rsidR="00106BFD" w:rsidRPr="006E77F2">
        <w:rPr>
          <w:rFonts w:ascii="Times New Roman" w:hAnsi="Times New Roman" w:cs="Times New Roman"/>
          <w:sz w:val="24"/>
          <w:szCs w:val="24"/>
        </w:rPr>
        <w:t>s</w:t>
      </w:r>
      <w:r w:rsidRPr="006E77F2">
        <w:rPr>
          <w:rFonts w:ascii="Times New Roman" w:hAnsi="Times New Roman" w:cs="Times New Roman"/>
          <w:sz w:val="24"/>
          <w:szCs w:val="24"/>
        </w:rPr>
        <w:t xml:space="preserve"> par aktuālajiem jautājumiem, kā arī </w:t>
      </w:r>
      <w:r w:rsidR="00106BFD" w:rsidRPr="006E77F2">
        <w:rPr>
          <w:rFonts w:ascii="Times New Roman" w:hAnsi="Times New Roman" w:cs="Times New Roman"/>
          <w:sz w:val="24"/>
          <w:szCs w:val="24"/>
        </w:rPr>
        <w:t xml:space="preserve">sniedz </w:t>
      </w:r>
      <w:r w:rsidRPr="006E77F2">
        <w:rPr>
          <w:rFonts w:ascii="Times New Roman" w:hAnsi="Times New Roman" w:cs="Times New Roman"/>
          <w:sz w:val="24"/>
          <w:szCs w:val="24"/>
        </w:rPr>
        <w:t>konsultācij</w:t>
      </w:r>
      <w:r w:rsidR="00106BFD" w:rsidRPr="006E77F2">
        <w:rPr>
          <w:rFonts w:ascii="Times New Roman" w:hAnsi="Times New Roman" w:cs="Times New Roman"/>
          <w:sz w:val="24"/>
          <w:szCs w:val="24"/>
        </w:rPr>
        <w:t>as</w:t>
      </w:r>
      <w:r w:rsidRPr="006E77F2">
        <w:rPr>
          <w:rFonts w:ascii="Times New Roman" w:hAnsi="Times New Roman" w:cs="Times New Roman"/>
          <w:sz w:val="24"/>
          <w:szCs w:val="24"/>
        </w:rPr>
        <w:t>. SSC galvenās funkcijas</w:t>
      </w:r>
      <w:r w:rsidR="00106BFD" w:rsidRPr="006E77F2">
        <w:rPr>
          <w:rFonts w:ascii="Times New Roman" w:hAnsi="Times New Roman" w:cs="Times New Roman"/>
          <w:sz w:val="24"/>
          <w:szCs w:val="24"/>
        </w:rPr>
        <w:t xml:space="preserve"> ir</w:t>
      </w:r>
      <w:r w:rsidRPr="006E77F2">
        <w:rPr>
          <w:rFonts w:ascii="Times New Roman" w:hAnsi="Times New Roman" w:cs="Times New Roman"/>
          <w:sz w:val="24"/>
          <w:szCs w:val="24"/>
        </w:rPr>
        <w:t>:</w:t>
      </w:r>
    </w:p>
    <w:p w14:paraId="74FD627B" w14:textId="77777777" w:rsidR="009564BA" w:rsidRPr="006E77F2" w:rsidRDefault="009564BA" w:rsidP="00882AC2">
      <w:pPr>
        <w:pStyle w:val="ListParagraph"/>
        <w:numPr>
          <w:ilvl w:val="0"/>
          <w:numId w:val="16"/>
        </w:numPr>
        <w:jc w:val="both"/>
        <w:rPr>
          <w:rFonts w:ascii="Times New Roman" w:hAnsi="Times New Roman" w:cs="Times New Roman"/>
          <w:sz w:val="24"/>
          <w:szCs w:val="24"/>
        </w:rPr>
      </w:pPr>
      <w:r w:rsidRPr="006E77F2">
        <w:rPr>
          <w:rFonts w:ascii="Times New Roman" w:hAnsi="Times New Roman" w:cs="Times New Roman"/>
          <w:sz w:val="24"/>
          <w:szCs w:val="24"/>
        </w:rPr>
        <w:t>izsniegt studējošajiem izziņas (bankai, Valsts ieņēmumu dienestam un citām iestādēm par to, ka mācies DU, kā arī izziņas par mācību atvaļinājumiem, bakalaura un maģistra darbu izstrādi un aizstāvēšanu u.c.);</w:t>
      </w:r>
    </w:p>
    <w:p w14:paraId="37B7F87A" w14:textId="77777777" w:rsidR="009564BA" w:rsidRPr="006E77F2" w:rsidRDefault="009564BA" w:rsidP="00882AC2">
      <w:pPr>
        <w:pStyle w:val="ListParagraph"/>
        <w:numPr>
          <w:ilvl w:val="0"/>
          <w:numId w:val="16"/>
        </w:numPr>
        <w:jc w:val="both"/>
        <w:rPr>
          <w:rFonts w:ascii="Times New Roman" w:hAnsi="Times New Roman" w:cs="Times New Roman"/>
          <w:sz w:val="24"/>
          <w:szCs w:val="24"/>
        </w:rPr>
      </w:pPr>
      <w:r w:rsidRPr="006E77F2">
        <w:rPr>
          <w:rFonts w:ascii="Times New Roman" w:hAnsi="Times New Roman" w:cs="Times New Roman"/>
          <w:sz w:val="24"/>
          <w:szCs w:val="24"/>
        </w:rPr>
        <w:t>izsniegt studējošajiem noslēgtos studiju līgumus;</w:t>
      </w:r>
    </w:p>
    <w:p w14:paraId="27C43A76" w14:textId="77777777" w:rsidR="009564BA" w:rsidRPr="006E77F2" w:rsidRDefault="009564BA" w:rsidP="00882AC2">
      <w:pPr>
        <w:pStyle w:val="ListParagraph"/>
        <w:numPr>
          <w:ilvl w:val="0"/>
          <w:numId w:val="16"/>
        </w:numPr>
        <w:jc w:val="both"/>
        <w:rPr>
          <w:rFonts w:ascii="Times New Roman" w:hAnsi="Times New Roman" w:cs="Times New Roman"/>
          <w:sz w:val="24"/>
          <w:szCs w:val="24"/>
        </w:rPr>
      </w:pPr>
      <w:r w:rsidRPr="006E77F2">
        <w:rPr>
          <w:rFonts w:ascii="Times New Roman" w:hAnsi="Times New Roman" w:cs="Times New Roman"/>
          <w:sz w:val="24"/>
          <w:szCs w:val="24"/>
        </w:rPr>
        <w:t>konsultēt studējošos jautājumos, kas saistīti ar studiju procesu, ārpusstudiju aktivitātēm un dienesta viesnīcām;</w:t>
      </w:r>
    </w:p>
    <w:p w14:paraId="2E03880D" w14:textId="77777777" w:rsidR="009564BA" w:rsidRPr="006E77F2" w:rsidRDefault="009564BA" w:rsidP="00882AC2">
      <w:pPr>
        <w:pStyle w:val="ListParagraph"/>
        <w:numPr>
          <w:ilvl w:val="0"/>
          <w:numId w:val="16"/>
        </w:numPr>
        <w:jc w:val="both"/>
        <w:rPr>
          <w:rFonts w:ascii="Times New Roman" w:hAnsi="Times New Roman" w:cs="Times New Roman"/>
          <w:sz w:val="24"/>
          <w:szCs w:val="24"/>
        </w:rPr>
      </w:pPr>
      <w:r w:rsidRPr="006E77F2">
        <w:rPr>
          <w:rFonts w:ascii="Times New Roman" w:hAnsi="Times New Roman" w:cs="Times New Roman"/>
          <w:sz w:val="24"/>
          <w:szCs w:val="24"/>
        </w:rPr>
        <w:t>piedalīties informatīvo pasākumu rīkošanā (karjeras dienas, izglītības izstādes, u.c.);</w:t>
      </w:r>
    </w:p>
    <w:p w14:paraId="7E9C9DAB" w14:textId="141B7133" w:rsidR="009564BA" w:rsidRPr="006E77F2" w:rsidRDefault="009564BA" w:rsidP="00882AC2">
      <w:pPr>
        <w:pStyle w:val="ListParagraph"/>
        <w:numPr>
          <w:ilvl w:val="0"/>
          <w:numId w:val="16"/>
        </w:numPr>
        <w:jc w:val="both"/>
        <w:rPr>
          <w:rFonts w:ascii="Times New Roman" w:hAnsi="Times New Roman" w:cs="Times New Roman"/>
          <w:sz w:val="24"/>
          <w:szCs w:val="24"/>
        </w:rPr>
      </w:pPr>
      <w:r w:rsidRPr="006E77F2">
        <w:rPr>
          <w:rFonts w:ascii="Times New Roman" w:hAnsi="Times New Roman" w:cs="Times New Roman"/>
          <w:sz w:val="24"/>
          <w:szCs w:val="24"/>
        </w:rPr>
        <w:t>uzklausīt, apkopot studējošo priekšlikumus un nodot atbilst</w:t>
      </w:r>
      <w:r w:rsidR="00AA3CBE" w:rsidRPr="006E77F2">
        <w:rPr>
          <w:rFonts w:ascii="Times New Roman" w:hAnsi="Times New Roman" w:cs="Times New Roman"/>
          <w:sz w:val="24"/>
          <w:szCs w:val="24"/>
        </w:rPr>
        <w:t>ošām</w:t>
      </w:r>
      <w:r w:rsidRPr="006E77F2">
        <w:rPr>
          <w:rFonts w:ascii="Times New Roman" w:hAnsi="Times New Roman" w:cs="Times New Roman"/>
          <w:sz w:val="24"/>
          <w:szCs w:val="24"/>
        </w:rPr>
        <w:t xml:space="preserve"> struktūrvienībām.</w:t>
      </w:r>
    </w:p>
    <w:p w14:paraId="0FAE878C" w14:textId="56073663" w:rsidR="0072441E" w:rsidRPr="006E77F2" w:rsidRDefault="0072441E" w:rsidP="00EC4CF7">
      <w:pPr>
        <w:pStyle w:val="CommentText"/>
        <w:jc w:val="both"/>
        <w:rPr>
          <w:rFonts w:ascii="Times New Roman" w:hAnsi="Times New Roman" w:cs="Times New Roman"/>
          <w:sz w:val="24"/>
          <w:szCs w:val="24"/>
        </w:rPr>
      </w:pPr>
      <w:r w:rsidRPr="006E77F2">
        <w:rPr>
          <w:rFonts w:ascii="Times New Roman" w:hAnsi="Times New Roman" w:cs="Times New Roman"/>
          <w:sz w:val="24"/>
          <w:szCs w:val="24"/>
        </w:rPr>
        <w:t>SSC darbs sniedz lielu atbalstu studiju procesa organizēšanai studiju virziena ietvaros.</w:t>
      </w:r>
    </w:p>
    <w:p w14:paraId="6DBE518C" w14:textId="3E299DA3" w:rsidR="00A62F38" w:rsidRPr="006E77F2" w:rsidRDefault="00A62F38" w:rsidP="00EC4CF7">
      <w:pPr>
        <w:pStyle w:val="CommentText"/>
        <w:jc w:val="both"/>
        <w:rPr>
          <w:rFonts w:ascii="Times New Roman" w:hAnsi="Times New Roman" w:cs="Times New Roman"/>
          <w:sz w:val="24"/>
          <w:szCs w:val="24"/>
          <w:shd w:val="clear" w:color="auto" w:fill="EEEEEE"/>
        </w:rPr>
      </w:pPr>
      <w:r w:rsidRPr="006E77F2">
        <w:rPr>
          <w:rFonts w:ascii="Times New Roman" w:hAnsi="Times New Roman" w:cs="Times New Roman"/>
          <w:sz w:val="24"/>
          <w:szCs w:val="24"/>
        </w:rPr>
        <w:t>Katrai struktūrai ir savi uzdevumi,</w:t>
      </w:r>
      <w:r w:rsidR="003B058B" w:rsidRPr="006E77F2">
        <w:rPr>
          <w:rFonts w:ascii="Times New Roman" w:hAnsi="Times New Roman" w:cs="Times New Roman"/>
          <w:sz w:val="24"/>
          <w:szCs w:val="24"/>
        </w:rPr>
        <w:t xml:space="preserve"> tie kopā papildina viens otru, atbalstot studiju programmu direktorus un studējošos</w:t>
      </w:r>
      <w:r w:rsidR="003B058B" w:rsidRPr="006E77F2">
        <w:rPr>
          <w:rFonts w:ascii="Times New Roman" w:hAnsi="Times New Roman" w:cs="Times New Roman"/>
          <w:b/>
          <w:sz w:val="24"/>
          <w:szCs w:val="24"/>
        </w:rPr>
        <w:t>.</w:t>
      </w:r>
      <w:r w:rsidR="008F7499" w:rsidRPr="006E77F2">
        <w:rPr>
          <w:rFonts w:ascii="Times New Roman" w:hAnsi="Times New Roman" w:cs="Times New Roman"/>
          <w:b/>
          <w:sz w:val="24"/>
          <w:szCs w:val="24"/>
        </w:rPr>
        <w:t xml:space="preserve"> </w:t>
      </w:r>
      <w:r w:rsidR="008F7499" w:rsidRPr="006E77F2">
        <w:rPr>
          <w:rFonts w:ascii="Times New Roman" w:hAnsi="Times New Roman" w:cs="Times New Roman"/>
          <w:sz w:val="24"/>
          <w:szCs w:val="24"/>
        </w:rPr>
        <w:t xml:space="preserve">Tāpēc </w:t>
      </w:r>
      <w:r w:rsidR="008F7499" w:rsidRPr="006E77F2">
        <w:rPr>
          <w:rFonts w:ascii="Times New Roman" w:hAnsi="Times New Roman" w:cs="Times New Roman"/>
          <w:bCs/>
          <w:sz w:val="24"/>
          <w:szCs w:val="24"/>
        </w:rPr>
        <w:t>DU administratīvā un tehniskā personāla studiju virziena ietvaros sniegto atbalstu novērtējam kā labu</w:t>
      </w:r>
      <w:r w:rsidR="003B058B" w:rsidRPr="006E77F2">
        <w:rPr>
          <w:rFonts w:ascii="Times New Roman" w:hAnsi="Times New Roman" w:cs="Times New Roman"/>
          <w:sz w:val="24"/>
          <w:szCs w:val="24"/>
        </w:rPr>
        <w:t>.</w:t>
      </w:r>
      <w:r w:rsidRPr="006E77F2">
        <w:rPr>
          <w:rFonts w:ascii="Times New Roman" w:hAnsi="Times New Roman" w:cs="Times New Roman"/>
          <w:sz w:val="24"/>
          <w:szCs w:val="24"/>
        </w:rPr>
        <w:t xml:space="preserve"> </w:t>
      </w:r>
    </w:p>
    <w:p w14:paraId="46E21AD0" w14:textId="77777777" w:rsidR="00055699" w:rsidRPr="006E77F2" w:rsidRDefault="00055699" w:rsidP="00055699">
      <w:pPr>
        <w:rPr>
          <w:rFonts w:ascii="Times New Roman" w:hAnsi="Times New Roman" w:cs="Times New Roman"/>
          <w:sz w:val="24"/>
          <w:szCs w:val="24"/>
        </w:rPr>
      </w:pPr>
    </w:p>
    <w:p w14:paraId="6B2B85C9" w14:textId="77777777" w:rsidR="00055699" w:rsidRPr="006E77F2" w:rsidRDefault="00055699" w:rsidP="00055E11">
      <w:pPr>
        <w:pStyle w:val="ListParagraph"/>
        <w:numPr>
          <w:ilvl w:val="2"/>
          <w:numId w:val="1"/>
        </w:numPr>
        <w:ind w:left="709" w:hanging="709"/>
        <w:jc w:val="both"/>
        <w:rPr>
          <w:rFonts w:ascii="Times New Roman" w:hAnsi="Times New Roman" w:cs="Times New Roman"/>
          <w:b/>
          <w:bCs/>
          <w:sz w:val="24"/>
          <w:szCs w:val="24"/>
        </w:rPr>
      </w:pPr>
      <w:r w:rsidRPr="006E77F2">
        <w:rPr>
          <w:rFonts w:ascii="Times New Roman" w:hAnsi="Times New Roman" w:cs="Times New Roman"/>
          <w:b/>
          <w:bCs/>
          <w:sz w:val="24"/>
          <w:szCs w:val="24"/>
        </w:rPr>
        <w:t>Studējošo uzņemšanas prasību un sistēmas raksturojums un novērtējums, citastarp norādot, kas nosaka studējošo uzņemšanas kārtību un prasības. Novērtēt studiju perioda, profesionālās pieredzes, iepriekš iegūtās formālās un neformālās izglītības atzīšanas iespējas studiju virziena ietvaros, sniegt konkrētus procedūru piemērošanas piemērus.</w:t>
      </w:r>
    </w:p>
    <w:p w14:paraId="7FB86341" w14:textId="77777777" w:rsidR="00055699" w:rsidRPr="006E77F2" w:rsidRDefault="00055699" w:rsidP="00055699">
      <w:pPr>
        <w:jc w:val="both"/>
        <w:rPr>
          <w:rFonts w:ascii="Times New Roman" w:hAnsi="Times New Roman" w:cs="Times New Roman"/>
          <w:iCs/>
          <w:sz w:val="24"/>
          <w:szCs w:val="24"/>
        </w:rPr>
      </w:pPr>
    </w:p>
    <w:p w14:paraId="5FC4C2E7" w14:textId="10CB4089" w:rsidR="00055699" w:rsidRPr="006E77F2" w:rsidRDefault="00055699" w:rsidP="00055699">
      <w:pPr>
        <w:jc w:val="both"/>
        <w:rPr>
          <w:rFonts w:ascii="Times New Roman" w:hAnsi="Times New Roman" w:cs="Times New Roman"/>
          <w:iCs/>
          <w:sz w:val="24"/>
          <w:szCs w:val="24"/>
        </w:rPr>
      </w:pPr>
      <w:r w:rsidRPr="006E77F2">
        <w:rPr>
          <w:rFonts w:ascii="Times New Roman" w:hAnsi="Times New Roman" w:cs="Times New Roman"/>
          <w:iCs/>
          <w:sz w:val="24"/>
          <w:szCs w:val="24"/>
        </w:rPr>
        <w:lastRenderedPageBreak/>
        <w:t xml:space="preserve">Uzņemšana DU studiju virziena </w:t>
      </w:r>
      <w:r w:rsidR="00913521" w:rsidRPr="006E77F2">
        <w:rPr>
          <w:rFonts w:ascii="Times New Roman" w:hAnsi="Times New Roman" w:cs="Times New Roman"/>
          <w:sz w:val="24"/>
          <w:szCs w:val="24"/>
        </w:rPr>
        <w:t xml:space="preserve">“Fizika, materiālzinātne, matemātika un statistika” </w:t>
      </w:r>
      <w:r w:rsidRPr="006E77F2">
        <w:rPr>
          <w:rFonts w:ascii="Times New Roman" w:hAnsi="Times New Roman" w:cs="Times New Roman"/>
          <w:iCs/>
          <w:sz w:val="24"/>
          <w:szCs w:val="24"/>
        </w:rPr>
        <w:t>AMSP “</w:t>
      </w:r>
      <w:r w:rsidR="00EC4CF7" w:rsidRPr="006E77F2">
        <w:rPr>
          <w:rFonts w:ascii="Times New Roman" w:hAnsi="Times New Roman" w:cs="Times New Roman"/>
          <w:iCs/>
          <w:sz w:val="24"/>
          <w:szCs w:val="24"/>
        </w:rPr>
        <w:t>Fizika”</w:t>
      </w:r>
      <w:r w:rsidRPr="006E77F2">
        <w:rPr>
          <w:rFonts w:ascii="Times New Roman" w:hAnsi="Times New Roman" w:cs="Times New Roman"/>
          <w:iCs/>
          <w:sz w:val="24"/>
          <w:szCs w:val="24"/>
        </w:rPr>
        <w:t xml:space="preserve"> notiek saskaņā ar “Daugavpils Universitātes uzņemšanas noteikumiem pilna un nepilna laika augstākā līmeņa studijām”, savukārt uzņemšana DSP “</w:t>
      </w:r>
      <w:r w:rsidR="009263B7" w:rsidRPr="006E77F2">
        <w:rPr>
          <w:rFonts w:ascii="Times New Roman" w:hAnsi="Times New Roman" w:cs="Times New Roman"/>
          <w:iCs/>
          <w:sz w:val="24"/>
          <w:szCs w:val="24"/>
        </w:rPr>
        <w:t>Cietvielu fizika</w:t>
      </w:r>
      <w:r w:rsidRPr="006E77F2">
        <w:rPr>
          <w:rFonts w:ascii="Times New Roman" w:hAnsi="Times New Roman" w:cs="Times New Roman"/>
          <w:iCs/>
          <w:sz w:val="24"/>
          <w:szCs w:val="24"/>
        </w:rPr>
        <w:t xml:space="preserve">” </w:t>
      </w:r>
      <w:r w:rsidR="009263B7" w:rsidRPr="006E77F2">
        <w:rPr>
          <w:rFonts w:ascii="Times New Roman" w:hAnsi="Times New Roman" w:cs="Times New Roman"/>
          <w:iCs/>
          <w:sz w:val="24"/>
          <w:szCs w:val="24"/>
        </w:rPr>
        <w:t xml:space="preserve">un “Matemātika” </w:t>
      </w:r>
      <w:r w:rsidRPr="006E77F2">
        <w:rPr>
          <w:rFonts w:ascii="Times New Roman" w:hAnsi="Times New Roman" w:cs="Times New Roman"/>
          <w:iCs/>
          <w:sz w:val="24"/>
          <w:szCs w:val="24"/>
        </w:rPr>
        <w:t>notiek saskaņā ar “Daugavpils Universitātes uzņemšanas noteikumiem pilna un nepilna laika studijām doktorantūrā”. Uzņemšanas noteikumus katru gadu apstiprina DU Senāts. Uzņemšanas noteikumi katru studiju gadu tiek aktualizēti saskaņā ar Augstskolu likumu, Ministru kabineta 2006. gada 10. oktobra noteikumiem Nr. 846 „Noteikumi par prasībām, kritērijiem un kārtību uzņemšanai studiju programmās” un DU Studiju padomes lēmumu. Uzņemšanas noteikumi DU ir izstrādāti atbilstoši dažādu līmeņu studijām, atsevišķi pieejami “Uzņemšanas noteikumi pilna laika studijām ārvalstniekiem”. Detalizēta informācija par uzņemšanu, kā arī saites uz uzņemšanas noteikumiem ir pieejama DU mājaslapā</w:t>
      </w:r>
      <w:r w:rsidR="00F964E3" w:rsidRPr="006E77F2">
        <w:rPr>
          <w:rStyle w:val="FootnoteReference"/>
          <w:rFonts w:ascii="Times New Roman" w:hAnsi="Times New Roman"/>
          <w:iCs/>
          <w:sz w:val="24"/>
          <w:szCs w:val="24"/>
        </w:rPr>
        <w:footnoteReference w:id="5"/>
      </w:r>
      <w:r w:rsidRPr="006E77F2">
        <w:rPr>
          <w:rFonts w:ascii="Times New Roman" w:hAnsi="Times New Roman" w:cs="Times New Roman"/>
          <w:iCs/>
          <w:sz w:val="24"/>
          <w:szCs w:val="24"/>
        </w:rPr>
        <w:t>.</w:t>
      </w:r>
    </w:p>
    <w:p w14:paraId="1A75EF5D" w14:textId="77777777" w:rsidR="00055699" w:rsidRPr="006E77F2" w:rsidRDefault="00055699" w:rsidP="00055699">
      <w:pPr>
        <w:jc w:val="both"/>
        <w:rPr>
          <w:rFonts w:ascii="Times New Roman" w:hAnsi="Times New Roman" w:cs="Times New Roman"/>
          <w:iCs/>
          <w:sz w:val="24"/>
          <w:szCs w:val="24"/>
        </w:rPr>
      </w:pPr>
    </w:p>
    <w:p w14:paraId="396C754A" w14:textId="77777777" w:rsidR="00055699" w:rsidRPr="006E77F2" w:rsidRDefault="00055699" w:rsidP="00055699">
      <w:pPr>
        <w:jc w:val="both"/>
        <w:rPr>
          <w:rFonts w:ascii="Times New Roman" w:hAnsi="Times New Roman" w:cs="Times New Roman"/>
          <w:iCs/>
          <w:sz w:val="24"/>
          <w:szCs w:val="24"/>
        </w:rPr>
      </w:pPr>
      <w:r w:rsidRPr="006E77F2">
        <w:rPr>
          <w:rFonts w:ascii="Times New Roman" w:hAnsi="Times New Roman" w:cs="Times New Roman"/>
          <w:iCs/>
          <w:sz w:val="24"/>
          <w:szCs w:val="24"/>
        </w:rPr>
        <w:t>Uzņemšanas procesu papildus regulē un pirms tā uzsākšanas ar DU Senāta lēmumu tiek apstiprinātas “Pilna un nepilna laika studiju iespējas”, “DU uzņemšanas norise”, reģistrācijas maksa, studiju maksa programmās, studiju vietu skaits uzņemšanai. Senāts apstiprina konkursa norises termiņus un izsludina uzņemšanu.</w:t>
      </w:r>
    </w:p>
    <w:p w14:paraId="10DC5BB2" w14:textId="77777777" w:rsidR="00055699" w:rsidRPr="006E77F2" w:rsidRDefault="00055699" w:rsidP="00055699">
      <w:pPr>
        <w:jc w:val="both"/>
        <w:rPr>
          <w:rFonts w:ascii="Times New Roman" w:hAnsi="Times New Roman" w:cs="Times New Roman"/>
          <w:iCs/>
          <w:sz w:val="24"/>
          <w:szCs w:val="24"/>
        </w:rPr>
      </w:pPr>
    </w:p>
    <w:p w14:paraId="70B67DE6" w14:textId="77777777" w:rsidR="00055699" w:rsidRPr="006E77F2" w:rsidRDefault="00055699" w:rsidP="00055699">
      <w:pPr>
        <w:jc w:val="both"/>
        <w:rPr>
          <w:rFonts w:ascii="Times New Roman" w:hAnsi="Times New Roman" w:cs="Times New Roman"/>
          <w:iCs/>
          <w:sz w:val="24"/>
          <w:szCs w:val="24"/>
        </w:rPr>
      </w:pPr>
      <w:r w:rsidRPr="006E77F2">
        <w:rPr>
          <w:rFonts w:ascii="Times New Roman" w:hAnsi="Times New Roman" w:cs="Times New Roman"/>
          <w:iCs/>
          <w:sz w:val="24"/>
          <w:szCs w:val="24"/>
        </w:rPr>
        <w:t>“DU Uzņemšanas noteikumi” un “Studiju iespējas” nosaka prasības personām, kuras vēlas studēt DU, universitātes un šīs personas savstarpējas tiesības un pienākumus uzņemšanas procesā, satur informāciju par konkrēta akadēmiskā gada studiju programmām un studiju formām, par papildus prasībām reflektantu iepriekšējai izglītībai, sagatavotībai vai īpašai piemērotībai konkrētajām studijām, par konkursa vērtēšanas kritērijiem. Uzņemšana DU studiju programmās ietver reflektantu reģistrāciju studijām, konkursa norisi uz studiju vietām, konkursa rezultātu izziņošanu, studiju līguma noslēgšanu un ierakstīšanu studējošo sarakstā (imatrikulāciju).</w:t>
      </w:r>
    </w:p>
    <w:p w14:paraId="2408D046" w14:textId="6033A836" w:rsidR="00055699" w:rsidRPr="006E77F2" w:rsidRDefault="00055699" w:rsidP="00055699">
      <w:pPr>
        <w:jc w:val="both"/>
        <w:rPr>
          <w:rFonts w:ascii="Times New Roman" w:hAnsi="Times New Roman" w:cs="Times New Roman"/>
          <w:iCs/>
          <w:sz w:val="24"/>
          <w:szCs w:val="24"/>
        </w:rPr>
      </w:pPr>
      <w:r w:rsidRPr="006E77F2">
        <w:rPr>
          <w:rFonts w:ascii="Times New Roman" w:hAnsi="Times New Roman" w:cs="Times New Roman"/>
          <w:iCs/>
          <w:sz w:val="24"/>
          <w:szCs w:val="24"/>
        </w:rPr>
        <w:t>Uzņemšanu DU studiju programmās nodrošina DU Uzņemšanas komisijas sekretariāts. Uzņemšanas komisija nosaka un apstiprina konkursa rezultātus. Uzņemšanas komisija var arī apstiprināt Uzņemšanas vietas un veikt to pārdali. Uzņemšanas komisijas un Uzņemšanas komisijas sekretariāta pienākumi noteikti dokumentā “Personas un DU savstarpējie pienākumi un tiesības uzņemšanas procesā”</w:t>
      </w:r>
      <w:r w:rsidR="00CE74CC" w:rsidRPr="006E77F2">
        <w:rPr>
          <w:rStyle w:val="FootnoteReference"/>
          <w:rFonts w:ascii="Times New Roman" w:hAnsi="Times New Roman"/>
          <w:iCs/>
          <w:sz w:val="24"/>
          <w:szCs w:val="24"/>
        </w:rPr>
        <w:footnoteReference w:id="6"/>
      </w:r>
      <w:r w:rsidRPr="006E77F2">
        <w:rPr>
          <w:rFonts w:ascii="Times New Roman" w:hAnsi="Times New Roman" w:cs="Times New Roman"/>
          <w:iCs/>
          <w:sz w:val="24"/>
          <w:szCs w:val="24"/>
        </w:rPr>
        <w:t>.</w:t>
      </w:r>
    </w:p>
    <w:p w14:paraId="012AE0AE" w14:textId="77777777" w:rsidR="00055699" w:rsidRPr="006E77F2" w:rsidRDefault="00055699" w:rsidP="00055699">
      <w:pPr>
        <w:jc w:val="both"/>
        <w:rPr>
          <w:rFonts w:ascii="Times New Roman" w:hAnsi="Times New Roman" w:cs="Times New Roman"/>
          <w:iCs/>
          <w:sz w:val="24"/>
          <w:szCs w:val="24"/>
        </w:rPr>
      </w:pPr>
    </w:p>
    <w:p w14:paraId="64FA1F1E" w14:textId="48EEC89B" w:rsidR="00055699" w:rsidRPr="006E77F2" w:rsidRDefault="00055699" w:rsidP="00055699">
      <w:pPr>
        <w:jc w:val="both"/>
        <w:rPr>
          <w:rFonts w:ascii="Times New Roman" w:hAnsi="Times New Roman" w:cs="Times New Roman"/>
          <w:iCs/>
          <w:sz w:val="24"/>
          <w:szCs w:val="24"/>
        </w:rPr>
      </w:pPr>
      <w:r w:rsidRPr="006E77F2">
        <w:rPr>
          <w:rFonts w:ascii="Times New Roman" w:hAnsi="Times New Roman" w:cs="Times New Roman"/>
          <w:iCs/>
          <w:sz w:val="24"/>
          <w:szCs w:val="24"/>
        </w:rPr>
        <w:t>DU Uzņemšanas komisijas lēmumu par konkursa rezultātiem var apstrīdēt atbilstoši DU izstrādātajai “Kārtībai, kādā persona var apstrīdēt un pārsūdzēt ar uzņemšanu studiju programmā saistītus lēmumus Daugavpils Universitātē”</w:t>
      </w:r>
      <w:r w:rsidR="00855D18" w:rsidRPr="006E77F2">
        <w:rPr>
          <w:rStyle w:val="FootnoteReference"/>
          <w:rFonts w:ascii="Times New Roman" w:hAnsi="Times New Roman"/>
          <w:iCs/>
          <w:sz w:val="24"/>
          <w:szCs w:val="24"/>
        </w:rPr>
        <w:footnoteReference w:id="7"/>
      </w:r>
      <w:r w:rsidRPr="006E77F2">
        <w:rPr>
          <w:rFonts w:ascii="Times New Roman" w:hAnsi="Times New Roman" w:cs="Times New Roman"/>
          <w:iCs/>
          <w:sz w:val="24"/>
          <w:szCs w:val="24"/>
        </w:rPr>
        <w:t>. DU uzņemšanas procedūra un informācija par to tiek īstenota efektīvi un caurskatāmi. Uzņemšanas laikā DU foajē 1. stāvā ir izvietoti informatīvie stendi, tiek sniegtas konsultācijas klātienē, telefoniski un ar e-pasta starpniecību, jāpiebilst, ka vairums potenciālo studentu par uzņemšanas jautājumiem sazinās, izmantojot DU kontus sociālajos tīklos.</w:t>
      </w:r>
    </w:p>
    <w:p w14:paraId="0B92D09B" w14:textId="05D0BB12" w:rsidR="008F7499" w:rsidRPr="006E77F2" w:rsidRDefault="008F7499" w:rsidP="00055699">
      <w:pPr>
        <w:jc w:val="both"/>
        <w:rPr>
          <w:rFonts w:ascii="Times New Roman" w:hAnsi="Times New Roman" w:cs="Times New Roman"/>
          <w:iCs/>
          <w:sz w:val="24"/>
          <w:szCs w:val="24"/>
        </w:rPr>
      </w:pPr>
      <w:r w:rsidRPr="006E77F2">
        <w:rPr>
          <w:rFonts w:ascii="Times New Roman" w:hAnsi="Times New Roman" w:cs="Times New Roman"/>
          <w:sz w:val="24"/>
          <w:szCs w:val="24"/>
          <w:shd w:val="clear" w:color="auto" w:fill="EEEEEE"/>
        </w:rPr>
        <w:t>Uzņemšanas prasību īstenošanas novērtējums-</w:t>
      </w:r>
      <w:r w:rsidRPr="006E77F2">
        <w:rPr>
          <w:rFonts w:ascii="Times New Roman" w:hAnsi="Times New Roman" w:cs="Times New Roman"/>
          <w:iCs/>
          <w:sz w:val="24"/>
          <w:szCs w:val="24"/>
        </w:rPr>
        <w:t xml:space="preserve"> uzņemšanas komisija stingri seko </w:t>
      </w:r>
      <w:r w:rsidR="00242206" w:rsidRPr="006E77F2">
        <w:rPr>
          <w:rFonts w:ascii="Times New Roman" w:hAnsi="Times New Roman" w:cs="Times New Roman"/>
          <w:iCs/>
          <w:sz w:val="24"/>
          <w:szCs w:val="24"/>
        </w:rPr>
        <w:t>uzņemšanas prasībām, vadoties no normatīvajiem dokumentiem.</w:t>
      </w:r>
    </w:p>
    <w:p w14:paraId="6A88ACAC" w14:textId="441D059D" w:rsidR="00055699" w:rsidRPr="006E77F2" w:rsidRDefault="00904A75" w:rsidP="00904A75">
      <w:pPr>
        <w:jc w:val="both"/>
        <w:rPr>
          <w:rFonts w:ascii="Times New Roman" w:hAnsi="Times New Roman" w:cs="Times New Roman"/>
          <w:iCs/>
          <w:sz w:val="24"/>
          <w:szCs w:val="24"/>
        </w:rPr>
      </w:pPr>
      <w:r w:rsidRPr="006E77F2">
        <w:rPr>
          <w:rFonts w:ascii="Times New Roman" w:hAnsi="Times New Roman" w:cs="Times New Roman"/>
          <w:iCs/>
          <w:sz w:val="24"/>
          <w:szCs w:val="24"/>
        </w:rPr>
        <w:t>Piemēru par ie</w:t>
      </w:r>
      <w:r w:rsidR="00CF3E80" w:rsidRPr="006E77F2">
        <w:rPr>
          <w:rFonts w:ascii="Times New Roman" w:hAnsi="Times New Roman" w:cs="Times New Roman"/>
          <w:iCs/>
          <w:sz w:val="24"/>
          <w:szCs w:val="24"/>
        </w:rPr>
        <w:t>priekš iegūtās formālās un neformālās izglītības atzī</w:t>
      </w:r>
      <w:r w:rsidRPr="006E77F2">
        <w:rPr>
          <w:rFonts w:ascii="Times New Roman" w:hAnsi="Times New Roman" w:cs="Times New Roman"/>
          <w:iCs/>
          <w:sz w:val="24"/>
          <w:szCs w:val="24"/>
        </w:rPr>
        <w:t xml:space="preserve">šanas iespējas studiju virziena </w:t>
      </w:r>
      <w:r w:rsidR="00CF3E80" w:rsidRPr="006E77F2">
        <w:rPr>
          <w:rFonts w:ascii="Times New Roman" w:hAnsi="Times New Roman" w:cs="Times New Roman"/>
          <w:iCs/>
          <w:sz w:val="24"/>
          <w:szCs w:val="24"/>
        </w:rPr>
        <w:t>ietvaros</w:t>
      </w:r>
      <w:r w:rsidRPr="006E77F2">
        <w:rPr>
          <w:rFonts w:ascii="Times New Roman" w:hAnsi="Times New Roman" w:cs="Times New Roman"/>
          <w:iCs/>
          <w:sz w:val="24"/>
          <w:szCs w:val="24"/>
        </w:rPr>
        <w:t xml:space="preserve"> nav, taču šādas iespējas pastāv. </w:t>
      </w:r>
      <w:r w:rsidR="00CF3E80" w:rsidRPr="006E77F2">
        <w:rPr>
          <w:rFonts w:ascii="Times New Roman" w:hAnsi="Times New Roman" w:cs="Times New Roman"/>
          <w:iCs/>
          <w:sz w:val="24"/>
          <w:szCs w:val="24"/>
        </w:rPr>
        <w:t>DU ir izstrādāts un darbojas</w:t>
      </w:r>
      <w:r w:rsidRPr="006E77F2">
        <w:rPr>
          <w:rFonts w:ascii="Times New Roman" w:hAnsi="Times New Roman" w:cs="Times New Roman"/>
          <w:iCs/>
          <w:sz w:val="24"/>
          <w:szCs w:val="24"/>
        </w:rPr>
        <w:t xml:space="preserve"> </w:t>
      </w:r>
      <w:r w:rsidR="00CF3E80" w:rsidRPr="006E77F2">
        <w:rPr>
          <w:rFonts w:ascii="Times New Roman" w:hAnsi="Times New Roman" w:cs="Times New Roman"/>
          <w:iCs/>
          <w:sz w:val="24"/>
          <w:szCs w:val="24"/>
        </w:rPr>
        <w:t>“Nolikums par ārpus formālās izglītības apgūto vai profesionālajā pieredzē iegūto</w:t>
      </w:r>
      <w:r w:rsidRPr="006E77F2">
        <w:rPr>
          <w:rFonts w:ascii="Times New Roman" w:hAnsi="Times New Roman" w:cs="Times New Roman"/>
          <w:iCs/>
          <w:sz w:val="24"/>
          <w:szCs w:val="24"/>
        </w:rPr>
        <w:t xml:space="preserve"> </w:t>
      </w:r>
      <w:r w:rsidR="00CF3E80" w:rsidRPr="006E77F2">
        <w:rPr>
          <w:rFonts w:ascii="Times New Roman" w:hAnsi="Times New Roman" w:cs="Times New Roman"/>
          <w:iCs/>
          <w:sz w:val="24"/>
          <w:szCs w:val="24"/>
        </w:rPr>
        <w:t>kompetenču un iepriekšējā izglītībā sasniegtu studiju rezultātu atzīšanu Daugavpils Universitātē”</w:t>
      </w:r>
      <w:r w:rsidR="00CF3E80" w:rsidRPr="006E77F2">
        <w:rPr>
          <w:rStyle w:val="FootnoteReference"/>
          <w:rFonts w:ascii="Times New Roman" w:hAnsi="Times New Roman"/>
          <w:iCs/>
          <w:sz w:val="24"/>
          <w:szCs w:val="24"/>
        </w:rPr>
        <w:footnoteReference w:id="8"/>
      </w:r>
      <w:r w:rsidR="00CF3E80" w:rsidRPr="006E77F2">
        <w:rPr>
          <w:rFonts w:ascii="Times New Roman" w:hAnsi="Times New Roman" w:cs="Times New Roman"/>
          <w:iCs/>
          <w:sz w:val="24"/>
          <w:szCs w:val="24"/>
        </w:rPr>
        <w:t xml:space="preserve">. Visbiežāk tiek </w:t>
      </w:r>
      <w:r w:rsidR="00CF3E80" w:rsidRPr="006E77F2">
        <w:rPr>
          <w:rFonts w:ascii="Times New Roman" w:hAnsi="Times New Roman" w:cs="Times New Roman"/>
          <w:iCs/>
          <w:sz w:val="24"/>
          <w:szCs w:val="24"/>
        </w:rPr>
        <w:lastRenderedPageBreak/>
        <w:t>pielīdzināta ārpus formālajā izglītībā apgūtā pieredze (dalība</w:t>
      </w:r>
      <w:r w:rsidRPr="006E77F2">
        <w:rPr>
          <w:rFonts w:ascii="Times New Roman" w:hAnsi="Times New Roman" w:cs="Times New Roman"/>
          <w:iCs/>
          <w:sz w:val="24"/>
          <w:szCs w:val="24"/>
        </w:rPr>
        <w:t xml:space="preserve"> </w:t>
      </w:r>
      <w:r w:rsidR="00CF3E80" w:rsidRPr="006E77F2">
        <w:rPr>
          <w:rFonts w:ascii="Times New Roman" w:hAnsi="Times New Roman" w:cs="Times New Roman"/>
          <w:iCs/>
          <w:sz w:val="24"/>
          <w:szCs w:val="24"/>
        </w:rPr>
        <w:t xml:space="preserve">semināros, apmācībās, profesionālās pilnveides kursos, u.tml.). </w:t>
      </w:r>
    </w:p>
    <w:p w14:paraId="2F8E6DE9" w14:textId="640F707C" w:rsidR="002E1593" w:rsidRPr="006E77F2" w:rsidRDefault="0043062C" w:rsidP="00E44014">
      <w:pPr>
        <w:pStyle w:val="HTMLPreformatted"/>
        <w:jc w:val="both"/>
        <w:rPr>
          <w:rFonts w:ascii="Times New Roman" w:hAnsi="Times New Roman" w:cs="Times New Roman"/>
          <w:iCs/>
          <w:sz w:val="24"/>
          <w:szCs w:val="24"/>
          <w:lang w:val="lv-LV"/>
        </w:rPr>
      </w:pPr>
      <w:r w:rsidRPr="006E77F2">
        <w:rPr>
          <w:rFonts w:ascii="Times New Roman" w:hAnsi="Times New Roman" w:cs="Times New Roman"/>
          <w:iCs/>
          <w:sz w:val="24"/>
          <w:szCs w:val="24"/>
          <w:lang w:val="lv-LV"/>
        </w:rPr>
        <w:t>DU ir noslēgta</w:t>
      </w:r>
      <w:r w:rsidR="00055699" w:rsidRPr="006E77F2">
        <w:rPr>
          <w:rFonts w:ascii="Times New Roman" w:hAnsi="Times New Roman" w:cs="Times New Roman"/>
          <w:iCs/>
          <w:sz w:val="24"/>
          <w:szCs w:val="24"/>
          <w:lang w:val="lv-LV"/>
        </w:rPr>
        <w:t xml:space="preserve"> </w:t>
      </w:r>
      <w:r w:rsidRPr="006E77F2">
        <w:rPr>
          <w:rFonts w:ascii="Times New Roman" w:hAnsi="Times New Roman" w:cs="Times New Roman"/>
          <w:iCs/>
          <w:sz w:val="24"/>
          <w:szCs w:val="24"/>
          <w:lang w:val="lv-LV"/>
        </w:rPr>
        <w:t>vienošanā</w:t>
      </w:r>
      <w:r w:rsidR="00055699" w:rsidRPr="006E77F2">
        <w:rPr>
          <w:rFonts w:ascii="Times New Roman" w:hAnsi="Times New Roman" w:cs="Times New Roman"/>
          <w:iCs/>
          <w:sz w:val="24"/>
          <w:szCs w:val="24"/>
          <w:lang w:val="lv-LV"/>
        </w:rPr>
        <w:t xml:space="preserve">s ar </w:t>
      </w:r>
      <w:r w:rsidR="00F257A7" w:rsidRPr="006E77F2">
        <w:rPr>
          <w:rFonts w:ascii="Times New Roman" w:hAnsi="Times New Roman" w:cs="Times New Roman"/>
          <w:iCs/>
          <w:sz w:val="24"/>
          <w:szCs w:val="24"/>
          <w:lang w:val="lv-LV"/>
        </w:rPr>
        <w:t>Latvijas Universitāti (</w:t>
      </w:r>
      <w:r w:rsidR="00055699" w:rsidRPr="006E77F2">
        <w:rPr>
          <w:rFonts w:ascii="Times New Roman" w:hAnsi="Times New Roman" w:cs="Times New Roman"/>
          <w:iCs/>
          <w:sz w:val="24"/>
          <w:szCs w:val="24"/>
          <w:lang w:val="lv-LV"/>
        </w:rPr>
        <w:t>LU</w:t>
      </w:r>
      <w:r w:rsidR="00F257A7" w:rsidRPr="006E77F2">
        <w:rPr>
          <w:rFonts w:ascii="Times New Roman" w:hAnsi="Times New Roman" w:cs="Times New Roman"/>
          <w:iCs/>
          <w:sz w:val="24"/>
          <w:szCs w:val="24"/>
          <w:lang w:val="lv-LV"/>
        </w:rPr>
        <w:t>)</w:t>
      </w:r>
      <w:r w:rsidR="00055699" w:rsidRPr="006E77F2">
        <w:rPr>
          <w:rFonts w:ascii="Times New Roman" w:hAnsi="Times New Roman" w:cs="Times New Roman"/>
          <w:iCs/>
          <w:sz w:val="24"/>
          <w:szCs w:val="24"/>
          <w:lang w:val="lv-LV"/>
        </w:rPr>
        <w:t xml:space="preserve">, kas apliecina, </w:t>
      </w:r>
      <w:r w:rsidR="0051652F" w:rsidRPr="006E77F2">
        <w:rPr>
          <w:rFonts w:ascii="Times New Roman" w:hAnsi="Times New Roman" w:cs="Times New Roman"/>
          <w:iCs/>
          <w:sz w:val="24"/>
          <w:szCs w:val="24"/>
          <w:lang w:val="lv-LV"/>
        </w:rPr>
        <w:t>ka</w:t>
      </w:r>
      <w:r w:rsidR="008E7D1A" w:rsidRPr="006E77F2">
        <w:rPr>
          <w:rFonts w:ascii="Times New Roman" w:hAnsi="Times New Roman" w:cs="Times New Roman"/>
          <w:iCs/>
          <w:sz w:val="24"/>
          <w:szCs w:val="24"/>
          <w:lang w:val="lv-LV"/>
        </w:rPr>
        <w:t>,</w:t>
      </w:r>
      <w:r w:rsidR="0051652F" w:rsidRPr="006E77F2">
        <w:rPr>
          <w:rFonts w:ascii="Times New Roman" w:hAnsi="Times New Roman" w:cs="Times New Roman"/>
          <w:iCs/>
          <w:sz w:val="24"/>
          <w:szCs w:val="24"/>
          <w:lang w:val="lv-LV"/>
        </w:rPr>
        <w:t xml:space="preserve"> </w:t>
      </w:r>
      <w:r w:rsidR="00F257A7" w:rsidRPr="006E77F2">
        <w:rPr>
          <w:rFonts w:ascii="Times New Roman" w:hAnsi="Times New Roman" w:cs="Times New Roman"/>
          <w:sz w:val="24"/>
          <w:szCs w:val="24"/>
          <w:lang w:val="lv-LV"/>
        </w:rPr>
        <w:t>pamatojoties uz p</w:t>
      </w:r>
      <w:r w:rsidR="008E7D1A" w:rsidRPr="006E77F2">
        <w:rPr>
          <w:rFonts w:ascii="Times New Roman" w:hAnsi="Times New Roman" w:cs="Times New Roman"/>
          <w:sz w:val="24"/>
          <w:szCs w:val="24"/>
          <w:lang w:val="lv-LV"/>
        </w:rPr>
        <w:t>ušu sadarbību studiju un zinātniskās pētniecības jomā, gadījumā, ja tiek pārtraukta LU studiju virziena ”Informāciju tehnoloģijas, datortehnika, elektronika, telekomunikācijas, datorvadība un datorzinātne” doktora studiju programmas “Datorzinātnes un matemātika” (matemātika) (51460) īstenošana, DU apņemas nodrošināt studiju turpināšanas iespējas DU studiju virziena ,,Fizika, materiālzinātne, matemātika un statistika" doktora</w:t>
      </w:r>
      <w:r w:rsidR="008E7D1A" w:rsidRPr="006E77F2">
        <w:rPr>
          <w:rFonts w:ascii="Times New Roman" w:hAnsi="Times New Roman" w:cs="Times New Roman"/>
          <w:spacing w:val="6"/>
          <w:sz w:val="24"/>
          <w:szCs w:val="24"/>
          <w:lang w:val="lv-LV"/>
        </w:rPr>
        <w:t xml:space="preserve"> </w:t>
      </w:r>
      <w:r w:rsidR="008E7D1A" w:rsidRPr="006E77F2">
        <w:rPr>
          <w:rFonts w:ascii="Times New Roman" w:hAnsi="Times New Roman" w:cs="Times New Roman"/>
          <w:sz w:val="24"/>
          <w:szCs w:val="24"/>
          <w:lang w:val="lv-LV"/>
        </w:rPr>
        <w:t>studiju</w:t>
      </w:r>
      <w:r w:rsidR="008E7D1A" w:rsidRPr="006E77F2">
        <w:rPr>
          <w:rFonts w:ascii="Times New Roman" w:hAnsi="Times New Roman" w:cs="Times New Roman"/>
          <w:spacing w:val="17"/>
          <w:sz w:val="24"/>
          <w:szCs w:val="24"/>
          <w:lang w:val="lv-LV"/>
        </w:rPr>
        <w:t xml:space="preserve"> </w:t>
      </w:r>
      <w:r w:rsidR="008E7D1A" w:rsidRPr="006E77F2">
        <w:rPr>
          <w:rFonts w:ascii="Times New Roman" w:hAnsi="Times New Roman" w:cs="Times New Roman"/>
          <w:sz w:val="24"/>
          <w:szCs w:val="24"/>
          <w:lang w:val="lv-LV"/>
        </w:rPr>
        <w:t>programmā “Matemātika”</w:t>
      </w:r>
      <w:r w:rsidR="008E7D1A" w:rsidRPr="006E77F2">
        <w:rPr>
          <w:rFonts w:ascii="Times New Roman" w:hAnsi="Times New Roman" w:cs="Times New Roman"/>
          <w:i/>
          <w:spacing w:val="24"/>
          <w:sz w:val="24"/>
          <w:szCs w:val="24"/>
          <w:lang w:val="lv-LV"/>
        </w:rPr>
        <w:t xml:space="preserve"> </w:t>
      </w:r>
      <w:r w:rsidR="008E7D1A" w:rsidRPr="006E77F2">
        <w:rPr>
          <w:rFonts w:ascii="Times New Roman" w:hAnsi="Times New Roman" w:cs="Times New Roman"/>
          <w:sz w:val="24"/>
          <w:szCs w:val="24"/>
          <w:lang w:val="lv-LV"/>
        </w:rPr>
        <w:t>(51460) ,</w:t>
      </w:r>
      <w:r w:rsidR="008E7D1A" w:rsidRPr="006E77F2">
        <w:rPr>
          <w:rStyle w:val="dxebasesvrthemeaic"/>
          <w:rFonts w:ascii="Times New Roman" w:hAnsi="Times New Roman" w:cs="Times New Roman"/>
          <w:sz w:val="24"/>
          <w:szCs w:val="24"/>
          <w:lang w:val="lv-LV"/>
        </w:rPr>
        <w:t xml:space="preserve"> un otrādi – pārtraucot DU studiju programmas īstenošanu, tās studējošos uzņem minētajā LU studiju programmā. </w:t>
      </w:r>
      <w:r w:rsidR="008E7D1A" w:rsidRPr="006E77F2">
        <w:rPr>
          <w:rFonts w:ascii="Times New Roman" w:hAnsi="Times New Roman" w:cs="Times New Roman"/>
          <w:sz w:val="24"/>
          <w:szCs w:val="24"/>
          <w:lang w:val="lv-LV"/>
        </w:rPr>
        <w:t>Savukārt, ja tiek pārtraukta LU studiju virziena ”Dzīvās dabas zinātnes” doktora studiju programma ”Dabaszinātnes” 51421, DU apņemas nodrošināt studiju turpināšanas iespējas doktora</w:t>
      </w:r>
      <w:r w:rsidR="008E7D1A" w:rsidRPr="006E77F2">
        <w:rPr>
          <w:rFonts w:ascii="Times New Roman" w:hAnsi="Times New Roman" w:cs="Times New Roman"/>
          <w:spacing w:val="6"/>
          <w:sz w:val="24"/>
          <w:szCs w:val="24"/>
          <w:lang w:val="lv-LV"/>
        </w:rPr>
        <w:t xml:space="preserve"> </w:t>
      </w:r>
      <w:r w:rsidR="008E7D1A" w:rsidRPr="006E77F2">
        <w:rPr>
          <w:rFonts w:ascii="Times New Roman" w:hAnsi="Times New Roman" w:cs="Times New Roman"/>
          <w:sz w:val="24"/>
          <w:szCs w:val="24"/>
          <w:lang w:val="lv-LV"/>
        </w:rPr>
        <w:t>studiju</w:t>
      </w:r>
      <w:r w:rsidR="008E7D1A" w:rsidRPr="006E77F2">
        <w:rPr>
          <w:rFonts w:ascii="Times New Roman" w:hAnsi="Times New Roman" w:cs="Times New Roman"/>
          <w:spacing w:val="14"/>
          <w:sz w:val="24"/>
          <w:szCs w:val="24"/>
          <w:lang w:val="lv-LV"/>
        </w:rPr>
        <w:t xml:space="preserve"> </w:t>
      </w:r>
      <w:r w:rsidR="008E7D1A" w:rsidRPr="006E77F2">
        <w:rPr>
          <w:rFonts w:ascii="Times New Roman" w:hAnsi="Times New Roman" w:cs="Times New Roman"/>
          <w:sz w:val="24"/>
          <w:szCs w:val="24"/>
          <w:lang w:val="lv-LV"/>
        </w:rPr>
        <w:t>programmā</w:t>
      </w:r>
      <w:r w:rsidR="008E7D1A" w:rsidRPr="006E77F2">
        <w:rPr>
          <w:rFonts w:ascii="Times New Roman" w:hAnsi="Times New Roman" w:cs="Times New Roman"/>
          <w:spacing w:val="17"/>
          <w:sz w:val="24"/>
          <w:szCs w:val="24"/>
          <w:lang w:val="lv-LV"/>
        </w:rPr>
        <w:t xml:space="preserve"> </w:t>
      </w:r>
      <w:r w:rsidR="008E7D1A" w:rsidRPr="006E77F2">
        <w:rPr>
          <w:rFonts w:ascii="Times New Roman" w:hAnsi="Times New Roman" w:cs="Times New Roman"/>
          <w:i/>
          <w:sz w:val="24"/>
          <w:szCs w:val="24"/>
          <w:lang w:val="lv-LV"/>
        </w:rPr>
        <w:t>Cietvielu fizika</w:t>
      </w:r>
      <w:r w:rsidR="008E7D1A" w:rsidRPr="006E77F2">
        <w:rPr>
          <w:rFonts w:ascii="Times New Roman" w:hAnsi="Times New Roman" w:cs="Times New Roman"/>
          <w:i/>
          <w:spacing w:val="24"/>
          <w:sz w:val="24"/>
          <w:szCs w:val="24"/>
          <w:lang w:val="lv-LV"/>
        </w:rPr>
        <w:t xml:space="preserve"> </w:t>
      </w:r>
      <w:r w:rsidR="008E7D1A" w:rsidRPr="006E77F2">
        <w:rPr>
          <w:rFonts w:ascii="Times New Roman" w:hAnsi="Times New Roman" w:cs="Times New Roman"/>
          <w:sz w:val="24"/>
          <w:szCs w:val="24"/>
          <w:lang w:val="lv-LV"/>
        </w:rPr>
        <w:t>(51443)</w:t>
      </w:r>
      <w:r w:rsidR="008E7D1A" w:rsidRPr="006E77F2">
        <w:rPr>
          <w:rStyle w:val="dxebasesvrthemeaic"/>
          <w:rFonts w:ascii="Times New Roman" w:hAnsi="Times New Roman" w:cs="Times New Roman"/>
          <w:sz w:val="24"/>
          <w:szCs w:val="24"/>
          <w:lang w:val="lv-LV"/>
        </w:rPr>
        <w:t>, un otrādi – pārtraucot DU studiju programmas īstenošanu, tās studējošos uzņem minētajā LU studiju programmā.</w:t>
      </w:r>
      <w:r w:rsidR="002E1593" w:rsidRPr="006E77F2">
        <w:rPr>
          <w:rStyle w:val="dxebasesvrthemeaic"/>
          <w:rFonts w:ascii="Times New Roman" w:hAnsi="Times New Roman" w:cs="Times New Roman"/>
          <w:sz w:val="24"/>
          <w:szCs w:val="24"/>
          <w:lang w:val="lv-LV"/>
        </w:rPr>
        <w:t xml:space="preserve"> </w:t>
      </w:r>
    </w:p>
    <w:p w14:paraId="754AD227" w14:textId="6DC03676" w:rsidR="008E7D1A" w:rsidRPr="006E77F2" w:rsidRDefault="002E1593" w:rsidP="00E44014">
      <w:pPr>
        <w:pStyle w:val="HTMLPreformatted"/>
        <w:jc w:val="both"/>
        <w:rPr>
          <w:rStyle w:val="dxebasesvrthemeaic"/>
          <w:rFonts w:ascii="Times New Roman" w:hAnsi="Times New Roman" w:cs="Times New Roman"/>
          <w:sz w:val="24"/>
          <w:szCs w:val="24"/>
          <w:lang w:val="lv-LV"/>
        </w:rPr>
      </w:pPr>
      <w:r w:rsidRPr="006E77F2">
        <w:rPr>
          <w:rFonts w:ascii="Times New Roman" w:hAnsi="Times New Roman" w:cs="Times New Roman"/>
          <w:iCs/>
          <w:sz w:val="24"/>
          <w:szCs w:val="24"/>
          <w:lang w:val="lv-LV"/>
        </w:rPr>
        <w:t xml:space="preserve">DU un LU ir </w:t>
      </w:r>
      <w:r w:rsidR="0043062C" w:rsidRPr="006E77F2">
        <w:rPr>
          <w:rFonts w:ascii="Times New Roman" w:hAnsi="Times New Roman" w:cs="Times New Roman"/>
          <w:iCs/>
          <w:sz w:val="24"/>
          <w:szCs w:val="24"/>
          <w:lang w:val="lv-LV"/>
        </w:rPr>
        <w:t xml:space="preserve">noslēgta vienošanās </w:t>
      </w:r>
      <w:r w:rsidRPr="006E77F2">
        <w:rPr>
          <w:rFonts w:ascii="Times New Roman" w:hAnsi="Times New Roman" w:cs="Times New Roman"/>
          <w:iCs/>
          <w:sz w:val="24"/>
          <w:szCs w:val="24"/>
          <w:lang w:val="lv-LV"/>
        </w:rPr>
        <w:t xml:space="preserve">ar </w:t>
      </w:r>
      <w:r w:rsidRPr="006E77F2">
        <w:rPr>
          <w:rFonts w:ascii="Times New Roman" w:eastAsia="Trebuchet MS" w:hAnsi="Times New Roman" w:cs="Times New Roman"/>
          <w:bCs/>
          <w:sz w:val="24"/>
          <w:szCs w:val="24"/>
          <w:lang w:val="lv-LV"/>
        </w:rPr>
        <w:t>Rīgas Tehnisko universitāti</w:t>
      </w:r>
      <w:r w:rsidR="0043062C" w:rsidRPr="006E77F2">
        <w:rPr>
          <w:rFonts w:ascii="Times New Roman" w:eastAsia="Trebuchet MS" w:hAnsi="Times New Roman" w:cs="Times New Roman"/>
          <w:bCs/>
          <w:sz w:val="24"/>
          <w:szCs w:val="24"/>
          <w:lang w:val="lv-LV"/>
        </w:rPr>
        <w:t xml:space="preserve"> (RTU)</w:t>
      </w:r>
      <w:r w:rsidRPr="006E77F2">
        <w:rPr>
          <w:rFonts w:ascii="Times New Roman" w:hAnsi="Times New Roman" w:cs="Times New Roman"/>
          <w:iCs/>
          <w:sz w:val="24"/>
          <w:szCs w:val="24"/>
          <w:lang w:val="lv-LV"/>
        </w:rPr>
        <w:t>, kas apliecina</w:t>
      </w:r>
      <w:r w:rsidRPr="006E77F2">
        <w:rPr>
          <w:rFonts w:ascii="Times New Roman" w:hAnsi="Times New Roman" w:cs="Times New Roman"/>
          <w:sz w:val="24"/>
          <w:szCs w:val="24"/>
          <w:lang w:val="lv-LV"/>
        </w:rPr>
        <w:t xml:space="preserve">, ja tiek pārtraukta </w:t>
      </w:r>
      <w:r w:rsidRPr="006E77F2">
        <w:rPr>
          <w:rFonts w:ascii="Times New Roman" w:hAnsi="Times New Roman" w:cs="Times New Roman"/>
          <w:iCs/>
          <w:sz w:val="24"/>
          <w:szCs w:val="24"/>
          <w:lang w:val="lv-LV"/>
        </w:rPr>
        <w:t xml:space="preserve">DU un </w:t>
      </w:r>
      <w:r w:rsidRPr="006E77F2">
        <w:rPr>
          <w:rFonts w:ascii="Times New Roman" w:hAnsi="Times New Roman" w:cs="Times New Roman"/>
          <w:sz w:val="24"/>
          <w:szCs w:val="24"/>
          <w:lang w:val="lv-LV"/>
        </w:rPr>
        <w:t xml:space="preserve">LU studiju virziena “Fizika, materiālzinātne, matemātika un statistika”, </w:t>
      </w:r>
      <w:r w:rsidR="00F257A7" w:rsidRPr="006E77F2">
        <w:rPr>
          <w:rFonts w:ascii="Times New Roman" w:hAnsi="Times New Roman" w:cs="Times New Roman"/>
          <w:sz w:val="24"/>
          <w:szCs w:val="24"/>
          <w:lang w:val="lv-LV"/>
        </w:rPr>
        <w:t xml:space="preserve">kopīgās akadēmiskā maģistra studiju programmas “Fizika” īstenošana, </w:t>
      </w:r>
      <w:r w:rsidR="0043062C" w:rsidRPr="006E77F2">
        <w:rPr>
          <w:rFonts w:ascii="Times New Roman" w:hAnsi="Times New Roman" w:cs="Times New Roman"/>
          <w:sz w:val="24"/>
          <w:szCs w:val="24"/>
          <w:lang w:val="lv-LV"/>
        </w:rPr>
        <w:t>RT</w:t>
      </w:r>
      <w:r w:rsidRPr="006E77F2">
        <w:rPr>
          <w:rFonts w:ascii="Times New Roman" w:hAnsi="Times New Roman" w:cs="Times New Roman"/>
          <w:sz w:val="24"/>
          <w:szCs w:val="24"/>
          <w:lang w:val="lv-LV"/>
        </w:rPr>
        <w:t>U apņemas nodrošināt studiju turpināšanas iespējas viņu studiju programmā “Medicīnas inženierija un fizika” (47526).</w:t>
      </w:r>
      <w:r w:rsidR="0043062C" w:rsidRPr="006E77F2">
        <w:rPr>
          <w:rFonts w:ascii="Times New Roman" w:hAnsi="Times New Roman" w:cs="Times New Roman"/>
          <w:sz w:val="24"/>
          <w:szCs w:val="24"/>
          <w:lang w:val="lv-LV"/>
        </w:rPr>
        <w:t xml:space="preserve"> </w:t>
      </w:r>
    </w:p>
    <w:p w14:paraId="35F4A709" w14:textId="77777777" w:rsidR="00055699" w:rsidRPr="006E77F2" w:rsidRDefault="00055699" w:rsidP="00055699">
      <w:pPr>
        <w:jc w:val="both"/>
        <w:rPr>
          <w:rFonts w:ascii="Times New Roman" w:hAnsi="Times New Roman" w:cs="Times New Roman"/>
          <w:iCs/>
        </w:rPr>
      </w:pPr>
    </w:p>
    <w:p w14:paraId="1E05C2AD" w14:textId="70313C20" w:rsidR="00055699" w:rsidRPr="006E77F2" w:rsidRDefault="00055699" w:rsidP="00055699">
      <w:pPr>
        <w:pStyle w:val="ListParagraph"/>
        <w:numPr>
          <w:ilvl w:val="2"/>
          <w:numId w:val="1"/>
        </w:numPr>
        <w:ind w:left="709" w:hanging="709"/>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Studējošo sasniegumu vērtēšanā izmantoto metožu un procedūru novērtējums, principi, kā tās tiek izvēlētas, kā tiek analizēta novērtēšanas metožu un procedūru atbilstība studiju programmu mērķu sasniegšanai un studējošo vajadzībām. </w:t>
      </w:r>
    </w:p>
    <w:p w14:paraId="5E0A31D9" w14:textId="75AC6C4D"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Saskaņā ar 2015. gadā pieņemtajiem Standartiem un vadlīnijām kvalitātes nodrošināšanai Eiropas augstākās izglītības telpā (1.3. standarts) augstskolām jānodrošina, ka studiju programmas tiek īstenotas tā, lai iedrošinātu studentus aktīvi iesaistīties studiju procesa veidošanā, un ka studentu sekmju vērtēšana atbilst šai pieejai. Vērtēšana studiju virziena </w:t>
      </w:r>
      <w:r w:rsidR="0043062C" w:rsidRPr="006E77F2">
        <w:rPr>
          <w:rFonts w:ascii="Times New Roman" w:hAnsi="Times New Roman" w:cs="Times New Roman"/>
          <w:sz w:val="24"/>
          <w:szCs w:val="24"/>
        </w:rPr>
        <w:t xml:space="preserve">,,Fizika, materiālzinātne, matemātika un statistika" </w:t>
      </w:r>
      <w:r w:rsidRPr="006E77F2">
        <w:rPr>
          <w:rFonts w:ascii="Times New Roman" w:hAnsi="Times New Roman" w:cs="Times New Roman"/>
          <w:sz w:val="24"/>
          <w:szCs w:val="24"/>
        </w:rPr>
        <w:t>studiju programmās tiek veikta, balstoties uz šādiem principiem:</w:t>
      </w:r>
    </w:p>
    <w:p w14:paraId="48274B37" w14:textId="77777777" w:rsidR="00055699" w:rsidRPr="006E77F2" w:rsidRDefault="00055699" w:rsidP="00882AC2">
      <w:pPr>
        <w:pStyle w:val="ListParagraph"/>
        <w:numPr>
          <w:ilvl w:val="0"/>
          <w:numId w:val="14"/>
        </w:numPr>
        <w:jc w:val="both"/>
        <w:rPr>
          <w:rFonts w:ascii="Times New Roman" w:hAnsi="Times New Roman" w:cs="Times New Roman"/>
          <w:sz w:val="24"/>
          <w:szCs w:val="24"/>
        </w:rPr>
      </w:pPr>
      <w:r w:rsidRPr="006E77F2">
        <w:rPr>
          <w:rFonts w:ascii="Times New Roman" w:hAnsi="Times New Roman" w:cs="Times New Roman"/>
          <w:sz w:val="24"/>
          <w:szCs w:val="24"/>
        </w:rPr>
        <w:t>vērtēšanas kritēriji ir skaidri un saprotami, ir iepriekš publiskoti un pieejami;</w:t>
      </w:r>
    </w:p>
    <w:p w14:paraId="267D60B6" w14:textId="77777777" w:rsidR="00055699" w:rsidRPr="006E77F2" w:rsidRDefault="00055699" w:rsidP="00882AC2">
      <w:pPr>
        <w:pStyle w:val="ListParagraph"/>
        <w:numPr>
          <w:ilvl w:val="0"/>
          <w:numId w:val="14"/>
        </w:numPr>
        <w:jc w:val="both"/>
        <w:rPr>
          <w:rFonts w:ascii="Times New Roman" w:hAnsi="Times New Roman" w:cs="Times New Roman"/>
          <w:sz w:val="24"/>
          <w:szCs w:val="24"/>
        </w:rPr>
      </w:pPr>
      <w:r w:rsidRPr="006E77F2">
        <w:rPr>
          <w:rFonts w:ascii="Times New Roman" w:hAnsi="Times New Roman" w:cs="Times New Roman"/>
          <w:sz w:val="24"/>
          <w:szCs w:val="24"/>
        </w:rPr>
        <w:t>vērtētāji pārzina pārbaudes un eksaminācijas metodes;</w:t>
      </w:r>
    </w:p>
    <w:p w14:paraId="32F3F6E4" w14:textId="77777777" w:rsidR="00055699" w:rsidRPr="006E77F2" w:rsidRDefault="00055699" w:rsidP="00882AC2">
      <w:pPr>
        <w:pStyle w:val="ListParagraph"/>
        <w:numPr>
          <w:ilvl w:val="0"/>
          <w:numId w:val="14"/>
        </w:numPr>
        <w:jc w:val="both"/>
        <w:rPr>
          <w:rFonts w:ascii="Times New Roman" w:hAnsi="Times New Roman" w:cs="Times New Roman"/>
          <w:sz w:val="24"/>
          <w:szCs w:val="24"/>
        </w:rPr>
      </w:pPr>
      <w:r w:rsidRPr="006E77F2">
        <w:rPr>
          <w:rFonts w:ascii="Times New Roman" w:hAnsi="Times New Roman" w:cs="Times New Roman"/>
          <w:sz w:val="24"/>
          <w:szCs w:val="24"/>
        </w:rPr>
        <w:t xml:space="preserve">vērtēšana sniedz studējošajiem iespēju parādīt, kādā mērā tie ir sasnieguši sagaidāmos mācīšanās rezultātus; </w:t>
      </w:r>
    </w:p>
    <w:p w14:paraId="54535B53" w14:textId="77777777" w:rsidR="00055699" w:rsidRPr="006E77F2" w:rsidRDefault="00055699" w:rsidP="00882AC2">
      <w:pPr>
        <w:pStyle w:val="ListParagraph"/>
        <w:numPr>
          <w:ilvl w:val="0"/>
          <w:numId w:val="14"/>
        </w:numPr>
        <w:jc w:val="both"/>
        <w:rPr>
          <w:rFonts w:ascii="Times New Roman" w:hAnsi="Times New Roman" w:cs="Times New Roman"/>
          <w:sz w:val="24"/>
          <w:szCs w:val="24"/>
        </w:rPr>
      </w:pPr>
      <w:r w:rsidRPr="006E77F2">
        <w:rPr>
          <w:rFonts w:ascii="Times New Roman" w:hAnsi="Times New Roman" w:cs="Times New Roman"/>
          <w:sz w:val="24"/>
          <w:szCs w:val="24"/>
        </w:rPr>
        <w:t>studējošie saņem atgriezenisko saiti, kura, ja nepieciešams, sniedz padomus saistībā ar mācīšanās procesu;</w:t>
      </w:r>
    </w:p>
    <w:p w14:paraId="1CE35878" w14:textId="77777777" w:rsidR="00055699" w:rsidRPr="006E77F2" w:rsidRDefault="00055699" w:rsidP="00882AC2">
      <w:pPr>
        <w:pStyle w:val="ListParagraph"/>
        <w:numPr>
          <w:ilvl w:val="0"/>
          <w:numId w:val="14"/>
        </w:numPr>
        <w:jc w:val="both"/>
        <w:rPr>
          <w:rFonts w:ascii="Times New Roman" w:hAnsi="Times New Roman" w:cs="Times New Roman"/>
          <w:sz w:val="24"/>
          <w:szCs w:val="24"/>
        </w:rPr>
      </w:pPr>
      <w:r w:rsidRPr="006E77F2">
        <w:rPr>
          <w:rFonts w:ascii="Times New Roman" w:hAnsi="Times New Roman" w:cs="Times New Roman"/>
          <w:sz w:val="24"/>
          <w:szCs w:val="24"/>
        </w:rPr>
        <w:t>vērtēšana ir konsekventa, taisnīga, piemērota visiem studējošiem un tiek īstenota saskaņā ar likumdošanu un apstiprinātām procedūrām;</w:t>
      </w:r>
    </w:p>
    <w:p w14:paraId="0CA6A958" w14:textId="77777777" w:rsidR="00F14659" w:rsidRPr="006E77F2" w:rsidRDefault="00055699" w:rsidP="00882AC2">
      <w:pPr>
        <w:pStyle w:val="ListParagraph"/>
        <w:numPr>
          <w:ilvl w:val="0"/>
          <w:numId w:val="14"/>
        </w:numPr>
        <w:jc w:val="both"/>
        <w:rPr>
          <w:rFonts w:ascii="Times New Roman" w:eastAsia="Times New Roman" w:hAnsi="Times New Roman" w:cs="Times New Roman"/>
          <w:sz w:val="24"/>
          <w:szCs w:val="24"/>
        </w:rPr>
      </w:pPr>
      <w:r w:rsidRPr="006E77F2">
        <w:rPr>
          <w:rFonts w:ascii="Times New Roman" w:hAnsi="Times New Roman" w:cs="Times New Roman"/>
          <w:sz w:val="24"/>
          <w:szCs w:val="24"/>
        </w:rPr>
        <w:t>darbojas procedūra studējošo apelāciju izskatīšanai.</w:t>
      </w:r>
    </w:p>
    <w:p w14:paraId="3585915E" w14:textId="77777777" w:rsidR="00F14659" w:rsidRPr="006E77F2" w:rsidRDefault="00F14659" w:rsidP="00F14659">
      <w:pPr>
        <w:jc w:val="both"/>
        <w:rPr>
          <w:rFonts w:ascii="Times New Roman" w:hAnsi="Times New Roman" w:cs="Times New Roman"/>
          <w:sz w:val="24"/>
          <w:szCs w:val="24"/>
        </w:rPr>
      </w:pPr>
    </w:p>
    <w:p w14:paraId="7CB9D80A" w14:textId="2C89977E" w:rsidR="00055699" w:rsidRPr="006E77F2" w:rsidRDefault="00055699" w:rsidP="00F14659">
      <w:pPr>
        <w:jc w:val="both"/>
        <w:rPr>
          <w:rFonts w:ascii="Times New Roman" w:eastAsia="Times New Roman" w:hAnsi="Times New Roman" w:cs="Times New Roman"/>
          <w:sz w:val="24"/>
          <w:szCs w:val="24"/>
        </w:rPr>
      </w:pPr>
      <w:r w:rsidRPr="006E77F2">
        <w:rPr>
          <w:rFonts w:ascii="Times New Roman" w:hAnsi="Times New Roman" w:cs="Times New Roman"/>
          <w:sz w:val="24"/>
          <w:szCs w:val="24"/>
        </w:rPr>
        <w:t>Atkarībā no mācību formas un metodēm docētājs izvēlas vērtēšanas formas un kritērijus</w:t>
      </w:r>
      <w:r w:rsidR="0039518E" w:rsidRPr="006E77F2">
        <w:rPr>
          <w:rFonts w:ascii="Times New Roman" w:hAnsi="Times New Roman" w:cs="Times New Roman"/>
          <w:sz w:val="24"/>
          <w:szCs w:val="24"/>
        </w:rPr>
        <w:t>. S</w:t>
      </w:r>
      <w:r w:rsidRPr="006E77F2">
        <w:rPr>
          <w:rFonts w:ascii="Times New Roman" w:hAnsi="Times New Roman" w:cs="Times New Roman"/>
          <w:sz w:val="24"/>
          <w:szCs w:val="24"/>
        </w:rPr>
        <w:t>tudiju</w:t>
      </w:r>
      <w:r w:rsidR="00B61258" w:rsidRPr="006E77F2">
        <w:rPr>
          <w:rFonts w:ascii="Times New Roman" w:hAnsi="Times New Roman" w:cs="Times New Roman"/>
          <w:sz w:val="24"/>
          <w:szCs w:val="24"/>
        </w:rPr>
        <w:t xml:space="preserve"> kursu saniedzamie</w:t>
      </w:r>
      <w:r w:rsidRPr="006E77F2">
        <w:rPr>
          <w:rFonts w:ascii="Times New Roman" w:hAnsi="Times New Roman" w:cs="Times New Roman"/>
          <w:sz w:val="24"/>
          <w:szCs w:val="24"/>
        </w:rPr>
        <w:t xml:space="preserve"> rezultā</w:t>
      </w:r>
      <w:r w:rsidR="00713A73" w:rsidRPr="006E77F2">
        <w:rPr>
          <w:rFonts w:ascii="Times New Roman" w:hAnsi="Times New Roman" w:cs="Times New Roman"/>
          <w:sz w:val="24"/>
          <w:szCs w:val="24"/>
        </w:rPr>
        <w:t>ti</w:t>
      </w:r>
      <w:r w:rsidRPr="006E77F2">
        <w:rPr>
          <w:rFonts w:ascii="Times New Roman" w:hAnsi="Times New Roman" w:cs="Times New Roman"/>
          <w:sz w:val="24"/>
          <w:szCs w:val="24"/>
        </w:rPr>
        <w:t xml:space="preserve"> pieprasa no studējošā demonstrēt </w:t>
      </w:r>
      <w:r w:rsidR="00713A73" w:rsidRPr="006E77F2">
        <w:rPr>
          <w:rFonts w:ascii="Times New Roman" w:hAnsi="Times New Roman" w:cs="Times New Roman"/>
          <w:sz w:val="24"/>
          <w:szCs w:val="24"/>
        </w:rPr>
        <w:t xml:space="preserve">ne tikai </w:t>
      </w:r>
      <w:r w:rsidRPr="006E77F2">
        <w:rPr>
          <w:rFonts w:ascii="Times New Roman" w:hAnsi="Times New Roman" w:cs="Times New Roman"/>
          <w:sz w:val="24"/>
          <w:szCs w:val="24"/>
        </w:rPr>
        <w:t xml:space="preserve">zināšanas, bet arī </w:t>
      </w:r>
      <w:r w:rsidR="00596265" w:rsidRPr="006E77F2">
        <w:rPr>
          <w:rFonts w:ascii="Times New Roman" w:hAnsi="Times New Roman" w:cs="Times New Roman"/>
          <w:sz w:val="24"/>
          <w:szCs w:val="24"/>
        </w:rPr>
        <w:t>prasmes un kompetenci.</w:t>
      </w:r>
      <w:r w:rsidR="00713A73" w:rsidRPr="006E77F2">
        <w:rPr>
          <w:rFonts w:ascii="Times New Roman" w:hAnsi="Times New Roman" w:cs="Times New Roman"/>
          <w:sz w:val="24"/>
          <w:szCs w:val="24"/>
        </w:rPr>
        <w:t xml:space="preserve"> </w:t>
      </w:r>
      <w:r w:rsidR="00596265" w:rsidRPr="006E77F2">
        <w:rPr>
          <w:rFonts w:ascii="Times New Roman" w:hAnsi="Times New Roman" w:cs="Times New Roman"/>
          <w:sz w:val="24"/>
          <w:szCs w:val="24"/>
        </w:rPr>
        <w:t xml:space="preserve">Kā jau eksaktajās zinātnēs, </w:t>
      </w:r>
      <w:r w:rsidRPr="006E77F2">
        <w:rPr>
          <w:rFonts w:ascii="Times New Roman" w:hAnsi="Times New Roman" w:cs="Times New Roman"/>
          <w:sz w:val="24"/>
          <w:szCs w:val="24"/>
        </w:rPr>
        <w:t xml:space="preserve">nozīmīga loma ir </w:t>
      </w:r>
      <w:r w:rsidR="00596265" w:rsidRPr="006E77F2">
        <w:rPr>
          <w:rFonts w:ascii="Times New Roman" w:hAnsi="Times New Roman" w:cs="Times New Roman"/>
          <w:sz w:val="24"/>
          <w:szCs w:val="24"/>
        </w:rPr>
        <w:t xml:space="preserve">semināriem, </w:t>
      </w:r>
      <w:r w:rsidR="00713A73" w:rsidRPr="006E77F2">
        <w:rPr>
          <w:rFonts w:ascii="Times New Roman" w:hAnsi="Times New Roman" w:cs="Times New Roman"/>
          <w:sz w:val="24"/>
          <w:szCs w:val="24"/>
        </w:rPr>
        <w:t>laboratorijas darbiem,</w:t>
      </w:r>
      <w:r w:rsidR="0043062C" w:rsidRPr="006E77F2">
        <w:rPr>
          <w:rFonts w:ascii="Times New Roman" w:hAnsi="Times New Roman" w:cs="Times New Roman"/>
          <w:sz w:val="24"/>
          <w:szCs w:val="24"/>
        </w:rPr>
        <w:t xml:space="preserve"> </w:t>
      </w:r>
      <w:r w:rsidR="00402323" w:rsidRPr="006E77F2">
        <w:rPr>
          <w:rFonts w:ascii="Times New Roman" w:hAnsi="Times New Roman" w:cs="Times New Roman"/>
          <w:sz w:val="24"/>
          <w:szCs w:val="24"/>
        </w:rPr>
        <w:t>kā</w:t>
      </w:r>
      <w:r w:rsidR="00596265" w:rsidRPr="006E77F2">
        <w:rPr>
          <w:rFonts w:ascii="Times New Roman" w:hAnsi="Times New Roman" w:cs="Times New Roman"/>
          <w:sz w:val="24"/>
          <w:szCs w:val="24"/>
        </w:rPr>
        <w:t xml:space="preserve"> arī</w:t>
      </w:r>
      <w:r w:rsidRPr="006E77F2">
        <w:rPr>
          <w:rFonts w:ascii="Times New Roman" w:hAnsi="Times New Roman" w:cs="Times New Roman"/>
          <w:sz w:val="24"/>
          <w:szCs w:val="24"/>
        </w:rPr>
        <w:t xml:space="preserve"> p</w:t>
      </w:r>
      <w:r w:rsidR="00596265" w:rsidRPr="006E77F2">
        <w:rPr>
          <w:rFonts w:ascii="Times New Roman" w:hAnsi="Times New Roman" w:cs="Times New Roman"/>
          <w:sz w:val="24"/>
          <w:szCs w:val="24"/>
        </w:rPr>
        <w:t>atstāvīgajam darba</w:t>
      </w:r>
      <w:r w:rsidR="00402323" w:rsidRPr="006E77F2">
        <w:rPr>
          <w:rFonts w:ascii="Times New Roman" w:hAnsi="Times New Roman" w:cs="Times New Roman"/>
          <w:sz w:val="24"/>
          <w:szCs w:val="24"/>
        </w:rPr>
        <w:t xml:space="preserve">m. Praktisko prasmju un kompetenču apgūšanas </w:t>
      </w:r>
      <w:r w:rsidR="00580BD9" w:rsidRPr="006E77F2">
        <w:rPr>
          <w:rFonts w:ascii="Times New Roman" w:hAnsi="Times New Roman" w:cs="Times New Roman"/>
          <w:sz w:val="24"/>
          <w:szCs w:val="24"/>
        </w:rPr>
        <w:t>laikā</w:t>
      </w:r>
      <w:r w:rsidR="00402323" w:rsidRPr="006E77F2">
        <w:rPr>
          <w:rFonts w:ascii="Times New Roman" w:hAnsi="Times New Roman" w:cs="Times New Roman"/>
          <w:sz w:val="24"/>
          <w:szCs w:val="24"/>
        </w:rPr>
        <w:t xml:space="preserve"> </w:t>
      </w:r>
      <w:r w:rsidR="00580BD9" w:rsidRPr="006E77F2">
        <w:rPr>
          <w:rFonts w:ascii="Times New Roman" w:hAnsi="Times New Roman" w:cs="Times New Roman"/>
          <w:sz w:val="24"/>
          <w:szCs w:val="24"/>
        </w:rPr>
        <w:t>tiek lietot</w:t>
      </w:r>
      <w:r w:rsidR="00402323" w:rsidRPr="006E77F2">
        <w:rPr>
          <w:rFonts w:ascii="Times New Roman" w:hAnsi="Times New Roman" w:cs="Times New Roman"/>
          <w:sz w:val="24"/>
          <w:szCs w:val="24"/>
        </w:rPr>
        <w:t xml:space="preserve">a </w:t>
      </w:r>
      <w:r w:rsidR="00580BD9" w:rsidRPr="006E77F2">
        <w:rPr>
          <w:rFonts w:ascii="Times New Roman" w:hAnsi="Times New Roman" w:cs="Times New Roman"/>
          <w:sz w:val="24"/>
          <w:szCs w:val="24"/>
        </w:rPr>
        <w:t xml:space="preserve">formatīvā vērtēšana, ko īsteno docētājs un studējošais ciešā partnerībā. Tāpat tiek </w:t>
      </w:r>
      <w:r w:rsidR="00402323" w:rsidRPr="006E77F2">
        <w:rPr>
          <w:rFonts w:ascii="Times New Roman" w:hAnsi="Times New Roman" w:cs="Times New Roman"/>
          <w:sz w:val="24"/>
          <w:szCs w:val="24"/>
        </w:rPr>
        <w:t xml:space="preserve">pievērsta </w:t>
      </w:r>
      <w:r w:rsidR="00580BD9" w:rsidRPr="006E77F2">
        <w:rPr>
          <w:rFonts w:ascii="Times New Roman" w:hAnsi="Times New Roman" w:cs="Times New Roman"/>
          <w:sz w:val="24"/>
          <w:szCs w:val="24"/>
        </w:rPr>
        <w:t xml:space="preserve">uzmanība </w:t>
      </w:r>
      <w:r w:rsidR="00984850" w:rsidRPr="006E77F2">
        <w:rPr>
          <w:rFonts w:ascii="Times New Roman" w:hAnsi="Times New Roman" w:cs="Times New Roman"/>
          <w:sz w:val="24"/>
          <w:szCs w:val="24"/>
        </w:rPr>
        <w:t>refleksijai- sava darba pašnovērtēšanai</w:t>
      </w:r>
      <w:r w:rsidR="00580BD9" w:rsidRPr="006E77F2">
        <w:rPr>
          <w:rFonts w:ascii="Times New Roman" w:hAnsi="Times New Roman" w:cs="Times New Roman"/>
          <w:sz w:val="24"/>
          <w:szCs w:val="24"/>
        </w:rPr>
        <w:t>. Atgriezeniskā saite, kas ir formatīvās vēr</w:t>
      </w:r>
      <w:r w:rsidR="0059649F" w:rsidRPr="006E77F2">
        <w:rPr>
          <w:rFonts w:ascii="Times New Roman" w:hAnsi="Times New Roman" w:cs="Times New Roman"/>
          <w:sz w:val="24"/>
          <w:szCs w:val="24"/>
        </w:rPr>
        <w:t>tēšanas svarīgākā daļa, parasti</w:t>
      </w:r>
      <w:r w:rsidR="00580BD9" w:rsidRPr="006E77F2">
        <w:rPr>
          <w:rFonts w:ascii="Times New Roman" w:hAnsi="Times New Roman" w:cs="Times New Roman"/>
          <w:sz w:val="24"/>
          <w:szCs w:val="24"/>
        </w:rPr>
        <w:t xml:space="preserve"> ir mutiski vai rakstiski komentāri. </w:t>
      </w:r>
      <w:r w:rsidR="00D33D46" w:rsidRPr="006E77F2">
        <w:rPr>
          <w:rFonts w:ascii="Times New Roman" w:hAnsi="Times New Roman" w:cs="Times New Roman"/>
          <w:sz w:val="24"/>
          <w:szCs w:val="24"/>
        </w:rPr>
        <w:t>F</w:t>
      </w:r>
      <w:r w:rsidRPr="006E77F2">
        <w:rPr>
          <w:rFonts w:ascii="Times New Roman" w:hAnsi="Times New Roman" w:cs="Times New Roman"/>
          <w:sz w:val="24"/>
          <w:szCs w:val="24"/>
        </w:rPr>
        <w:t xml:space="preserve">ormatīvās </w:t>
      </w:r>
      <w:r w:rsidRPr="006E77F2">
        <w:rPr>
          <w:rFonts w:ascii="Times New Roman" w:hAnsi="Times New Roman" w:cs="Times New Roman"/>
          <w:sz w:val="24"/>
          <w:szCs w:val="24"/>
        </w:rPr>
        <w:lastRenderedPageBreak/>
        <w:t xml:space="preserve">vērtēšanas ietvaros studējošie izprot pieļautās kļūdas </w:t>
      </w:r>
      <w:r w:rsidR="00D33D46" w:rsidRPr="006E77F2">
        <w:rPr>
          <w:rFonts w:ascii="Times New Roman" w:hAnsi="Times New Roman" w:cs="Times New Roman"/>
          <w:sz w:val="24"/>
          <w:szCs w:val="24"/>
        </w:rPr>
        <w:t>vai saņem apstiprinājumu, ka kļūdu nav,</w:t>
      </w:r>
      <w:r w:rsidR="00D33D46" w:rsidRPr="006E77F2">
        <w:rPr>
          <w:rFonts w:ascii="Times New Roman" w:hAnsi="Times New Roman" w:cs="Times New Roman"/>
          <w:bCs/>
          <w:sz w:val="24"/>
          <w:szCs w:val="24"/>
        </w:rPr>
        <w:t xml:space="preserve"> lai pieņemtu lēmumu turpmākajiem mācību procesa soļiem. </w:t>
      </w:r>
      <w:r w:rsidR="00D33D46" w:rsidRPr="006E77F2">
        <w:rPr>
          <w:rFonts w:ascii="Times New Roman" w:hAnsi="Times New Roman" w:cs="Times New Roman"/>
          <w:sz w:val="24"/>
          <w:szCs w:val="24"/>
        </w:rPr>
        <w:t>Tas veicina studējošo profesionālo prasmju apgūšanas stabilizāciju</w:t>
      </w:r>
      <w:r w:rsidR="00651FB8" w:rsidRPr="006E77F2">
        <w:rPr>
          <w:rFonts w:ascii="Times New Roman" w:hAnsi="Times New Roman" w:cs="Times New Roman"/>
          <w:sz w:val="24"/>
          <w:szCs w:val="24"/>
        </w:rPr>
        <w:t xml:space="preserve"> un pašaktualizāciju. </w:t>
      </w:r>
      <w:r w:rsidRPr="006E77F2">
        <w:rPr>
          <w:rFonts w:ascii="Times New Roman" w:hAnsi="Times New Roman" w:cs="Times New Roman"/>
          <w:sz w:val="24"/>
          <w:szCs w:val="24"/>
        </w:rPr>
        <w:t xml:space="preserve">Līdzās formatīvajai vērtēšanai docētāji izmanto summatīvo vērtēšanu. Summatīvā vērtēšana </w:t>
      </w:r>
      <w:r w:rsidR="00651FB8" w:rsidRPr="006E77F2">
        <w:rPr>
          <w:rFonts w:ascii="Times New Roman" w:hAnsi="Times New Roman" w:cs="Times New Roman"/>
          <w:sz w:val="24"/>
          <w:szCs w:val="24"/>
        </w:rPr>
        <w:t>tiek pielietota</w:t>
      </w:r>
      <w:r w:rsidRPr="006E77F2">
        <w:rPr>
          <w:rFonts w:ascii="Times New Roman" w:hAnsi="Times New Roman" w:cs="Times New Roman"/>
          <w:sz w:val="24"/>
          <w:szCs w:val="24"/>
        </w:rPr>
        <w:t xml:space="preserve"> starppārbaudījumu atz</w:t>
      </w:r>
      <w:r w:rsidR="0059649F" w:rsidRPr="006E77F2">
        <w:rPr>
          <w:rFonts w:ascii="Times New Roman" w:hAnsi="Times New Roman" w:cs="Times New Roman"/>
          <w:sz w:val="24"/>
          <w:szCs w:val="24"/>
        </w:rPr>
        <w:t>īmju izlikšanai</w:t>
      </w:r>
      <w:r w:rsidRPr="006E77F2">
        <w:rPr>
          <w:rFonts w:ascii="Times New Roman" w:hAnsi="Times New Roman" w:cs="Times New Roman"/>
          <w:sz w:val="24"/>
          <w:szCs w:val="24"/>
        </w:rPr>
        <w:t xml:space="preserve">. Studiju kursa noslēgumā </w:t>
      </w:r>
      <w:r w:rsidR="0059649F" w:rsidRPr="006E77F2">
        <w:rPr>
          <w:rFonts w:ascii="Times New Roman" w:hAnsi="Times New Roman" w:cs="Times New Roman"/>
          <w:sz w:val="24"/>
          <w:szCs w:val="24"/>
        </w:rPr>
        <w:t>paredzēta</w:t>
      </w:r>
      <w:r w:rsidRPr="006E77F2">
        <w:rPr>
          <w:rFonts w:ascii="Times New Roman" w:hAnsi="Times New Roman" w:cs="Times New Roman"/>
          <w:sz w:val="24"/>
          <w:szCs w:val="24"/>
        </w:rPr>
        <w:t xml:space="preserve"> ieskaite ar atzīmi vai eksāmens. Gala pārbaudījums notiek mutvārdos, rakstiski, sasniegumu testa veidā.</w:t>
      </w:r>
      <w:r w:rsidR="009D6693" w:rsidRPr="006E77F2">
        <w:rPr>
          <w:rFonts w:ascii="Times New Roman" w:hAnsi="Times New Roman" w:cs="Times New Roman"/>
          <w:sz w:val="24"/>
          <w:szCs w:val="24"/>
        </w:rPr>
        <w:t xml:space="preserve"> </w:t>
      </w:r>
      <w:r w:rsidRPr="006E77F2">
        <w:rPr>
          <w:rFonts w:ascii="Times New Roman" w:hAnsi="Times New Roman" w:cs="Times New Roman"/>
          <w:sz w:val="24"/>
          <w:szCs w:val="24"/>
        </w:rPr>
        <w:t>Ar sekmju vērtēšanas kritērijiem, nosacījumiem un saistošajām procedūrām studējošie var iepazīties studiju programmas kursu aprakstos.</w:t>
      </w:r>
    </w:p>
    <w:p w14:paraId="00A201A8" w14:textId="77777777" w:rsidR="00055699" w:rsidRPr="006E77F2" w:rsidRDefault="00055699" w:rsidP="00055699">
      <w:pPr>
        <w:jc w:val="both"/>
        <w:rPr>
          <w:rFonts w:ascii="Times New Roman" w:hAnsi="Times New Roman" w:cs="Times New Roman"/>
          <w:sz w:val="24"/>
          <w:szCs w:val="24"/>
        </w:rPr>
      </w:pPr>
    </w:p>
    <w:p w14:paraId="62262D9F" w14:textId="52B3581B"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Vērtēšanas principi un kritēriji ir aprakstīti katra studiju kursa aprakstā, kuri ir pieejami DU e-vidē. Mācībspēki, uzsākot darbu ar studentiem, iepazīstina studējošos</w:t>
      </w:r>
      <w:r w:rsidR="0059649F" w:rsidRPr="006E77F2">
        <w:rPr>
          <w:rFonts w:ascii="Times New Roman" w:hAnsi="Times New Roman" w:cs="Times New Roman"/>
          <w:sz w:val="24"/>
          <w:szCs w:val="24"/>
        </w:rPr>
        <w:t xml:space="preserve"> gan ar studiju kursa prasībām, gan</w:t>
      </w:r>
      <w:r w:rsidRPr="006E77F2">
        <w:rPr>
          <w:rFonts w:ascii="Times New Roman" w:hAnsi="Times New Roman" w:cs="Times New Roman"/>
          <w:sz w:val="24"/>
          <w:szCs w:val="24"/>
        </w:rPr>
        <w:t xml:space="preserve"> zināšanu un prasmju vērtēšanas sistēmu.</w:t>
      </w:r>
    </w:p>
    <w:p w14:paraId="6DB11150" w14:textId="77777777" w:rsidR="00055699" w:rsidRPr="006E77F2" w:rsidRDefault="00055699" w:rsidP="00055699">
      <w:pPr>
        <w:jc w:val="both"/>
        <w:rPr>
          <w:rFonts w:ascii="Times New Roman" w:hAnsi="Times New Roman" w:cs="Times New Roman"/>
          <w:sz w:val="24"/>
          <w:szCs w:val="24"/>
        </w:rPr>
      </w:pPr>
    </w:p>
    <w:p w14:paraId="3CF22C97" w14:textId="57FEC0D0"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Lai analizētu novērtēšanas metožu un procedūru atbilstību studiju programmu mērķu sasniegšanai un studējošo vajadzībām, tiek </w:t>
      </w:r>
      <w:r w:rsidR="00BB276A" w:rsidRPr="006E77F2">
        <w:rPr>
          <w:rFonts w:ascii="Times New Roman" w:hAnsi="Times New Roman" w:cs="Times New Roman"/>
          <w:sz w:val="24"/>
          <w:szCs w:val="24"/>
        </w:rPr>
        <w:t xml:space="preserve">regulāri </w:t>
      </w:r>
      <w:r w:rsidR="00651FB8" w:rsidRPr="006E77F2">
        <w:rPr>
          <w:rFonts w:ascii="Times New Roman" w:hAnsi="Times New Roman" w:cs="Times New Roman"/>
          <w:sz w:val="24"/>
          <w:szCs w:val="24"/>
        </w:rPr>
        <w:t>izmantoti</w:t>
      </w:r>
      <w:r w:rsidRPr="006E77F2">
        <w:rPr>
          <w:rFonts w:ascii="Times New Roman" w:hAnsi="Times New Roman" w:cs="Times New Roman"/>
          <w:sz w:val="24"/>
          <w:szCs w:val="24"/>
        </w:rPr>
        <w:t xml:space="preserve"> studējošo aptauju rezultāti, formālie studentu sekmības rādītāji, </w:t>
      </w:r>
      <w:r w:rsidR="00651FB8" w:rsidRPr="006E77F2">
        <w:rPr>
          <w:rFonts w:ascii="Times New Roman" w:hAnsi="Times New Roman" w:cs="Times New Roman"/>
          <w:sz w:val="24"/>
          <w:szCs w:val="24"/>
        </w:rPr>
        <w:t>tiek izskatīts</w:t>
      </w:r>
      <w:r w:rsidRPr="006E77F2">
        <w:rPr>
          <w:rFonts w:ascii="Times New Roman" w:hAnsi="Times New Roman" w:cs="Times New Roman"/>
          <w:sz w:val="24"/>
          <w:szCs w:val="24"/>
        </w:rPr>
        <w:t xml:space="preserve"> </w:t>
      </w:r>
      <w:r w:rsidR="00651FB8" w:rsidRPr="006E77F2">
        <w:rPr>
          <w:rFonts w:ascii="Times New Roman" w:hAnsi="Times New Roman" w:cs="Times New Roman"/>
          <w:sz w:val="24"/>
          <w:szCs w:val="24"/>
        </w:rPr>
        <w:t>studiju kursu</w:t>
      </w:r>
      <w:r w:rsidRPr="006E77F2">
        <w:rPr>
          <w:rFonts w:ascii="Times New Roman" w:hAnsi="Times New Roman" w:cs="Times New Roman"/>
          <w:sz w:val="24"/>
          <w:szCs w:val="24"/>
        </w:rPr>
        <w:t xml:space="preserve"> saturs un t</w:t>
      </w:r>
      <w:r w:rsidR="00651FB8" w:rsidRPr="006E77F2">
        <w:rPr>
          <w:rFonts w:ascii="Times New Roman" w:hAnsi="Times New Roman" w:cs="Times New Roman"/>
          <w:sz w:val="24"/>
          <w:szCs w:val="24"/>
        </w:rPr>
        <w:t>o</w:t>
      </w:r>
      <w:r w:rsidRPr="006E77F2">
        <w:rPr>
          <w:rFonts w:ascii="Times New Roman" w:hAnsi="Times New Roman" w:cs="Times New Roman"/>
          <w:sz w:val="24"/>
          <w:szCs w:val="24"/>
        </w:rPr>
        <w:t xml:space="preserve"> pasniegšanas kvalitāte. Ja tiek konstatētas novērtēšanas metožu neatbilstības, tad tiek lemts par nepieciešamajām izmaiņām studiju kursu saturā vai studiju procesa organizēšanā, nepieciešamības gadījumā izskatot jautājumus studiju virziena padomē. Pēc tam priekšlikumi par izmaiņām studiju kursos vai studiju programmā tiek apspriesti DMF D</w:t>
      </w:r>
      <w:r w:rsidR="0059649F" w:rsidRPr="006E77F2">
        <w:rPr>
          <w:rFonts w:ascii="Times New Roman" w:hAnsi="Times New Roman" w:cs="Times New Roman"/>
          <w:sz w:val="24"/>
          <w:szCs w:val="24"/>
        </w:rPr>
        <w:t>omē. P</w:t>
      </w:r>
      <w:r w:rsidRPr="006E77F2">
        <w:rPr>
          <w:rFonts w:ascii="Times New Roman" w:hAnsi="Times New Roman" w:cs="Times New Roman"/>
          <w:sz w:val="24"/>
          <w:szCs w:val="24"/>
        </w:rPr>
        <w:t>ēc tās akcepta virzīti uz DU Studiju padomi, kas izvērtē izmaiņu atbilstību un nepieciešamību. Pozitīva Studiju padomes lēmuma pieņemšanas gadījumā izmaiņas tiek apstiprinātas.</w:t>
      </w:r>
      <w:r w:rsidR="00BB276A" w:rsidRPr="006E77F2">
        <w:rPr>
          <w:rFonts w:ascii="Times New Roman" w:hAnsi="Times New Roman" w:cs="Times New Roman"/>
          <w:sz w:val="24"/>
          <w:szCs w:val="24"/>
        </w:rPr>
        <w:t xml:space="preserve"> Visas minētās aktivitātes veido DU sistemātisko pieeju studiju programmu rezultātu</w:t>
      </w:r>
      <w:r w:rsidR="00140425" w:rsidRPr="006E77F2">
        <w:rPr>
          <w:rFonts w:ascii="Times New Roman" w:hAnsi="Times New Roman" w:cs="Times New Roman"/>
          <w:sz w:val="24"/>
          <w:szCs w:val="24"/>
        </w:rPr>
        <w:t xml:space="preserve"> sasniegšanai</w:t>
      </w:r>
      <w:r w:rsidR="00BB276A" w:rsidRPr="006E77F2">
        <w:rPr>
          <w:rFonts w:ascii="Times New Roman" w:hAnsi="Times New Roman" w:cs="Times New Roman"/>
          <w:sz w:val="24"/>
          <w:szCs w:val="24"/>
        </w:rPr>
        <w:t>.</w:t>
      </w:r>
    </w:p>
    <w:p w14:paraId="31A56084" w14:textId="1FAA0148"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Studiju rezultātu vērtēšana ir detalizēti aprakstīta “Nolikumā par studijām Daugavpils Universitātē”</w:t>
      </w:r>
      <w:r w:rsidR="00DA598F" w:rsidRPr="006E77F2">
        <w:rPr>
          <w:rStyle w:val="FootnoteReference"/>
          <w:rFonts w:ascii="Times New Roman" w:hAnsi="Times New Roman"/>
          <w:sz w:val="24"/>
          <w:szCs w:val="24"/>
        </w:rPr>
        <w:footnoteReference w:id="9"/>
      </w:r>
      <w:r w:rsidRPr="006E77F2">
        <w:rPr>
          <w:rFonts w:ascii="Times New Roman" w:hAnsi="Times New Roman" w:cs="Times New Roman"/>
          <w:sz w:val="24"/>
          <w:szCs w:val="24"/>
        </w:rPr>
        <w:t>.</w:t>
      </w:r>
    </w:p>
    <w:p w14:paraId="3074829E" w14:textId="77777777" w:rsidR="00055699" w:rsidRPr="006E77F2" w:rsidRDefault="00055699" w:rsidP="00055699">
      <w:pPr>
        <w:jc w:val="both"/>
        <w:rPr>
          <w:rFonts w:ascii="Times New Roman" w:hAnsi="Times New Roman" w:cs="Times New Roman"/>
        </w:rPr>
      </w:pPr>
    </w:p>
    <w:p w14:paraId="00C3B900" w14:textId="77777777" w:rsidR="00055699" w:rsidRPr="006E77F2" w:rsidRDefault="00055699" w:rsidP="00055E11">
      <w:pPr>
        <w:pStyle w:val="ListParagraph"/>
        <w:numPr>
          <w:ilvl w:val="2"/>
          <w:numId w:val="1"/>
        </w:numPr>
        <w:ind w:left="709" w:hanging="709"/>
        <w:jc w:val="both"/>
        <w:rPr>
          <w:rFonts w:ascii="Times New Roman" w:hAnsi="Times New Roman" w:cs="Times New Roman"/>
          <w:b/>
          <w:bCs/>
          <w:sz w:val="24"/>
          <w:szCs w:val="24"/>
        </w:rPr>
      </w:pPr>
      <w:r w:rsidRPr="006E77F2">
        <w:rPr>
          <w:rFonts w:ascii="Times New Roman" w:hAnsi="Times New Roman" w:cs="Times New Roman"/>
          <w:b/>
          <w:bCs/>
          <w:sz w:val="24"/>
          <w:szCs w:val="24"/>
        </w:rPr>
        <w:t>Akadēmiskā godīguma principu un to ievērošanas mehānismu, kā arī iesaistīto pušu informēšanas veidu raksturojums un novērtējums. Norādīt izmantotos pretplaģiāta rīkus, sniedzot rīku un mehānismu piemērošanas piemērus.</w:t>
      </w:r>
    </w:p>
    <w:p w14:paraId="6F9CE10E" w14:textId="77777777" w:rsidR="00055699" w:rsidRPr="006E77F2" w:rsidRDefault="00055699" w:rsidP="00055699">
      <w:pPr>
        <w:jc w:val="both"/>
        <w:rPr>
          <w:rFonts w:ascii="Times New Roman" w:hAnsi="Times New Roman" w:cs="Times New Roman"/>
          <w:iCs/>
          <w:sz w:val="24"/>
          <w:szCs w:val="24"/>
        </w:rPr>
      </w:pPr>
    </w:p>
    <w:p w14:paraId="7072CECB" w14:textId="5858367B" w:rsidR="00055699" w:rsidRPr="006E77F2" w:rsidRDefault="00055699" w:rsidP="00055699">
      <w:pPr>
        <w:jc w:val="both"/>
        <w:rPr>
          <w:rFonts w:ascii="Times New Roman" w:hAnsi="Times New Roman" w:cs="Times New Roman"/>
          <w:iCs/>
          <w:sz w:val="24"/>
          <w:szCs w:val="24"/>
        </w:rPr>
      </w:pPr>
      <w:r w:rsidRPr="006E77F2">
        <w:rPr>
          <w:rFonts w:ascii="Times New Roman" w:hAnsi="Times New Roman" w:cs="Times New Roman"/>
          <w:iCs/>
          <w:sz w:val="24"/>
          <w:szCs w:val="24"/>
        </w:rPr>
        <w:t>“Daugavpils Universitātes darbinieku un studējošo ētikas kodekss”</w:t>
      </w:r>
      <w:r w:rsidR="005C7CEB" w:rsidRPr="006E77F2">
        <w:rPr>
          <w:rStyle w:val="FootnoteReference"/>
          <w:rFonts w:ascii="Times New Roman" w:hAnsi="Times New Roman"/>
          <w:iCs/>
          <w:sz w:val="24"/>
          <w:szCs w:val="24"/>
        </w:rPr>
        <w:footnoteReference w:id="10"/>
      </w:r>
      <w:r w:rsidRPr="006E77F2">
        <w:rPr>
          <w:rFonts w:ascii="Times New Roman" w:hAnsi="Times New Roman" w:cs="Times New Roman"/>
          <w:iCs/>
          <w:sz w:val="24"/>
          <w:szCs w:val="24"/>
        </w:rPr>
        <w:t xml:space="preserve"> nosaka DU darbinieku un studējošo ētiskas rīcības vadlīnijas. Kodeksā ir noteikts, ka studējošie atbalsta un uztur akadēmisku un profesionālu godīgumu, nepieļauj plaģiātu, norakstīšanu, citu intelektuālā īpašuma negodprātīgu izmantošanu vai krāpšanos, savukārt, akadēmiskais personāls savlaicīgi, godprātīgi un taisnīgi novērtē studējošo darbu, atbalsta un uztur akadēmisku un profesionālu godīgumu, neradot nosacījumus akadēmiskā negodīguma izpausmēm, seko līdzi studentu darba izstrādes procesam, nepieļauj plaģiātu, norakstīšanu, citu intelektuālā īpašuma negodprātīgu izmantošanu vai cita veida krāpšanos.</w:t>
      </w:r>
    </w:p>
    <w:p w14:paraId="7F743F19" w14:textId="77777777" w:rsidR="00055699" w:rsidRPr="006E77F2" w:rsidRDefault="00055699" w:rsidP="00055699">
      <w:pPr>
        <w:jc w:val="both"/>
        <w:rPr>
          <w:rFonts w:ascii="Times New Roman" w:hAnsi="Times New Roman" w:cs="Times New Roman"/>
          <w:iCs/>
          <w:sz w:val="24"/>
          <w:szCs w:val="24"/>
        </w:rPr>
      </w:pPr>
    </w:p>
    <w:p w14:paraId="0D54B01A" w14:textId="6717500B" w:rsidR="00055699" w:rsidRPr="006E77F2" w:rsidRDefault="00055699" w:rsidP="00055699">
      <w:pPr>
        <w:jc w:val="both"/>
        <w:rPr>
          <w:rFonts w:ascii="Times New Roman" w:hAnsi="Times New Roman" w:cs="Times New Roman"/>
          <w:iCs/>
          <w:sz w:val="24"/>
          <w:szCs w:val="24"/>
        </w:rPr>
      </w:pPr>
      <w:r w:rsidRPr="006E77F2">
        <w:rPr>
          <w:rFonts w:ascii="Times New Roman" w:hAnsi="Times New Roman" w:cs="Times New Roman"/>
          <w:iCs/>
          <w:sz w:val="24"/>
          <w:szCs w:val="24"/>
        </w:rPr>
        <w:t>Akadēmiskā godīguma principu ieviešanā DU ievēro “Akadēmiskā godīguma vispārējās vadlīnijas”</w:t>
      </w:r>
      <w:r w:rsidR="00CE6C39" w:rsidRPr="006E77F2">
        <w:rPr>
          <w:rStyle w:val="FootnoteReference"/>
          <w:rFonts w:ascii="Times New Roman" w:hAnsi="Times New Roman"/>
          <w:iCs/>
          <w:sz w:val="24"/>
          <w:szCs w:val="24"/>
        </w:rPr>
        <w:footnoteReference w:id="11"/>
      </w:r>
      <w:r w:rsidRPr="006E77F2">
        <w:rPr>
          <w:rFonts w:ascii="Times New Roman" w:hAnsi="Times New Roman" w:cs="Times New Roman"/>
          <w:iCs/>
          <w:sz w:val="24"/>
          <w:szCs w:val="24"/>
        </w:rPr>
        <w:t>, kas palīdz veidot vienotu izpratni par godīguma jautājumiem zinātnē un uzņēmējdarbībā. Studiju virziena studiju programmās tiek ievēroti akadēmiskā godīguma principi saskaņā ar Nolikumu par studijām Daugavpils Universitātē</w:t>
      </w:r>
      <w:r w:rsidR="009D2396" w:rsidRPr="006E77F2">
        <w:rPr>
          <w:rStyle w:val="FootnoteReference"/>
          <w:rFonts w:ascii="Times New Roman" w:hAnsi="Times New Roman"/>
          <w:iCs/>
          <w:sz w:val="24"/>
          <w:szCs w:val="24"/>
        </w:rPr>
        <w:footnoteReference w:id="12"/>
      </w:r>
      <w:r w:rsidRPr="006E77F2">
        <w:rPr>
          <w:rFonts w:ascii="Times New Roman" w:hAnsi="Times New Roman" w:cs="Times New Roman"/>
          <w:iCs/>
          <w:sz w:val="24"/>
          <w:szCs w:val="24"/>
        </w:rPr>
        <w:t xml:space="preserve">. Piemēram, gadījumā, ja </w:t>
      </w:r>
      <w:r w:rsidRPr="006E77F2">
        <w:rPr>
          <w:rFonts w:ascii="Times New Roman" w:hAnsi="Times New Roman" w:cs="Times New Roman"/>
          <w:iCs/>
          <w:sz w:val="24"/>
          <w:szCs w:val="24"/>
        </w:rPr>
        <w:lastRenderedPageBreak/>
        <w:t>studējošie pārbaudījumā izmanto neatļautus palīglīdzekļus vai kuru noslēguma darbā atklātas plaģiāta pazīmes, tos atstādina no pārbaudījuma kā pārbaudījumu nenokārtojušus un izdara atbilstošu i</w:t>
      </w:r>
      <w:r w:rsidR="00E33E14" w:rsidRPr="006E77F2">
        <w:rPr>
          <w:rFonts w:ascii="Times New Roman" w:hAnsi="Times New Roman" w:cs="Times New Roman"/>
          <w:iCs/>
          <w:sz w:val="24"/>
          <w:szCs w:val="24"/>
        </w:rPr>
        <w:t>erakstu pārbaudījuma protokolā.</w:t>
      </w:r>
    </w:p>
    <w:p w14:paraId="6E1331A0" w14:textId="77777777" w:rsidR="00E33E14" w:rsidRPr="006E77F2" w:rsidRDefault="00E33E14" w:rsidP="00055699">
      <w:pPr>
        <w:jc w:val="both"/>
        <w:rPr>
          <w:rFonts w:ascii="Times New Roman" w:hAnsi="Times New Roman" w:cs="Times New Roman"/>
          <w:iCs/>
          <w:sz w:val="24"/>
          <w:szCs w:val="24"/>
        </w:rPr>
      </w:pPr>
    </w:p>
    <w:p w14:paraId="04F47D63" w14:textId="56F21ACB" w:rsidR="00055699" w:rsidRPr="006E77F2" w:rsidRDefault="00055699" w:rsidP="00055699">
      <w:pPr>
        <w:jc w:val="both"/>
        <w:rPr>
          <w:rFonts w:ascii="Times New Roman" w:hAnsi="Times New Roman" w:cs="Times New Roman"/>
          <w:iCs/>
          <w:sz w:val="24"/>
          <w:szCs w:val="24"/>
        </w:rPr>
      </w:pPr>
      <w:r w:rsidRPr="006E77F2">
        <w:rPr>
          <w:rFonts w:ascii="Times New Roman" w:hAnsi="Times New Roman" w:cs="Times New Roman"/>
          <w:iCs/>
          <w:sz w:val="24"/>
          <w:szCs w:val="24"/>
        </w:rPr>
        <w:t xml:space="preserve">DU ir </w:t>
      </w:r>
      <w:r w:rsidR="00E33E14" w:rsidRPr="006E77F2">
        <w:rPr>
          <w:rFonts w:ascii="Times New Roman" w:hAnsi="Times New Roman" w:cs="Times New Roman"/>
          <w:iCs/>
          <w:sz w:val="24"/>
          <w:szCs w:val="24"/>
        </w:rPr>
        <w:t>noteikta</w:t>
      </w:r>
      <w:r w:rsidRPr="006E77F2">
        <w:rPr>
          <w:rFonts w:ascii="Times New Roman" w:hAnsi="Times New Roman" w:cs="Times New Roman"/>
          <w:iCs/>
          <w:sz w:val="24"/>
          <w:szCs w:val="24"/>
        </w:rPr>
        <w:t xml:space="preserve"> “Noslēguma darbu iesniegšanas kārtība plaģiātisma kontrolei Daugavpils Universitātē” (https://du.lv/wp-content/uploads/2021/12/plagiata_kontrole.pdf), kas paredz obligātu studiju noslēguma darbu elektronisko versiju iesniegšanu un glabāšanu </w:t>
      </w:r>
      <w:r w:rsidR="00E33E14" w:rsidRPr="006E77F2">
        <w:rPr>
          <w:rFonts w:ascii="Times New Roman" w:hAnsi="Times New Roman" w:cs="Times New Roman"/>
          <w:iCs/>
          <w:sz w:val="24"/>
          <w:szCs w:val="24"/>
        </w:rPr>
        <w:t>DU</w:t>
      </w:r>
      <w:r w:rsidRPr="006E77F2">
        <w:rPr>
          <w:rFonts w:ascii="Times New Roman" w:hAnsi="Times New Roman" w:cs="Times New Roman"/>
          <w:iCs/>
          <w:sz w:val="24"/>
          <w:szCs w:val="24"/>
        </w:rPr>
        <w:t xml:space="preserve"> Informatīvajā sistēmā un nodrošina iespēju salīdzināt studējošo noslēguma darbus ar iepriekšējos gados aizstāvēto darbu kopu. Visus DU studiju noslēguma darbus, t.sk. studiju virziena </w:t>
      </w:r>
      <w:r w:rsidR="0043062C" w:rsidRPr="006E77F2">
        <w:rPr>
          <w:rFonts w:ascii="Times New Roman" w:hAnsi="Times New Roman" w:cs="Times New Roman"/>
          <w:sz w:val="24"/>
          <w:szCs w:val="24"/>
        </w:rPr>
        <w:t xml:space="preserve">,,Fizika, materiālzinātne, matemātika un statistika" </w:t>
      </w:r>
      <w:r w:rsidR="00651FB8" w:rsidRPr="006E77F2">
        <w:rPr>
          <w:rFonts w:ascii="Times New Roman" w:hAnsi="Times New Roman" w:cs="Times New Roman"/>
          <w:sz w:val="24"/>
          <w:szCs w:val="24"/>
        </w:rPr>
        <w:t xml:space="preserve">no </w:t>
      </w:r>
      <w:r w:rsidR="00651FB8" w:rsidRPr="006E77F2">
        <w:rPr>
          <w:rFonts w:ascii="Times New Roman" w:hAnsi="Times New Roman" w:cs="Times New Roman"/>
          <w:iCs/>
          <w:sz w:val="24"/>
          <w:szCs w:val="24"/>
        </w:rPr>
        <w:t xml:space="preserve">2017.-2022. gadam studējošo bakalaura un </w:t>
      </w:r>
      <w:r w:rsidRPr="006E77F2">
        <w:rPr>
          <w:rFonts w:ascii="Times New Roman" w:hAnsi="Times New Roman" w:cs="Times New Roman"/>
          <w:iCs/>
          <w:sz w:val="24"/>
          <w:szCs w:val="24"/>
        </w:rPr>
        <w:t>maģistra darbus</w:t>
      </w:r>
      <w:r w:rsidR="009D7AD8" w:rsidRPr="006E77F2">
        <w:rPr>
          <w:rFonts w:ascii="Times New Roman" w:hAnsi="Times New Roman" w:cs="Times New Roman"/>
          <w:sz w:val="24"/>
          <w:szCs w:val="24"/>
        </w:rPr>
        <w:t xml:space="preserve"> (AMSP </w:t>
      </w:r>
      <w:r w:rsidR="009D7AD8" w:rsidRPr="006E77F2">
        <w:rPr>
          <w:rFonts w:ascii="Times New Roman" w:hAnsi="Times New Roman" w:cs="Times New Roman"/>
          <w:iCs/>
          <w:sz w:val="24"/>
          <w:szCs w:val="24"/>
        </w:rPr>
        <w:t>“Fizika”)</w:t>
      </w:r>
      <w:r w:rsidRPr="006E77F2">
        <w:rPr>
          <w:rFonts w:ascii="Times New Roman" w:hAnsi="Times New Roman" w:cs="Times New Roman"/>
          <w:iCs/>
          <w:sz w:val="24"/>
          <w:szCs w:val="24"/>
        </w:rPr>
        <w:t>, pirms aizstāvēšanas pārbauda, izmantojot plaģiātisma kontroles sistēmu</w:t>
      </w:r>
      <w:r w:rsidR="003D469F" w:rsidRPr="006E77F2">
        <w:rPr>
          <w:rFonts w:ascii="Times New Roman" w:hAnsi="Times New Roman" w:cs="Times New Roman"/>
          <w:iCs/>
          <w:sz w:val="24"/>
          <w:szCs w:val="24"/>
        </w:rPr>
        <w:t xml:space="preserve"> PlagLV (plag.lv)</w:t>
      </w:r>
      <w:r w:rsidRPr="006E77F2">
        <w:rPr>
          <w:rFonts w:ascii="Times New Roman" w:hAnsi="Times New Roman" w:cs="Times New Roman"/>
          <w:iCs/>
          <w:sz w:val="24"/>
          <w:szCs w:val="24"/>
        </w:rPr>
        <w:t xml:space="preserve">. Ja </w:t>
      </w:r>
      <w:r w:rsidR="00651FB8" w:rsidRPr="006E77F2">
        <w:rPr>
          <w:rFonts w:ascii="Times New Roman" w:hAnsi="Times New Roman" w:cs="Times New Roman"/>
          <w:iCs/>
          <w:sz w:val="24"/>
          <w:szCs w:val="24"/>
        </w:rPr>
        <w:t xml:space="preserve">šo </w:t>
      </w:r>
      <w:r w:rsidRPr="006E77F2">
        <w:rPr>
          <w:rFonts w:ascii="Times New Roman" w:hAnsi="Times New Roman" w:cs="Times New Roman"/>
          <w:iCs/>
          <w:sz w:val="24"/>
          <w:szCs w:val="24"/>
        </w:rPr>
        <w:t>noslēguma darbu salīdzināšanas procesā ir konstatētas plaģiāta pazīmes, fakultātes dekāna izveidotā un ar rīkojumu apstiprinātā Ekspertu komisija izvērtē darbu un lemj par plaģiāta konstatēšanu darbā. Ekspertu komisija trīs darba dienu laikā izskata ziņojumu un iesniedz priekšlikumus par studējoša atbildību fakultātes dekānam.</w:t>
      </w:r>
    </w:p>
    <w:p w14:paraId="327AEB53" w14:textId="77777777" w:rsidR="00055699" w:rsidRPr="006E77F2" w:rsidRDefault="00055699" w:rsidP="00055699">
      <w:pPr>
        <w:jc w:val="both"/>
        <w:rPr>
          <w:rFonts w:ascii="Times New Roman" w:hAnsi="Times New Roman" w:cs="Times New Roman"/>
          <w:iCs/>
          <w:sz w:val="24"/>
          <w:szCs w:val="24"/>
        </w:rPr>
      </w:pPr>
    </w:p>
    <w:p w14:paraId="6420C2CD" w14:textId="6EE241B4" w:rsidR="00BB65C9" w:rsidRPr="006E77F2" w:rsidRDefault="00BB65C9" w:rsidP="00BB65C9">
      <w:pPr>
        <w:jc w:val="both"/>
        <w:rPr>
          <w:rFonts w:ascii="Times New Roman" w:hAnsi="Times New Roman" w:cs="Times New Roman"/>
          <w:iCs/>
          <w:sz w:val="24"/>
          <w:szCs w:val="24"/>
        </w:rPr>
      </w:pPr>
      <w:r w:rsidRPr="006E77F2">
        <w:rPr>
          <w:rFonts w:ascii="Times New Roman" w:hAnsi="Times New Roman" w:cs="Times New Roman"/>
          <w:iCs/>
          <w:sz w:val="24"/>
          <w:szCs w:val="24"/>
        </w:rPr>
        <w:t xml:space="preserve">Studiju virziena </w:t>
      </w:r>
      <w:r w:rsidRPr="006E77F2">
        <w:rPr>
          <w:rFonts w:ascii="Times New Roman" w:hAnsi="Times New Roman" w:cs="Times New Roman"/>
          <w:sz w:val="24"/>
          <w:szCs w:val="24"/>
        </w:rPr>
        <w:t xml:space="preserve">,,Fizika, materiālzinātne, matemātika un statistika" </w:t>
      </w:r>
      <w:r w:rsidRPr="006E77F2">
        <w:rPr>
          <w:rFonts w:ascii="Times New Roman" w:hAnsi="Times New Roman" w:cs="Times New Roman"/>
          <w:iCs/>
          <w:sz w:val="24"/>
          <w:szCs w:val="24"/>
        </w:rPr>
        <w:t xml:space="preserve">DSP “Matemātika” un DSP “Cietvielu fizika” realizēto kursu saturā nav iekļautas tēmas, kas saistītas ar akadēmiskā godīguma pamatprincipiem. Jo studējošie par akadēmiskā godīguma principiem un to pārkāpšanas sekām tiek informēti, kad publicē savu pētījumu rezultātus un izmanto savu rezultātu pamatošanai citu autoru darbus. Tieši šajā procesā iespējams tīšs vai netīšs akadēmiskā godīguma principu pārkāpums. Nozīmīga loma akadēmiskā godīguma principu ievērošanas veicināšanā ir promocijas darba vadītājam. Doktoranti ir juridiski atbildīgas personas un uz viņiem, tāpat kā visiem valsts pilsoņiem, attiecas LR normatīvie akti, kas regulē autortiesības. Jautājumus par plaģiātismu regulē Autortiesību likums, Augstskolu likums, Zinātniskās darbības likums un Krimināllikuma 148. pants, kā arī atsevišķos gadījumos Civillikums. Jāatzīmē arī tas, ka studējošie jau ir rakstījuši bakalaura un maģistra darbus, kur par zinātniskās ētikas un akadēmiskā godīguma principiem viņi bija informēti. </w:t>
      </w:r>
    </w:p>
    <w:p w14:paraId="688808FB" w14:textId="28B7E19B"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iCs/>
          <w:sz w:val="24"/>
          <w:szCs w:val="24"/>
        </w:rPr>
        <w:t>Akadēmiskā godīguma principu ievērošana tiek stingri uzraudzīta DSP “</w:t>
      </w:r>
      <w:r w:rsidR="00736481" w:rsidRPr="006E77F2">
        <w:rPr>
          <w:rFonts w:ascii="Times New Roman" w:hAnsi="Times New Roman" w:cs="Times New Roman"/>
          <w:iCs/>
          <w:sz w:val="24"/>
          <w:szCs w:val="24"/>
        </w:rPr>
        <w:t>Cietvielu fizika</w:t>
      </w:r>
      <w:r w:rsidRPr="006E77F2">
        <w:rPr>
          <w:rFonts w:ascii="Times New Roman" w:hAnsi="Times New Roman" w:cs="Times New Roman"/>
          <w:iCs/>
          <w:sz w:val="24"/>
          <w:szCs w:val="24"/>
        </w:rPr>
        <w:t xml:space="preserve">” </w:t>
      </w:r>
      <w:r w:rsidR="00736481" w:rsidRPr="006E77F2">
        <w:rPr>
          <w:rFonts w:ascii="Times New Roman" w:hAnsi="Times New Roman" w:cs="Times New Roman"/>
          <w:iCs/>
          <w:sz w:val="24"/>
          <w:szCs w:val="24"/>
        </w:rPr>
        <w:t xml:space="preserve">un </w:t>
      </w:r>
      <w:r w:rsidR="003B1D03" w:rsidRPr="006E77F2">
        <w:rPr>
          <w:rFonts w:ascii="Times New Roman" w:hAnsi="Times New Roman" w:cs="Times New Roman"/>
          <w:iCs/>
          <w:sz w:val="24"/>
          <w:szCs w:val="24"/>
        </w:rPr>
        <w:t xml:space="preserve">DSP “Matemātika” </w:t>
      </w:r>
      <w:r w:rsidRPr="006E77F2">
        <w:rPr>
          <w:rFonts w:ascii="Times New Roman" w:hAnsi="Times New Roman" w:cs="Times New Roman"/>
          <w:iCs/>
          <w:sz w:val="24"/>
          <w:szCs w:val="24"/>
        </w:rPr>
        <w:t>promocijas darbu izstrādes, izvērtēšanas un aizstāvēšanas procesā. Promocijas norises process Daugavpils</w:t>
      </w:r>
      <w:r w:rsidR="00736481" w:rsidRPr="006E77F2">
        <w:rPr>
          <w:rFonts w:ascii="Times New Roman" w:hAnsi="Times New Roman" w:cs="Times New Roman"/>
          <w:iCs/>
          <w:sz w:val="24"/>
          <w:szCs w:val="24"/>
        </w:rPr>
        <w:t xml:space="preserve"> Universitātē notiek saskaņā ar</w:t>
      </w:r>
      <w:r w:rsidRPr="006E77F2">
        <w:rPr>
          <w:rFonts w:ascii="Times New Roman" w:hAnsi="Times New Roman" w:cs="Times New Roman"/>
          <w:iCs/>
          <w:sz w:val="24"/>
          <w:szCs w:val="24"/>
        </w:rPr>
        <w:t xml:space="preserve"> “Nolikumu par Daugavpils Universitātes promocijas padomēm”</w:t>
      </w:r>
      <w:r w:rsidR="00953B15" w:rsidRPr="006E77F2">
        <w:rPr>
          <w:rStyle w:val="FootnoteReference"/>
          <w:rFonts w:ascii="Times New Roman" w:hAnsi="Times New Roman"/>
          <w:iCs/>
          <w:sz w:val="24"/>
          <w:szCs w:val="24"/>
        </w:rPr>
        <w:footnoteReference w:id="13"/>
      </w:r>
      <w:r w:rsidRPr="006E77F2">
        <w:rPr>
          <w:rFonts w:ascii="Times New Roman" w:hAnsi="Times New Roman" w:cs="Times New Roman"/>
          <w:iCs/>
          <w:sz w:val="24"/>
          <w:szCs w:val="24"/>
        </w:rPr>
        <w:t xml:space="preserve">. </w:t>
      </w:r>
      <w:r w:rsidRPr="006E77F2">
        <w:rPr>
          <w:rFonts w:ascii="Times New Roman" w:hAnsi="Times New Roman" w:cs="Times New Roman"/>
          <w:sz w:val="24"/>
          <w:szCs w:val="24"/>
        </w:rPr>
        <w:t xml:space="preserve">Doktora studiju programmas studējošajiem nodrošināto promocijas iespēju un promocijas procesa novērtējums detalizētāk </w:t>
      </w:r>
      <w:r w:rsidR="00480BEA" w:rsidRPr="006E77F2">
        <w:rPr>
          <w:rFonts w:ascii="Times New Roman" w:hAnsi="Times New Roman" w:cs="Times New Roman"/>
          <w:sz w:val="24"/>
          <w:szCs w:val="24"/>
        </w:rPr>
        <w:t>d</w:t>
      </w:r>
      <w:r w:rsidRPr="006E77F2">
        <w:rPr>
          <w:rFonts w:ascii="Times New Roman" w:hAnsi="Times New Roman" w:cs="Times New Roman"/>
          <w:sz w:val="24"/>
          <w:szCs w:val="24"/>
        </w:rPr>
        <w:t xml:space="preserve">ots </w:t>
      </w:r>
      <w:r w:rsidR="00E33E14" w:rsidRPr="006E77F2">
        <w:rPr>
          <w:rFonts w:ascii="Times New Roman" w:hAnsi="Times New Roman" w:cs="Times New Roman"/>
          <w:sz w:val="24"/>
          <w:szCs w:val="24"/>
        </w:rPr>
        <w:t>3</w:t>
      </w:r>
      <w:r w:rsidR="003D1379" w:rsidRPr="006E77F2">
        <w:rPr>
          <w:rFonts w:ascii="Times New Roman" w:hAnsi="Times New Roman" w:cs="Times New Roman"/>
          <w:sz w:val="24"/>
          <w:szCs w:val="24"/>
        </w:rPr>
        <w:t xml:space="preserve">.2.5. </w:t>
      </w:r>
      <w:r w:rsidRPr="006E77F2">
        <w:rPr>
          <w:rFonts w:ascii="Times New Roman" w:hAnsi="Times New Roman" w:cs="Times New Roman"/>
          <w:sz w:val="24"/>
          <w:szCs w:val="24"/>
        </w:rPr>
        <w:t>nodaļā</w:t>
      </w:r>
      <w:r w:rsidR="009D7AD8" w:rsidRPr="006E77F2">
        <w:rPr>
          <w:rFonts w:ascii="Times New Roman" w:hAnsi="Times New Roman" w:cs="Times New Roman"/>
          <w:sz w:val="24"/>
          <w:szCs w:val="24"/>
        </w:rPr>
        <w:t>, attiecīgi par katru</w:t>
      </w:r>
      <w:r w:rsidR="00480BEA" w:rsidRPr="006E77F2">
        <w:rPr>
          <w:rFonts w:ascii="Times New Roman" w:hAnsi="Times New Roman" w:cs="Times New Roman"/>
          <w:sz w:val="24"/>
          <w:szCs w:val="24"/>
        </w:rPr>
        <w:t xml:space="preserve"> programmu</w:t>
      </w:r>
      <w:r w:rsidR="009D7AD8" w:rsidRPr="006E77F2">
        <w:rPr>
          <w:rFonts w:ascii="Times New Roman" w:hAnsi="Times New Roman" w:cs="Times New Roman"/>
          <w:sz w:val="24"/>
          <w:szCs w:val="24"/>
        </w:rPr>
        <w:t>-</w:t>
      </w:r>
      <w:r w:rsidR="00E33E14" w:rsidRPr="006E77F2">
        <w:rPr>
          <w:rFonts w:ascii="Times New Roman" w:hAnsi="Times New Roman" w:cs="Times New Roman"/>
          <w:sz w:val="24"/>
          <w:szCs w:val="24"/>
        </w:rPr>
        <w:t xml:space="preserve"> </w:t>
      </w:r>
      <w:r w:rsidR="00651FB8" w:rsidRPr="006E77F2">
        <w:rPr>
          <w:rFonts w:ascii="Times New Roman" w:hAnsi="Times New Roman" w:cs="Times New Roman"/>
          <w:iCs/>
          <w:sz w:val="24"/>
          <w:szCs w:val="24"/>
        </w:rPr>
        <w:t>DSP “Cietvielu fizika” un DSP “Matemātika”</w:t>
      </w:r>
      <w:r w:rsidR="009D6693" w:rsidRPr="006E77F2">
        <w:rPr>
          <w:rFonts w:ascii="Times New Roman" w:hAnsi="Times New Roman" w:cs="Times New Roman"/>
          <w:sz w:val="24"/>
          <w:szCs w:val="24"/>
        </w:rPr>
        <w:t>.</w:t>
      </w:r>
    </w:p>
    <w:p w14:paraId="772FC7E5" w14:textId="77777777" w:rsidR="00055699" w:rsidRPr="006E77F2" w:rsidRDefault="00055699" w:rsidP="00055699">
      <w:pPr>
        <w:jc w:val="both"/>
        <w:rPr>
          <w:rFonts w:ascii="Times New Roman" w:hAnsi="Times New Roman" w:cs="Times New Roman"/>
          <w:i/>
          <w:sz w:val="24"/>
          <w:szCs w:val="24"/>
        </w:rPr>
      </w:pPr>
    </w:p>
    <w:p w14:paraId="7F148F81" w14:textId="77777777"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sz w:val="24"/>
          <w:szCs w:val="24"/>
        </w:rPr>
        <w:t>2.2. Iekšējās kvalitātes nodrošināšanas sistēmas efektivitāte</w:t>
      </w:r>
    </w:p>
    <w:p w14:paraId="52D236AE" w14:textId="77777777" w:rsidR="00055699" w:rsidRPr="006E77F2" w:rsidRDefault="00055699" w:rsidP="00055699">
      <w:pPr>
        <w:ind w:left="360"/>
        <w:jc w:val="both"/>
        <w:rPr>
          <w:rFonts w:ascii="Times New Roman" w:hAnsi="Times New Roman" w:cs="Times New Roman"/>
          <w:b/>
          <w:i/>
        </w:rPr>
      </w:pPr>
    </w:p>
    <w:p w14:paraId="6588A3ED" w14:textId="77777777" w:rsidR="00055699" w:rsidRPr="006E77F2" w:rsidRDefault="00055699" w:rsidP="0005569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2.2.1. Iekšējās kvalitātes nodrošināšanas sistēmas efektivitātes novērtējums studiju virziena ietvaros, sniegt piemērus konkrētām darbībām, kas nodrošina studiju programmu mērķu un rezultātu sasniegšanu, nepārtrauktu studiju virziena un tam atbilstošo studiju programmu pilnveidi, attīstību un darbības efektivitāti. </w:t>
      </w:r>
    </w:p>
    <w:p w14:paraId="46059875" w14:textId="77777777" w:rsidR="00055699" w:rsidRPr="006E77F2" w:rsidRDefault="00055699" w:rsidP="00055699">
      <w:pPr>
        <w:ind w:left="360"/>
        <w:jc w:val="both"/>
        <w:rPr>
          <w:rFonts w:ascii="Times New Roman" w:hAnsi="Times New Roman" w:cs="Times New Roman"/>
        </w:rPr>
      </w:pPr>
    </w:p>
    <w:p w14:paraId="5FB6A6C8" w14:textId="77777777" w:rsidR="00055699" w:rsidRPr="006E77F2" w:rsidRDefault="00055699" w:rsidP="00055699">
      <w:pPr>
        <w:jc w:val="both"/>
        <w:rPr>
          <w:rFonts w:ascii="Times New Roman" w:hAnsi="Times New Roman" w:cs="Times New Roman"/>
          <w:b/>
          <w:bCs/>
          <w:i/>
          <w:iCs/>
          <w:sz w:val="24"/>
          <w:szCs w:val="24"/>
        </w:rPr>
      </w:pPr>
      <w:r w:rsidRPr="006E77F2">
        <w:rPr>
          <w:rFonts w:ascii="Times New Roman" w:hAnsi="Times New Roman" w:cs="Times New Roman"/>
          <w:b/>
          <w:bCs/>
          <w:i/>
          <w:iCs/>
          <w:sz w:val="24"/>
          <w:szCs w:val="24"/>
        </w:rPr>
        <w:t>Iekšējās kvalitātes nodrošināšanas sistēmas efektivitātes novērtējums studiju virziena ietvaros</w:t>
      </w:r>
    </w:p>
    <w:p w14:paraId="7D291E2B" w14:textId="77777777" w:rsidR="00055699" w:rsidRPr="006E77F2" w:rsidRDefault="00055699" w:rsidP="00055699">
      <w:pPr>
        <w:jc w:val="both"/>
        <w:rPr>
          <w:rFonts w:ascii="Times New Roman" w:hAnsi="Times New Roman" w:cs="Times New Roman"/>
          <w:sz w:val="24"/>
          <w:szCs w:val="24"/>
        </w:rPr>
      </w:pPr>
    </w:p>
    <w:p w14:paraId="332744D6" w14:textId="1859029E"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Viens no studiju funkcionēšanas būtiskiem aspektiem ir virziena vadības un tās kvalitātes nodrošinājuma sistēmas izveide, ko koordinē DU Studiju padome un DU</w:t>
      </w:r>
      <w:r w:rsidR="009D7AD8" w:rsidRPr="006E77F2">
        <w:rPr>
          <w:rFonts w:ascii="Times New Roman" w:hAnsi="Times New Roman" w:cs="Times New Roman"/>
          <w:sz w:val="24"/>
          <w:szCs w:val="24"/>
        </w:rPr>
        <w:t xml:space="preserve"> SKNC</w:t>
      </w:r>
      <w:r w:rsidRPr="006E77F2">
        <w:rPr>
          <w:rFonts w:ascii="Times New Roman" w:hAnsi="Times New Roman" w:cs="Times New Roman"/>
          <w:sz w:val="24"/>
          <w:szCs w:val="24"/>
        </w:rPr>
        <w:t xml:space="preserve">. Studiju </w:t>
      </w:r>
      <w:r w:rsidRPr="006E77F2">
        <w:rPr>
          <w:rFonts w:ascii="Times New Roman" w:hAnsi="Times New Roman" w:cs="Times New Roman"/>
          <w:sz w:val="24"/>
          <w:szCs w:val="24"/>
        </w:rPr>
        <w:lastRenderedPageBreak/>
        <w:t>procesa kvalitātes un vadības sistēmas nodrošināšanas mērķis ir garantēt programmas satura atbilstību augstākās izglītības un ekonomikas zinātnes prasībām, kā arī Latvijas un Eiropas Savien</w:t>
      </w:r>
      <w:r w:rsidR="002B4456" w:rsidRPr="006E77F2">
        <w:rPr>
          <w:rFonts w:ascii="Times New Roman" w:hAnsi="Times New Roman" w:cs="Times New Roman"/>
          <w:sz w:val="24"/>
          <w:szCs w:val="24"/>
        </w:rPr>
        <w:t xml:space="preserve">ības darba tirgus prasībām. </w:t>
      </w:r>
      <w:r w:rsidRPr="006E77F2">
        <w:rPr>
          <w:rFonts w:ascii="Times New Roman" w:hAnsi="Times New Roman" w:cs="Times New Roman"/>
          <w:sz w:val="24"/>
          <w:szCs w:val="24"/>
        </w:rPr>
        <w:t>Studiju kvalitātes novērtēšana tiek veikta ar mērķi kontrolēt studiju programmu izpildi un plānot  to attīstību, lai pilnībā sasniegtu studiju programmās izvirzītos mērķus un</w:t>
      </w:r>
      <w:r w:rsidR="002B4456" w:rsidRPr="006E77F2">
        <w:rPr>
          <w:rFonts w:ascii="Times New Roman" w:hAnsi="Times New Roman" w:cs="Times New Roman"/>
          <w:sz w:val="24"/>
          <w:szCs w:val="24"/>
        </w:rPr>
        <w:t xml:space="preserve"> izpildītu noteiktos uzdevumus. </w:t>
      </w:r>
      <w:r w:rsidRPr="006E77F2">
        <w:rPr>
          <w:rFonts w:ascii="Times New Roman" w:hAnsi="Times New Roman" w:cs="Times New Roman"/>
          <w:sz w:val="24"/>
          <w:szCs w:val="24"/>
        </w:rPr>
        <w:t>Kvalitātes kontrole notiek nepārtraukti: uzņemot studējošos, pieņemot darbā akadēmisko personālu, vērtējot un pilnveidojot studiju programmas, vērtējot struktūrvienību darbību un to vadītājus pēc pētniecības un studiju darba rezultātiem.</w:t>
      </w:r>
    </w:p>
    <w:p w14:paraId="048884B0" w14:textId="77777777" w:rsidR="00055699" w:rsidRPr="006E77F2" w:rsidRDefault="00055699" w:rsidP="00055699">
      <w:pPr>
        <w:jc w:val="both"/>
        <w:rPr>
          <w:rFonts w:ascii="Times New Roman" w:hAnsi="Times New Roman" w:cs="Times New Roman"/>
          <w:sz w:val="24"/>
          <w:szCs w:val="24"/>
        </w:rPr>
      </w:pPr>
    </w:p>
    <w:p w14:paraId="17575B1E" w14:textId="024CEE43"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DU ir izstrādājusi strukturētu kvalitātes pārvaldības sistēmas modeli, kas nosaka vadlīnijas izcilības sasniegšanai. Šis izcilības modelis ir saistošs ikvienam DU darbiniekam. Tajā iekļauti deviņi kritēriji</w:t>
      </w:r>
      <w:r w:rsidR="008B032F" w:rsidRPr="006E77F2">
        <w:rPr>
          <w:rFonts w:ascii="Times New Roman" w:hAnsi="Times New Roman" w:cs="Times New Roman"/>
          <w:sz w:val="24"/>
          <w:szCs w:val="24"/>
        </w:rPr>
        <w:t xml:space="preserve"> </w:t>
      </w:r>
      <w:r w:rsidRPr="006E77F2">
        <w:rPr>
          <w:rFonts w:ascii="Times New Roman" w:hAnsi="Times New Roman" w:cs="Times New Roman"/>
          <w:sz w:val="24"/>
          <w:szCs w:val="24"/>
        </w:rPr>
        <w:t>(skat. 2.2.1.1. attēlu). Pieci no tiem aptver veicinātājfaktorus, pārējie četri – rezultātus. Veicinātāju kritēriji atspoguļo to, ko DU dara un kā to dara, savukārt rezultātu kritēriji – sasniegumus.</w:t>
      </w:r>
    </w:p>
    <w:p w14:paraId="0D4F48B8" w14:textId="77777777" w:rsidR="00055699" w:rsidRPr="006E77F2" w:rsidRDefault="00055699" w:rsidP="00055699">
      <w:pPr>
        <w:jc w:val="both"/>
        <w:rPr>
          <w:rFonts w:ascii="Times New Roman" w:hAnsi="Times New Roman" w:cs="Times New Roman"/>
          <w:sz w:val="24"/>
          <w:szCs w:val="24"/>
        </w:rPr>
      </w:pPr>
    </w:p>
    <w:p w14:paraId="35A584E0"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Rezultātus sasniedz, pateicoties veicinātājiem, savukārt veicinātājus pilnveido, atgriezeniski pamatojoties uz sasniegtajiem rezultātiem. Efektīvi rezultāti sasniedzami ar vadības izpratni un atbalstu, mērķtiecīgi virzītu DU stratēģiju un politiku, kas īstenota ar personāla sekmīgu līdzdalību, kā arī ar pilnvērtīgas partnerības, resursus saudzējošas pieejas un procesu efektīvas pārvaldības palīdzību. Bultas parāda izcilības modeļa dinamisko pilnveides raksturu – jaunrades, inovāciju un izglītošanās nozīmību veicinātāju pilnveidē, kas savukārt nodrošina labāku rezultātu sasniegšanu. Izcilības modelis ļauj saprast cēloņu un seku sakarības starp darbībām, kuras DU īsteno, un rezultātiem, ko tā sasniedz (DU attīstības stratēģija).</w:t>
      </w:r>
      <w:r w:rsidRPr="006E77F2">
        <w:rPr>
          <w:rFonts w:ascii="Times New Roman" w:hAnsi="Times New Roman" w:cs="Times New Roman"/>
          <w:sz w:val="24"/>
          <w:szCs w:val="24"/>
        </w:rPr>
        <w:cr/>
      </w:r>
    </w:p>
    <w:p w14:paraId="29E74A89" w14:textId="77777777" w:rsidR="00055699" w:rsidRPr="006E77F2" w:rsidRDefault="00055699" w:rsidP="00055699">
      <w:pPr>
        <w:jc w:val="center"/>
        <w:rPr>
          <w:rFonts w:ascii="Times New Roman" w:hAnsi="Times New Roman" w:cs="Times New Roman"/>
          <w:sz w:val="24"/>
          <w:szCs w:val="24"/>
        </w:rPr>
      </w:pPr>
      <w:r w:rsidRPr="006E77F2">
        <w:rPr>
          <w:rFonts w:ascii="Times New Roman" w:hAnsi="Times New Roman" w:cs="Times New Roman"/>
          <w:noProof/>
          <w:sz w:val="24"/>
          <w:szCs w:val="24"/>
          <w:lang w:val="en-US"/>
        </w:rPr>
        <w:drawing>
          <wp:inline distT="0" distB="0" distL="0" distR="0" wp14:anchorId="3B746356" wp14:editId="7B139C7A">
            <wp:extent cx="3893185" cy="2569210"/>
            <wp:effectExtent l="0" t="0" r="5715" b="0"/>
            <wp:docPr id="6" name="Picture 6" descr="C:\Users\Admin\Desktop\PSIHOLOGI-JAUNAKAS VERSIJAS\Veicinātā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PSIHOLOGI-JAUNAKAS VERSIJAS\Veicinātāji.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1294" t="3597" r="11248"/>
                    <a:stretch/>
                  </pic:blipFill>
                  <pic:spPr bwMode="auto">
                    <a:xfrm>
                      <a:off x="0" y="0"/>
                      <a:ext cx="3893185" cy="2569210"/>
                    </a:xfrm>
                    <a:prstGeom prst="rect">
                      <a:avLst/>
                    </a:prstGeom>
                    <a:noFill/>
                    <a:ln>
                      <a:noFill/>
                    </a:ln>
                    <a:extLst>
                      <a:ext uri="{53640926-AAD7-44D8-BBD7-CCE9431645EC}">
                        <a14:shadowObscured xmlns:a14="http://schemas.microsoft.com/office/drawing/2010/main"/>
                      </a:ext>
                    </a:extLst>
                  </pic:spPr>
                </pic:pic>
              </a:graphicData>
            </a:graphic>
          </wp:inline>
        </w:drawing>
      </w:r>
    </w:p>
    <w:p w14:paraId="29233659" w14:textId="77777777" w:rsidR="00055699" w:rsidRPr="006E77F2" w:rsidRDefault="00055699" w:rsidP="00055699">
      <w:pPr>
        <w:jc w:val="center"/>
        <w:rPr>
          <w:rFonts w:ascii="Times New Roman" w:hAnsi="Times New Roman" w:cs="Times New Roman"/>
          <w:i/>
          <w:iCs/>
          <w:sz w:val="20"/>
          <w:szCs w:val="20"/>
        </w:rPr>
      </w:pPr>
      <w:r w:rsidRPr="006E77F2">
        <w:rPr>
          <w:rFonts w:ascii="Times New Roman" w:hAnsi="Times New Roman" w:cs="Times New Roman"/>
          <w:i/>
          <w:iCs/>
          <w:sz w:val="20"/>
          <w:szCs w:val="20"/>
        </w:rPr>
        <w:t xml:space="preserve">2.2.1.1. attēls. </w:t>
      </w:r>
      <w:r w:rsidRPr="006E77F2">
        <w:rPr>
          <w:rFonts w:ascii="Times New Roman" w:hAnsi="Times New Roman" w:cs="Times New Roman"/>
          <w:b/>
          <w:bCs/>
          <w:i/>
          <w:iCs/>
          <w:sz w:val="20"/>
          <w:szCs w:val="20"/>
        </w:rPr>
        <w:t>Kvalitātes pārvaldības sistēmas modelis, kas nosaka vadlīnijas izcilības sasniegšanai DU</w:t>
      </w:r>
    </w:p>
    <w:p w14:paraId="69805619" w14:textId="77777777" w:rsidR="002B4456" w:rsidRPr="006E77F2" w:rsidRDefault="002B4456" w:rsidP="00055699">
      <w:pPr>
        <w:jc w:val="both"/>
        <w:rPr>
          <w:rFonts w:ascii="Times New Roman" w:hAnsi="Times New Roman" w:cs="Times New Roman"/>
          <w:sz w:val="24"/>
          <w:szCs w:val="24"/>
        </w:rPr>
      </w:pPr>
    </w:p>
    <w:p w14:paraId="6A2397B5" w14:textId="543DFF84" w:rsidR="00055699" w:rsidRPr="006E77F2" w:rsidRDefault="002B4456" w:rsidP="00055699">
      <w:pPr>
        <w:jc w:val="both"/>
        <w:rPr>
          <w:rFonts w:ascii="Times New Roman" w:hAnsi="Times New Roman" w:cs="Times New Roman"/>
          <w:sz w:val="24"/>
          <w:szCs w:val="24"/>
        </w:rPr>
      </w:pPr>
      <w:r w:rsidRPr="006E77F2">
        <w:rPr>
          <w:rFonts w:ascii="Times New Roman" w:hAnsi="Times New Roman" w:cs="Times New Roman"/>
          <w:sz w:val="24"/>
          <w:szCs w:val="24"/>
        </w:rPr>
        <w:t>SKNC</w:t>
      </w:r>
      <w:r w:rsidR="00055699" w:rsidRPr="006E77F2">
        <w:rPr>
          <w:rFonts w:ascii="Times New Roman" w:hAnsi="Times New Roman" w:cs="Times New Roman"/>
          <w:sz w:val="24"/>
          <w:szCs w:val="24"/>
        </w:rPr>
        <w:t xml:space="preserve"> </w:t>
      </w:r>
      <w:r w:rsidRPr="006E77F2">
        <w:rPr>
          <w:rFonts w:ascii="Times New Roman" w:hAnsi="Times New Roman" w:cs="Times New Roman"/>
          <w:sz w:val="24"/>
          <w:szCs w:val="24"/>
        </w:rPr>
        <w:t>veic</w:t>
      </w:r>
      <w:r w:rsidR="00055699" w:rsidRPr="006E77F2">
        <w:rPr>
          <w:rFonts w:ascii="Times New Roman" w:hAnsi="Times New Roman" w:cs="Times New Roman"/>
          <w:sz w:val="24"/>
          <w:szCs w:val="24"/>
        </w:rPr>
        <w:t xml:space="preserve"> savstarpēji saistīti kontroles un pilnveides pasākumi, tādējādi radot uzticību DU darbībai un augstākajai izglītībai kopumā.</w:t>
      </w:r>
    </w:p>
    <w:p w14:paraId="727FF9C1" w14:textId="77777777" w:rsidR="00055699" w:rsidRPr="006E77F2" w:rsidRDefault="00055699" w:rsidP="00055699">
      <w:pPr>
        <w:jc w:val="both"/>
        <w:rPr>
          <w:rFonts w:ascii="Times New Roman" w:hAnsi="Times New Roman" w:cs="Times New Roman"/>
          <w:sz w:val="24"/>
          <w:szCs w:val="24"/>
        </w:rPr>
      </w:pPr>
    </w:p>
    <w:p w14:paraId="329D5CBF" w14:textId="6093D809"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Efektīvai studiju iekšējās kvalitātes nodrošināšanas sistēmas ieviešanai studiju virziena “</w:t>
      </w:r>
      <w:r w:rsidR="00736481" w:rsidRPr="006E77F2">
        <w:rPr>
          <w:rFonts w:ascii="Times New Roman" w:hAnsi="Times New Roman" w:cs="Times New Roman"/>
          <w:sz w:val="24"/>
          <w:szCs w:val="24"/>
        </w:rPr>
        <w:t>Fizika</w:t>
      </w:r>
      <w:r w:rsidR="00931DB5" w:rsidRPr="006E77F2">
        <w:rPr>
          <w:rFonts w:ascii="Times New Roman" w:hAnsi="Times New Roman" w:cs="Times New Roman"/>
          <w:sz w:val="24"/>
          <w:szCs w:val="24"/>
        </w:rPr>
        <w:t xml:space="preserve">, materiālzinātne, matemātika un </w:t>
      </w:r>
      <w:r w:rsidR="00736481" w:rsidRPr="006E77F2">
        <w:rPr>
          <w:rFonts w:ascii="Times New Roman" w:hAnsi="Times New Roman" w:cs="Times New Roman"/>
          <w:sz w:val="24"/>
          <w:szCs w:val="24"/>
        </w:rPr>
        <w:t>statistika</w:t>
      </w:r>
      <w:r w:rsidRPr="006E77F2">
        <w:rPr>
          <w:rFonts w:ascii="Times New Roman" w:hAnsi="Times New Roman" w:cs="Times New Roman"/>
          <w:sz w:val="24"/>
          <w:szCs w:val="24"/>
        </w:rPr>
        <w:t>” ietvaros tiek veikti šādi pasākumi:</w:t>
      </w:r>
    </w:p>
    <w:p w14:paraId="59FBDA23" w14:textId="12C776D1" w:rsidR="00055699" w:rsidRPr="006E77F2" w:rsidRDefault="00055699" w:rsidP="00882AC2">
      <w:pPr>
        <w:pStyle w:val="ListParagraph"/>
        <w:numPr>
          <w:ilvl w:val="0"/>
          <w:numId w:val="15"/>
        </w:numPr>
        <w:jc w:val="both"/>
        <w:rPr>
          <w:rFonts w:ascii="Times New Roman" w:hAnsi="Times New Roman" w:cs="Times New Roman"/>
          <w:sz w:val="24"/>
          <w:szCs w:val="24"/>
        </w:rPr>
      </w:pPr>
      <w:r w:rsidRPr="006E77F2">
        <w:rPr>
          <w:rFonts w:ascii="Times New Roman" w:hAnsi="Times New Roman" w:cs="Times New Roman"/>
          <w:sz w:val="24"/>
          <w:szCs w:val="24"/>
        </w:rPr>
        <w:t xml:space="preserve">Studiju virziena </w:t>
      </w:r>
      <w:r w:rsidR="00180E4C" w:rsidRPr="006E77F2">
        <w:rPr>
          <w:rFonts w:ascii="Times New Roman" w:hAnsi="Times New Roman" w:cs="Times New Roman"/>
          <w:sz w:val="24"/>
          <w:szCs w:val="24"/>
        </w:rPr>
        <w:t xml:space="preserve">“Fizika, materiālzinātne, matemātika un statistika” </w:t>
      </w:r>
      <w:r w:rsidRPr="006E77F2">
        <w:rPr>
          <w:rFonts w:ascii="Times New Roman" w:hAnsi="Times New Roman" w:cs="Times New Roman"/>
          <w:sz w:val="24"/>
          <w:szCs w:val="24"/>
        </w:rPr>
        <w:t>iekšējās kvalitātes kontroli veic studiju virziena padome. Virziena attīstības plāna un studiju kvalitātes uzlabošanas pasākumu apspriešana un izvērtēšana notiek studiju gada beigās studiju virziena padomes sēdē.</w:t>
      </w:r>
    </w:p>
    <w:p w14:paraId="2DEC46E2" w14:textId="0F71C27F" w:rsidR="00055699" w:rsidRPr="006E77F2" w:rsidRDefault="00055699" w:rsidP="00882AC2">
      <w:pPr>
        <w:pStyle w:val="ListParagraph"/>
        <w:numPr>
          <w:ilvl w:val="0"/>
          <w:numId w:val="15"/>
        </w:numPr>
        <w:jc w:val="both"/>
        <w:rPr>
          <w:rFonts w:ascii="Times New Roman" w:hAnsi="Times New Roman" w:cs="Times New Roman"/>
          <w:sz w:val="24"/>
          <w:szCs w:val="24"/>
        </w:rPr>
      </w:pPr>
      <w:r w:rsidRPr="006E77F2">
        <w:rPr>
          <w:rFonts w:ascii="Times New Roman" w:hAnsi="Times New Roman" w:cs="Times New Roman"/>
          <w:sz w:val="24"/>
          <w:szCs w:val="24"/>
        </w:rPr>
        <w:t>Reiz</w:t>
      </w:r>
      <w:r w:rsidR="00736481" w:rsidRPr="006E77F2">
        <w:rPr>
          <w:rFonts w:ascii="Times New Roman" w:hAnsi="Times New Roman" w:cs="Times New Roman"/>
          <w:sz w:val="24"/>
          <w:szCs w:val="24"/>
        </w:rPr>
        <w:t xml:space="preserve">i studiju gadā studiju virziena </w:t>
      </w:r>
      <w:r w:rsidR="00180E4C" w:rsidRPr="006E77F2">
        <w:rPr>
          <w:rFonts w:ascii="Times New Roman" w:hAnsi="Times New Roman" w:cs="Times New Roman"/>
          <w:sz w:val="24"/>
          <w:szCs w:val="24"/>
        </w:rPr>
        <w:t xml:space="preserve">“Fizika, materiālzinātne, matemātika un statistika” </w:t>
      </w:r>
      <w:r w:rsidRPr="006E77F2">
        <w:rPr>
          <w:rFonts w:ascii="Times New Roman" w:hAnsi="Times New Roman" w:cs="Times New Roman"/>
          <w:sz w:val="24"/>
          <w:szCs w:val="24"/>
        </w:rPr>
        <w:lastRenderedPageBreak/>
        <w:t>vadītājs sadarbībā ar programmas direktoriem sagatavo studiju virziena pašnovērtējuma ziņojumu par iepriekšējo studiju gadu.</w:t>
      </w:r>
    </w:p>
    <w:p w14:paraId="5C682198" w14:textId="3583E04F" w:rsidR="00055699" w:rsidRPr="006E77F2" w:rsidRDefault="00055699" w:rsidP="00882AC2">
      <w:pPr>
        <w:pStyle w:val="ListParagraph"/>
        <w:numPr>
          <w:ilvl w:val="0"/>
          <w:numId w:val="15"/>
        </w:numPr>
        <w:jc w:val="both"/>
        <w:rPr>
          <w:rFonts w:ascii="Times New Roman" w:hAnsi="Times New Roman" w:cs="Times New Roman"/>
          <w:sz w:val="24"/>
          <w:szCs w:val="24"/>
        </w:rPr>
      </w:pPr>
      <w:r w:rsidRPr="006E77F2">
        <w:rPr>
          <w:rFonts w:ascii="Times New Roman" w:hAnsi="Times New Roman" w:cs="Times New Roman"/>
          <w:sz w:val="24"/>
          <w:szCs w:val="24"/>
        </w:rPr>
        <w:t xml:space="preserve">Docētāji regulāri pārskata studiju kursu aprakstus, aktualizē kursa saturu, </w:t>
      </w:r>
      <w:r w:rsidR="00736481" w:rsidRPr="006E77F2">
        <w:rPr>
          <w:rFonts w:ascii="Times New Roman" w:hAnsi="Times New Roman" w:cs="Times New Roman"/>
          <w:sz w:val="24"/>
          <w:szCs w:val="24"/>
        </w:rPr>
        <w:t>papildina ar jaunāko literatūru</w:t>
      </w:r>
      <w:r w:rsidRPr="006E77F2">
        <w:rPr>
          <w:rFonts w:ascii="Times New Roman" w:hAnsi="Times New Roman" w:cs="Times New Roman"/>
          <w:sz w:val="24"/>
          <w:szCs w:val="24"/>
        </w:rPr>
        <w:t>.</w:t>
      </w:r>
    </w:p>
    <w:p w14:paraId="5433158C" w14:textId="6BC755BA" w:rsidR="00055699" w:rsidRPr="006E77F2" w:rsidRDefault="00055699" w:rsidP="00882AC2">
      <w:pPr>
        <w:pStyle w:val="ListParagraph"/>
        <w:numPr>
          <w:ilvl w:val="0"/>
          <w:numId w:val="15"/>
        </w:numPr>
        <w:jc w:val="both"/>
        <w:rPr>
          <w:rFonts w:ascii="Times New Roman" w:hAnsi="Times New Roman" w:cs="Times New Roman"/>
          <w:sz w:val="24"/>
          <w:szCs w:val="24"/>
        </w:rPr>
      </w:pPr>
      <w:r w:rsidRPr="006E77F2">
        <w:rPr>
          <w:rFonts w:ascii="Times New Roman" w:hAnsi="Times New Roman" w:cs="Times New Roman"/>
          <w:sz w:val="24"/>
          <w:szCs w:val="24"/>
        </w:rPr>
        <w:t>Pilnveidojot prasmes strādā</w:t>
      </w:r>
      <w:r w:rsidR="00BB65C9" w:rsidRPr="006E77F2">
        <w:rPr>
          <w:rFonts w:ascii="Times New Roman" w:hAnsi="Times New Roman" w:cs="Times New Roman"/>
          <w:sz w:val="24"/>
          <w:szCs w:val="24"/>
        </w:rPr>
        <w:t xml:space="preserve">t attālināti, studiju virziena </w:t>
      </w:r>
      <w:r w:rsidR="008D3C59" w:rsidRPr="006E77F2">
        <w:rPr>
          <w:rFonts w:ascii="Times New Roman" w:hAnsi="Times New Roman" w:cs="Times New Roman"/>
          <w:sz w:val="24"/>
          <w:szCs w:val="24"/>
        </w:rPr>
        <w:t>“Fizika, materiālzinātne, matemātika un statistika</w:t>
      </w:r>
      <w:r w:rsidRPr="006E77F2">
        <w:rPr>
          <w:rFonts w:ascii="Times New Roman" w:hAnsi="Times New Roman" w:cs="Times New Roman"/>
          <w:sz w:val="24"/>
          <w:szCs w:val="24"/>
        </w:rPr>
        <w:t>” docētāji regulāri piedalās apmācībās, lai nodrošinātu pilnvērtīgu e-studiju vides Moodle iespēju izmantošanu (piemēram ESF projekta “Studiju programmu fragmentācijas samazināšana un resursu koplietošana stiprināšana Daugavpils Universitātē”, Nr. 8.2.1.0/18/A/019 ietvaros tika organizēti semināri docētājiem nepieciešamo studiju kursu atbalsta materiālu izstrādei un integrācijai studiju procesā</w:t>
      </w:r>
      <w:r w:rsidR="002C7D03" w:rsidRPr="006E77F2">
        <w:rPr>
          <w:rFonts w:ascii="Times New Roman" w:hAnsi="Times New Roman" w:cs="Times New Roman"/>
          <w:sz w:val="24"/>
          <w:szCs w:val="24"/>
        </w:rPr>
        <w:t>)</w:t>
      </w:r>
      <w:r w:rsidRPr="006E77F2">
        <w:rPr>
          <w:rFonts w:ascii="Times New Roman" w:hAnsi="Times New Roman" w:cs="Times New Roman"/>
          <w:sz w:val="24"/>
          <w:szCs w:val="24"/>
        </w:rPr>
        <w:t>.</w:t>
      </w:r>
    </w:p>
    <w:p w14:paraId="46CE740D" w14:textId="77777777" w:rsidR="00055699" w:rsidRPr="006E77F2" w:rsidRDefault="00055699" w:rsidP="00882AC2">
      <w:pPr>
        <w:pStyle w:val="ListParagraph"/>
        <w:numPr>
          <w:ilvl w:val="0"/>
          <w:numId w:val="15"/>
        </w:numPr>
        <w:jc w:val="both"/>
        <w:rPr>
          <w:rFonts w:ascii="Times New Roman" w:hAnsi="Times New Roman" w:cs="Times New Roman"/>
          <w:sz w:val="24"/>
          <w:szCs w:val="24"/>
        </w:rPr>
      </w:pPr>
      <w:r w:rsidRPr="006E77F2">
        <w:rPr>
          <w:rFonts w:ascii="Times New Roman" w:hAnsi="Times New Roman" w:cs="Times New Roman"/>
          <w:sz w:val="24"/>
          <w:szCs w:val="24"/>
        </w:rPr>
        <w:t>Notiek regulāra studiju procesa un pētnieciskā darba integrācijas pastiprināšana, uzskatot to par būtisku kvalitātes nodrošināšanas sistēmas sastāvdaļu.</w:t>
      </w:r>
    </w:p>
    <w:p w14:paraId="305403D3" w14:textId="68D51846" w:rsidR="00055699" w:rsidRPr="006E77F2" w:rsidRDefault="00055699" w:rsidP="00882AC2">
      <w:pPr>
        <w:pStyle w:val="ListParagraph"/>
        <w:numPr>
          <w:ilvl w:val="0"/>
          <w:numId w:val="15"/>
        </w:numPr>
        <w:jc w:val="both"/>
        <w:rPr>
          <w:rFonts w:ascii="Times New Roman" w:hAnsi="Times New Roman" w:cs="Times New Roman"/>
          <w:sz w:val="24"/>
          <w:szCs w:val="24"/>
        </w:rPr>
      </w:pPr>
      <w:r w:rsidRPr="006E77F2">
        <w:rPr>
          <w:rFonts w:ascii="Times New Roman" w:hAnsi="Times New Roman" w:cs="Times New Roman"/>
          <w:sz w:val="24"/>
          <w:szCs w:val="24"/>
        </w:rPr>
        <w:t>personīgajos profilos DUIS tiek ievietota informācija par semestrī apgūstamajiem kursiem. Katrā kursā studējošajam ir pie</w:t>
      </w:r>
      <w:r w:rsidR="002C7D03" w:rsidRPr="006E77F2">
        <w:rPr>
          <w:rFonts w:ascii="Times New Roman" w:hAnsi="Times New Roman" w:cs="Times New Roman"/>
          <w:sz w:val="24"/>
          <w:szCs w:val="24"/>
        </w:rPr>
        <w:t>ejami studiju kursa apraksti</w:t>
      </w:r>
      <w:r w:rsidRPr="006E77F2">
        <w:rPr>
          <w:rFonts w:ascii="Times New Roman" w:hAnsi="Times New Roman" w:cs="Times New Roman"/>
          <w:sz w:val="24"/>
          <w:szCs w:val="24"/>
        </w:rPr>
        <w:t>.</w:t>
      </w:r>
    </w:p>
    <w:p w14:paraId="0AA1EBA9" w14:textId="16ED70C1" w:rsidR="00682A96" w:rsidRPr="006E77F2" w:rsidRDefault="002C7D03" w:rsidP="00882AC2">
      <w:pPr>
        <w:pStyle w:val="ListParagraph"/>
        <w:numPr>
          <w:ilvl w:val="0"/>
          <w:numId w:val="15"/>
        </w:numPr>
        <w:jc w:val="both"/>
        <w:rPr>
          <w:rFonts w:ascii="Times New Roman" w:hAnsi="Times New Roman" w:cs="Times New Roman"/>
          <w:sz w:val="24"/>
          <w:szCs w:val="24"/>
        </w:rPr>
      </w:pPr>
      <w:r w:rsidRPr="006E77F2">
        <w:rPr>
          <w:rFonts w:ascii="Times New Roman" w:hAnsi="Times New Roman" w:cs="Times New Roman"/>
          <w:sz w:val="24"/>
          <w:szCs w:val="24"/>
        </w:rPr>
        <w:t xml:space="preserve">Studiju virziena </w:t>
      </w:r>
      <w:r w:rsidR="008D3C59" w:rsidRPr="006E77F2">
        <w:rPr>
          <w:rFonts w:ascii="Times New Roman" w:hAnsi="Times New Roman" w:cs="Times New Roman"/>
          <w:sz w:val="24"/>
          <w:szCs w:val="24"/>
        </w:rPr>
        <w:t>“Fizika, materiālzinātne, matemātika un statistika</w:t>
      </w:r>
      <w:r w:rsidR="00055699" w:rsidRPr="006E77F2">
        <w:rPr>
          <w:rFonts w:ascii="Times New Roman" w:hAnsi="Times New Roman" w:cs="Times New Roman"/>
          <w:sz w:val="24"/>
          <w:szCs w:val="24"/>
        </w:rPr>
        <w:t xml:space="preserve">” akadēmiskais personāls piedalās </w:t>
      </w:r>
      <w:r w:rsidR="00180E4C" w:rsidRPr="006E77F2">
        <w:rPr>
          <w:rFonts w:ascii="Times New Roman" w:hAnsi="Times New Roman" w:cs="Times New Roman"/>
          <w:sz w:val="24"/>
          <w:szCs w:val="24"/>
        </w:rPr>
        <w:t>profesionālās pilnveides kursos</w:t>
      </w:r>
      <w:r w:rsidR="00DA4342" w:rsidRPr="006E77F2">
        <w:rPr>
          <w:rFonts w:ascii="Times New Roman" w:hAnsi="Times New Roman" w:cs="Times New Roman"/>
          <w:sz w:val="24"/>
          <w:szCs w:val="24"/>
        </w:rPr>
        <w:t>.</w:t>
      </w:r>
    </w:p>
    <w:p w14:paraId="7550F01A" w14:textId="30DDE923" w:rsidR="00682A96" w:rsidRPr="006E77F2" w:rsidRDefault="00682A96" w:rsidP="00682A96">
      <w:pPr>
        <w:jc w:val="both"/>
        <w:rPr>
          <w:rFonts w:ascii="Times New Roman" w:hAnsi="Times New Roman" w:cs="Times New Roman"/>
          <w:sz w:val="24"/>
          <w:szCs w:val="24"/>
        </w:rPr>
      </w:pPr>
    </w:p>
    <w:p w14:paraId="464DC896" w14:textId="77777777" w:rsidR="00055699" w:rsidRPr="006E77F2" w:rsidRDefault="00055699" w:rsidP="00882AC2">
      <w:pPr>
        <w:pStyle w:val="ListParagraph"/>
        <w:numPr>
          <w:ilvl w:val="3"/>
          <w:numId w:val="17"/>
        </w:numPr>
        <w:jc w:val="both"/>
        <w:rPr>
          <w:rFonts w:ascii="Times New Roman" w:hAnsi="Times New Roman" w:cs="Times New Roman"/>
          <w:i/>
          <w:iCs/>
          <w:sz w:val="20"/>
          <w:szCs w:val="20"/>
        </w:rPr>
      </w:pPr>
      <w:r w:rsidRPr="006E77F2">
        <w:rPr>
          <w:rFonts w:ascii="Times New Roman" w:hAnsi="Times New Roman" w:cs="Times New Roman"/>
          <w:i/>
          <w:iCs/>
          <w:sz w:val="20"/>
          <w:szCs w:val="20"/>
        </w:rPr>
        <w:t xml:space="preserve">tabula. </w:t>
      </w:r>
      <w:r w:rsidRPr="006E77F2">
        <w:rPr>
          <w:rFonts w:ascii="Times New Roman" w:hAnsi="Times New Roman" w:cs="Times New Roman"/>
          <w:b/>
          <w:bCs/>
          <w:i/>
          <w:iCs/>
          <w:sz w:val="20"/>
          <w:szCs w:val="20"/>
        </w:rPr>
        <w:t>Mācībspēku motivācijas veicināšanas aktivitātes DU</w:t>
      </w:r>
    </w:p>
    <w:tbl>
      <w:tblPr>
        <w:tblW w:w="9736" w:type="dxa"/>
        <w:tblInd w:w="-5" w:type="dxa"/>
        <w:tblLook w:val="04A0" w:firstRow="1" w:lastRow="0" w:firstColumn="1" w:lastColumn="0" w:noHBand="0" w:noVBand="1"/>
      </w:tblPr>
      <w:tblGrid>
        <w:gridCol w:w="4390"/>
        <w:gridCol w:w="5346"/>
      </w:tblGrid>
      <w:tr w:rsidR="00C26AA2" w:rsidRPr="006E77F2" w14:paraId="76FA0D26" w14:textId="77777777" w:rsidTr="00A84823">
        <w:tc>
          <w:tcPr>
            <w:tcW w:w="4390" w:type="dxa"/>
          </w:tcPr>
          <w:p w14:paraId="311509AB" w14:textId="77777777" w:rsidR="00055699" w:rsidRPr="006E77F2" w:rsidRDefault="00055699" w:rsidP="00A84823">
            <w:pPr>
              <w:rPr>
                <w:rFonts w:ascii="Times New Roman" w:hAnsi="Times New Roman" w:cs="Times New Roman"/>
                <w:sz w:val="20"/>
                <w:szCs w:val="20"/>
              </w:rPr>
            </w:pPr>
            <w:r w:rsidRPr="006E77F2">
              <w:rPr>
                <w:rFonts w:ascii="Times New Roman" w:hAnsi="Times New Roman" w:cs="Times New Roman"/>
                <w:b/>
                <w:bCs/>
                <w:sz w:val="20"/>
                <w:szCs w:val="20"/>
              </w:rPr>
              <w:t xml:space="preserve">Mācībspēku aktivitātes </w:t>
            </w:r>
          </w:p>
        </w:tc>
        <w:tc>
          <w:tcPr>
            <w:tcW w:w="5346" w:type="dxa"/>
          </w:tcPr>
          <w:p w14:paraId="0F20C389" w14:textId="77777777" w:rsidR="00055699" w:rsidRPr="006E77F2" w:rsidRDefault="00055699" w:rsidP="00A84823">
            <w:pPr>
              <w:rPr>
                <w:rFonts w:ascii="Times New Roman" w:hAnsi="Times New Roman" w:cs="Times New Roman"/>
                <w:sz w:val="20"/>
                <w:szCs w:val="20"/>
              </w:rPr>
            </w:pPr>
            <w:r w:rsidRPr="006E77F2">
              <w:rPr>
                <w:rFonts w:ascii="Times New Roman" w:hAnsi="Times New Roman" w:cs="Times New Roman"/>
                <w:b/>
                <w:bCs/>
                <w:sz w:val="20"/>
                <w:szCs w:val="20"/>
              </w:rPr>
              <w:t xml:space="preserve">Motivācija </w:t>
            </w:r>
          </w:p>
        </w:tc>
      </w:tr>
      <w:tr w:rsidR="00C26AA2" w:rsidRPr="006E77F2" w14:paraId="24FE40DC" w14:textId="77777777" w:rsidTr="00A84823">
        <w:tc>
          <w:tcPr>
            <w:tcW w:w="4390" w:type="dxa"/>
          </w:tcPr>
          <w:p w14:paraId="71D7555A" w14:textId="7777777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Docētājiem tiek dota iespēja papildināt un paplašināt savas zināšanas un profesionalitāti, ERASMUS+ u.c. mobilitātes programmu ietvaros.</w:t>
            </w:r>
          </w:p>
        </w:tc>
        <w:tc>
          <w:tcPr>
            <w:tcW w:w="5346" w:type="dxa"/>
          </w:tcPr>
          <w:p w14:paraId="6CF242EC" w14:textId="7777777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Iegūst ārzemju pieredzi, stažējoties un vadot lekcijas ārvalstu augstskolās/organizācijās.</w:t>
            </w:r>
          </w:p>
        </w:tc>
      </w:tr>
      <w:tr w:rsidR="00C26AA2" w:rsidRPr="006E77F2" w14:paraId="751E5EB9" w14:textId="77777777" w:rsidTr="00A84823">
        <w:tc>
          <w:tcPr>
            <w:tcW w:w="4390" w:type="dxa"/>
          </w:tcPr>
          <w:p w14:paraId="490B0BC4" w14:textId="7777777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Piedalīšanās konferencēs, zinātnisko publikāciju izstrāde, zinātnes komunikācijas aktivitāšu organizēšana, darbs mākslinieciskās jaunrades projektos u.tml.</w:t>
            </w:r>
          </w:p>
        </w:tc>
        <w:tc>
          <w:tcPr>
            <w:tcW w:w="5346" w:type="dxa"/>
          </w:tcPr>
          <w:p w14:paraId="47CF41DC" w14:textId="6E804171"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Docētājiem par iepriekšējā perioda zinātnisko sniegumu tiek piešķirts finansējums nākamā perioda zinātniskajām aktivitātēm. Katra kalendārā gada noslēgumā DU docētāji Zinātņu daļā iesniedz atskaiti par sasniegumiem zinātniskajā darbā, darbu projektos, piedalīšanos zinātniskajos semināros un konferencēs, publikācijām saskaņā ar Daugavpils Universitātes akadēmiskā personāla zinātniskās aktivitātes vērtēšanas kārtību</w:t>
            </w:r>
            <w:r w:rsidR="00B54FF5" w:rsidRPr="006E77F2">
              <w:rPr>
                <w:rFonts w:ascii="Times New Roman" w:hAnsi="Times New Roman" w:cs="Times New Roman"/>
                <w:sz w:val="20"/>
                <w:szCs w:val="20"/>
              </w:rPr>
              <w:t xml:space="preserve"> (pieejama no DU iekšējā tīkla)</w:t>
            </w:r>
            <w:r w:rsidRPr="006E77F2">
              <w:rPr>
                <w:rFonts w:ascii="Times New Roman" w:hAnsi="Times New Roman" w:cs="Times New Roman"/>
                <w:sz w:val="20"/>
                <w:szCs w:val="20"/>
              </w:rPr>
              <w:t>.</w:t>
            </w:r>
          </w:p>
        </w:tc>
      </w:tr>
      <w:tr w:rsidR="00C26AA2" w:rsidRPr="006E77F2" w14:paraId="133BB205" w14:textId="77777777" w:rsidTr="00A84823">
        <w:tc>
          <w:tcPr>
            <w:tcW w:w="4390" w:type="dxa"/>
          </w:tcPr>
          <w:p w14:paraId="2924DC30" w14:textId="7777777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Web of Science un SCOPUS indeksētos izdevumos iekļautu zinātnisko rakstu sagatavošana un publicēšana.</w:t>
            </w:r>
          </w:p>
        </w:tc>
        <w:tc>
          <w:tcPr>
            <w:tcW w:w="5346" w:type="dxa"/>
          </w:tcPr>
          <w:p w14:paraId="061FF662" w14:textId="7777777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Docētāji saņem atmaksu par izdevumiem, kas saistīti ar publikācijas sagatavošanu (zinātnisko tekstu rediģēšanu angļu valodā (proofreading) un publicēšanas maksu).</w:t>
            </w:r>
          </w:p>
        </w:tc>
      </w:tr>
      <w:tr w:rsidR="00C26AA2" w:rsidRPr="006E77F2" w14:paraId="61C0A83C" w14:textId="77777777" w:rsidTr="00A84823">
        <w:tc>
          <w:tcPr>
            <w:tcW w:w="4390" w:type="dxa"/>
          </w:tcPr>
          <w:p w14:paraId="742927EE" w14:textId="7777777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Hirša indeksa kāpināšana</w:t>
            </w:r>
          </w:p>
        </w:tc>
        <w:tc>
          <w:tcPr>
            <w:tcW w:w="5346" w:type="dxa"/>
          </w:tcPr>
          <w:p w14:paraId="69EDC58D" w14:textId="7777777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DU akadēmiskais personāls DU budžetā esošā finansējuma ietvaros saņem atlīdzību par citējamību raksturojošo Hirša indeksu SCOPUS un / vai Web of Science datu bāzēs.</w:t>
            </w:r>
          </w:p>
        </w:tc>
      </w:tr>
      <w:tr w:rsidR="00C26AA2" w:rsidRPr="006E77F2" w14:paraId="35A24427" w14:textId="77777777" w:rsidTr="00A84823">
        <w:tc>
          <w:tcPr>
            <w:tcW w:w="4390" w:type="dxa"/>
          </w:tcPr>
          <w:p w14:paraId="3702E2DC" w14:textId="7777777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Zinātnisko komandējumu izdevumu apmaksa</w:t>
            </w:r>
          </w:p>
        </w:tc>
        <w:tc>
          <w:tcPr>
            <w:tcW w:w="5346" w:type="dxa"/>
          </w:tcPr>
          <w:p w14:paraId="04C5DC54" w14:textId="7777777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DU apmaksā komandējumus, kas saistīti ar dalību zinātniskos pasākumos un zinātnisko pētījumu veikšanu.</w:t>
            </w:r>
          </w:p>
        </w:tc>
      </w:tr>
      <w:tr w:rsidR="00C26AA2" w:rsidRPr="006E77F2" w14:paraId="7437EFE2" w14:textId="77777777" w:rsidTr="00A84823">
        <w:tc>
          <w:tcPr>
            <w:tcW w:w="4390" w:type="dxa"/>
          </w:tcPr>
          <w:p w14:paraId="2D1D6A81" w14:textId="7777777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DU tiek organizēts Daugavpils Universitātes pētniecības projektu konkurss</w:t>
            </w:r>
          </w:p>
        </w:tc>
        <w:tc>
          <w:tcPr>
            <w:tcW w:w="5346" w:type="dxa"/>
          </w:tcPr>
          <w:p w14:paraId="5C8BA4A3" w14:textId="7777777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DU pētniecības projektu konkursa rezultātā aktuāliem un kvalitatīvi izstrādātiem projektiem tiek piešķirts finansējums DU akadēmiskā, zinātniskā personāla un doktorantu pētnieciskās izaugsmes veicināšanai.</w:t>
            </w:r>
          </w:p>
        </w:tc>
      </w:tr>
      <w:tr w:rsidR="00C26AA2" w:rsidRPr="006E77F2" w14:paraId="667AA7B5" w14:textId="77777777" w:rsidTr="00A84823">
        <w:tc>
          <w:tcPr>
            <w:tcW w:w="4390" w:type="dxa"/>
          </w:tcPr>
          <w:p w14:paraId="20FA95CF" w14:textId="7777777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ESF projekta “Daugavpils Universitātes stratēģiskās specializācijas jomu akadēmiskā personāla profesionālās kompetences stiprināšana” (Nr.8.2.2.0/18/A/022) un projekta</w:t>
            </w:r>
          </w:p>
          <w:p w14:paraId="4851DE78" w14:textId="10B0776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“Daugavpils Universitātes studiju virziena „Izglītība, pedagoģija un sports” (Nr.8.2.2.0/18/I/005) akadēmiskā personāla kapacitātes stiprināšana stratēģiskās specializācijas jomās” ietvaros DU akadēmiskajam personālam, tostarp studiju virziena “</w:t>
            </w:r>
            <w:r w:rsidR="00A21A25" w:rsidRPr="006E77F2">
              <w:rPr>
                <w:rFonts w:ascii="Times New Roman" w:hAnsi="Times New Roman" w:cs="Times New Roman"/>
                <w:sz w:val="20"/>
                <w:szCs w:val="20"/>
              </w:rPr>
              <w:t>Fizika, materiālzinātne, matemātika un statistika</w:t>
            </w:r>
            <w:r w:rsidRPr="006E77F2">
              <w:rPr>
                <w:rFonts w:ascii="Times New Roman" w:hAnsi="Times New Roman" w:cs="Times New Roman"/>
                <w:sz w:val="20"/>
                <w:szCs w:val="20"/>
              </w:rPr>
              <w:t>” docētājiem, tika nodrošināta iespēja pilnveidot valodas prasmes angļu valodas mācību programmās B2 un C1 līmeņos.</w:t>
            </w:r>
          </w:p>
        </w:tc>
        <w:tc>
          <w:tcPr>
            <w:tcW w:w="5346" w:type="dxa"/>
          </w:tcPr>
          <w:p w14:paraId="07D08B3F" w14:textId="77777777" w:rsidR="00055699" w:rsidRPr="006E77F2" w:rsidRDefault="00055699" w:rsidP="00A84823">
            <w:pPr>
              <w:jc w:val="both"/>
              <w:rPr>
                <w:rFonts w:ascii="Times New Roman" w:hAnsi="Times New Roman" w:cs="Times New Roman"/>
                <w:sz w:val="20"/>
                <w:szCs w:val="20"/>
              </w:rPr>
            </w:pPr>
            <w:r w:rsidRPr="006E77F2">
              <w:rPr>
                <w:rFonts w:ascii="Times New Roman" w:hAnsi="Times New Roman" w:cs="Times New Roman"/>
                <w:sz w:val="20"/>
                <w:szCs w:val="20"/>
              </w:rPr>
              <w:t>Docētāji bez maksas pilnveido svešvalodu zināšanas, apgūst aktualitātes mācību metodikās un piedalās e-resursu izmantošanas mācībās.</w:t>
            </w:r>
          </w:p>
        </w:tc>
      </w:tr>
    </w:tbl>
    <w:p w14:paraId="0A80B0F6" w14:textId="1CA92A56" w:rsidR="00055699" w:rsidRPr="006E77F2" w:rsidRDefault="00055699" w:rsidP="00055699">
      <w:pPr>
        <w:jc w:val="both"/>
        <w:rPr>
          <w:rFonts w:ascii="Times New Roman" w:hAnsi="Times New Roman" w:cs="Times New Roman"/>
          <w:sz w:val="24"/>
          <w:szCs w:val="24"/>
        </w:rPr>
      </w:pPr>
    </w:p>
    <w:p w14:paraId="699138D5" w14:textId="610A8941" w:rsidR="00E44014" w:rsidRPr="006E77F2" w:rsidRDefault="005C59F0" w:rsidP="00D40DCE">
      <w:pPr>
        <w:jc w:val="both"/>
        <w:rPr>
          <w:rFonts w:ascii="Times New Roman" w:hAnsi="Times New Roman" w:cs="Times New Roman"/>
          <w:sz w:val="24"/>
          <w:szCs w:val="24"/>
        </w:rPr>
      </w:pPr>
      <w:r w:rsidRPr="006E77F2">
        <w:rPr>
          <w:rFonts w:ascii="Times New Roman" w:hAnsi="Times New Roman" w:cs="Times New Roman"/>
          <w:sz w:val="24"/>
          <w:szCs w:val="24"/>
        </w:rPr>
        <w:t xml:space="preserve">Atzīmēsim, ka </w:t>
      </w:r>
      <w:r w:rsidR="00A21A25" w:rsidRPr="006E77F2">
        <w:rPr>
          <w:rFonts w:ascii="Times New Roman" w:hAnsi="Times New Roman" w:cs="Times New Roman"/>
          <w:sz w:val="24"/>
          <w:szCs w:val="24"/>
        </w:rPr>
        <w:t>studiju virziena realizācijā iesaistītais personāls izmantoja v</w:t>
      </w:r>
      <w:r w:rsidR="008D3C59" w:rsidRPr="006E77F2">
        <w:rPr>
          <w:rFonts w:ascii="Times New Roman" w:hAnsi="Times New Roman" w:cs="Times New Roman"/>
          <w:sz w:val="24"/>
          <w:szCs w:val="24"/>
        </w:rPr>
        <w:t>airāk</w:t>
      </w:r>
      <w:r w:rsidR="00827CD3" w:rsidRPr="006E77F2">
        <w:rPr>
          <w:rFonts w:ascii="Times New Roman" w:hAnsi="Times New Roman" w:cs="Times New Roman"/>
          <w:sz w:val="24"/>
          <w:szCs w:val="24"/>
        </w:rPr>
        <w:t xml:space="preserve">as </w:t>
      </w:r>
      <w:r w:rsidR="008D3C59" w:rsidRPr="006E77F2">
        <w:rPr>
          <w:rFonts w:ascii="Times New Roman" w:hAnsi="Times New Roman" w:cs="Times New Roman"/>
          <w:bCs/>
          <w:iCs/>
          <w:sz w:val="24"/>
          <w:szCs w:val="24"/>
        </w:rPr>
        <w:t>motivācijas veicināšanas</w:t>
      </w:r>
      <w:r w:rsidR="00B0434B" w:rsidRPr="006E77F2">
        <w:rPr>
          <w:rFonts w:ascii="Times New Roman" w:hAnsi="Times New Roman" w:cs="Times New Roman"/>
          <w:sz w:val="24"/>
          <w:szCs w:val="24"/>
        </w:rPr>
        <w:t xml:space="preserve"> </w:t>
      </w:r>
      <w:r w:rsidR="008D3C59" w:rsidRPr="006E77F2">
        <w:rPr>
          <w:rFonts w:ascii="Times New Roman" w:hAnsi="Times New Roman" w:cs="Times New Roman"/>
          <w:sz w:val="24"/>
          <w:szCs w:val="24"/>
        </w:rPr>
        <w:t>aktivitātes</w:t>
      </w:r>
      <w:r w:rsidR="00682A96" w:rsidRPr="006E77F2">
        <w:rPr>
          <w:rFonts w:ascii="Times New Roman" w:hAnsi="Times New Roman" w:cs="Times New Roman"/>
          <w:sz w:val="24"/>
          <w:szCs w:val="24"/>
        </w:rPr>
        <w:t>.</w:t>
      </w:r>
      <w:r w:rsidRPr="006E77F2">
        <w:rPr>
          <w:rFonts w:ascii="Times New Roman" w:hAnsi="Times New Roman" w:cs="Times New Roman"/>
          <w:sz w:val="24"/>
          <w:szCs w:val="24"/>
        </w:rPr>
        <w:t xml:space="preserve"> </w:t>
      </w:r>
      <w:r w:rsidR="00682A96" w:rsidRPr="006E77F2">
        <w:rPr>
          <w:rFonts w:ascii="Times New Roman" w:hAnsi="Times New Roman" w:cs="Times New Roman"/>
          <w:sz w:val="24"/>
          <w:szCs w:val="24"/>
        </w:rPr>
        <w:t>Arvien</w:t>
      </w:r>
      <w:r w:rsidR="00B0434B" w:rsidRPr="006E77F2">
        <w:rPr>
          <w:rFonts w:ascii="Times New Roman" w:hAnsi="Times New Roman" w:cs="Times New Roman"/>
          <w:sz w:val="24"/>
          <w:szCs w:val="24"/>
        </w:rPr>
        <w:t xml:space="preserve"> </w:t>
      </w:r>
      <w:r w:rsidR="00682A96" w:rsidRPr="006E77F2">
        <w:rPr>
          <w:rFonts w:ascii="Times New Roman" w:hAnsi="Times New Roman" w:cs="Times New Roman"/>
          <w:sz w:val="24"/>
          <w:szCs w:val="24"/>
        </w:rPr>
        <w:t>palielinās</w:t>
      </w:r>
      <w:r w:rsidR="00B0434B" w:rsidRPr="006E77F2">
        <w:rPr>
          <w:rFonts w:ascii="Times New Roman" w:hAnsi="Times New Roman" w:cs="Times New Roman"/>
          <w:sz w:val="24"/>
          <w:szCs w:val="24"/>
        </w:rPr>
        <w:t xml:space="preserve"> </w:t>
      </w:r>
      <w:r w:rsidR="00682A96" w:rsidRPr="006E77F2">
        <w:rPr>
          <w:rFonts w:ascii="Times New Roman" w:hAnsi="Times New Roman" w:cs="Times New Roman"/>
          <w:sz w:val="24"/>
          <w:szCs w:val="24"/>
        </w:rPr>
        <w:t>dalība</w:t>
      </w:r>
      <w:r w:rsidR="00B0434B" w:rsidRPr="006E77F2">
        <w:rPr>
          <w:rFonts w:ascii="Times New Roman" w:hAnsi="Times New Roman" w:cs="Times New Roman"/>
          <w:sz w:val="24"/>
          <w:szCs w:val="24"/>
        </w:rPr>
        <w:t xml:space="preserve"> zinātniskajās konferencēs</w:t>
      </w:r>
      <w:r w:rsidR="00682A96" w:rsidRPr="006E77F2">
        <w:rPr>
          <w:rFonts w:ascii="Times New Roman" w:hAnsi="Times New Roman" w:cs="Times New Roman"/>
          <w:sz w:val="24"/>
          <w:szCs w:val="24"/>
        </w:rPr>
        <w:t xml:space="preserve"> un</w:t>
      </w:r>
      <w:r w:rsidR="00B0434B" w:rsidRPr="006E77F2">
        <w:rPr>
          <w:rFonts w:ascii="Times New Roman" w:hAnsi="Times New Roman" w:cs="Times New Roman"/>
          <w:sz w:val="24"/>
          <w:szCs w:val="24"/>
        </w:rPr>
        <w:t xml:space="preserve"> publicēto zinātnisko publikāciju skaits</w:t>
      </w:r>
      <w:r w:rsidRPr="006E77F2">
        <w:rPr>
          <w:rFonts w:ascii="Times New Roman" w:hAnsi="Times New Roman" w:cs="Times New Roman"/>
          <w:sz w:val="24"/>
          <w:szCs w:val="24"/>
        </w:rPr>
        <w:t xml:space="preserve">. Trīs docētāji </w:t>
      </w:r>
      <w:r w:rsidR="00931DB5" w:rsidRPr="006E77F2">
        <w:rPr>
          <w:rFonts w:ascii="Times New Roman" w:eastAsiaTheme="minorHAnsi" w:hAnsi="Times New Roman" w:cs="Times New Roman"/>
          <w:bCs/>
          <w:sz w:val="24"/>
          <w:szCs w:val="24"/>
        </w:rPr>
        <w:t>2021. gadā</w:t>
      </w:r>
      <w:r w:rsidR="00931DB5" w:rsidRPr="006E77F2">
        <w:rPr>
          <w:rFonts w:ascii="Times New Roman" w:eastAsiaTheme="minorHAnsi" w:hAnsi="Times New Roman" w:cs="Times New Roman"/>
          <w:b/>
          <w:bCs/>
          <w:sz w:val="24"/>
          <w:szCs w:val="24"/>
        </w:rPr>
        <w:t xml:space="preserve"> </w:t>
      </w:r>
      <w:r w:rsidRPr="006E77F2">
        <w:rPr>
          <w:rFonts w:ascii="Times New Roman" w:hAnsi="Times New Roman" w:cs="Times New Roman"/>
          <w:sz w:val="24"/>
          <w:szCs w:val="24"/>
        </w:rPr>
        <w:t>bez maksas pilnveido</w:t>
      </w:r>
      <w:r w:rsidR="00931DB5" w:rsidRPr="006E77F2">
        <w:rPr>
          <w:rFonts w:ascii="Times New Roman" w:hAnsi="Times New Roman" w:cs="Times New Roman"/>
          <w:sz w:val="24"/>
          <w:szCs w:val="24"/>
        </w:rPr>
        <w:t>ja</w:t>
      </w:r>
      <w:r w:rsidRPr="006E77F2">
        <w:rPr>
          <w:rFonts w:ascii="Times New Roman" w:hAnsi="Times New Roman" w:cs="Times New Roman"/>
          <w:sz w:val="24"/>
          <w:szCs w:val="24"/>
        </w:rPr>
        <w:t xml:space="preserve"> </w:t>
      </w:r>
      <w:r w:rsidR="00682A96" w:rsidRPr="006E77F2">
        <w:rPr>
          <w:rFonts w:ascii="Times New Roman" w:hAnsi="Times New Roman" w:cs="Times New Roman"/>
          <w:sz w:val="24"/>
          <w:szCs w:val="24"/>
        </w:rPr>
        <w:t>angļu valodas</w:t>
      </w:r>
      <w:r w:rsidRPr="006E77F2">
        <w:rPr>
          <w:rFonts w:ascii="Times New Roman" w:hAnsi="Times New Roman" w:cs="Times New Roman"/>
          <w:sz w:val="24"/>
          <w:szCs w:val="24"/>
        </w:rPr>
        <w:t xml:space="preserve"> </w:t>
      </w:r>
      <w:r w:rsidR="00682A96" w:rsidRPr="006E77F2">
        <w:rPr>
          <w:rFonts w:ascii="Times New Roman" w:hAnsi="Times New Roman" w:cs="Times New Roman"/>
          <w:sz w:val="24"/>
          <w:szCs w:val="24"/>
        </w:rPr>
        <w:t>prasmes B2 un C1 līmeņos 132 stundu apjomā (</w:t>
      </w:r>
      <w:r w:rsidR="00931DB5" w:rsidRPr="006E77F2">
        <w:rPr>
          <w:rFonts w:ascii="Times New Roman" w:hAnsi="Times New Roman" w:cs="Times New Roman"/>
          <w:sz w:val="24"/>
          <w:szCs w:val="24"/>
        </w:rPr>
        <w:t xml:space="preserve"> </w:t>
      </w:r>
      <w:r w:rsidR="00D33806" w:rsidRPr="006E77F2">
        <w:rPr>
          <w:rFonts w:ascii="Times New Roman" w:eastAsiaTheme="minorHAnsi" w:hAnsi="Times New Roman" w:cs="Times New Roman"/>
          <w:bCs/>
          <w:sz w:val="24"/>
          <w:szCs w:val="24"/>
        </w:rPr>
        <w:t xml:space="preserve">asoc. prof. </w:t>
      </w:r>
      <w:r w:rsidR="002D59FC" w:rsidRPr="006E77F2">
        <w:rPr>
          <w:rFonts w:ascii="Times New Roman" w:eastAsiaTheme="minorHAnsi" w:hAnsi="Times New Roman" w:cs="Times New Roman"/>
          <w:bCs/>
          <w:sz w:val="24"/>
          <w:szCs w:val="24"/>
        </w:rPr>
        <w:t>I.</w:t>
      </w:r>
      <w:r w:rsidR="00682A96" w:rsidRPr="006E77F2">
        <w:rPr>
          <w:rFonts w:ascii="Times New Roman" w:eastAsiaTheme="minorHAnsi" w:hAnsi="Times New Roman" w:cs="Times New Roman"/>
          <w:bCs/>
          <w:sz w:val="24"/>
          <w:szCs w:val="24"/>
        </w:rPr>
        <w:t xml:space="preserve"> </w:t>
      </w:r>
      <w:r w:rsidR="002D59FC" w:rsidRPr="006E77F2">
        <w:rPr>
          <w:rFonts w:ascii="Times New Roman" w:eastAsiaTheme="minorHAnsi" w:hAnsi="Times New Roman" w:cs="Times New Roman"/>
          <w:bCs/>
          <w:sz w:val="24"/>
          <w:szCs w:val="24"/>
        </w:rPr>
        <w:t xml:space="preserve">Jermačenko, </w:t>
      </w:r>
      <w:r w:rsidR="00D33806" w:rsidRPr="006E77F2">
        <w:rPr>
          <w:rFonts w:ascii="Times New Roman" w:hAnsi="Times New Roman" w:cs="Times New Roman"/>
          <w:sz w:val="24"/>
          <w:szCs w:val="24"/>
        </w:rPr>
        <w:t>virziena padomes priekš</w:t>
      </w:r>
      <w:r w:rsidR="00682A96" w:rsidRPr="006E77F2">
        <w:rPr>
          <w:rFonts w:ascii="Times New Roman" w:hAnsi="Times New Roman" w:cs="Times New Roman"/>
          <w:sz w:val="24"/>
          <w:szCs w:val="24"/>
        </w:rPr>
        <w:t>s</w:t>
      </w:r>
      <w:r w:rsidR="00D33806" w:rsidRPr="006E77F2">
        <w:rPr>
          <w:rFonts w:ascii="Times New Roman" w:hAnsi="Times New Roman" w:cs="Times New Roman"/>
          <w:sz w:val="24"/>
          <w:szCs w:val="24"/>
        </w:rPr>
        <w:t>ēdētāja</w:t>
      </w:r>
      <w:r w:rsidR="00D33806" w:rsidRPr="006E77F2">
        <w:rPr>
          <w:rFonts w:ascii="Times New Roman" w:eastAsiaTheme="minorHAnsi" w:hAnsi="Times New Roman" w:cs="Times New Roman"/>
          <w:bCs/>
          <w:sz w:val="24"/>
          <w:szCs w:val="24"/>
        </w:rPr>
        <w:t xml:space="preserve"> asoc. prof. </w:t>
      </w:r>
      <w:r w:rsidR="002D59FC" w:rsidRPr="006E77F2">
        <w:rPr>
          <w:rFonts w:ascii="Times New Roman" w:eastAsiaTheme="minorHAnsi" w:hAnsi="Times New Roman" w:cs="Times New Roman"/>
          <w:bCs/>
          <w:sz w:val="24"/>
          <w:szCs w:val="24"/>
        </w:rPr>
        <w:t>A.</w:t>
      </w:r>
      <w:r w:rsidR="00682A96" w:rsidRPr="006E77F2">
        <w:rPr>
          <w:rFonts w:ascii="Times New Roman" w:eastAsiaTheme="minorHAnsi" w:hAnsi="Times New Roman" w:cs="Times New Roman"/>
          <w:bCs/>
          <w:sz w:val="24"/>
          <w:szCs w:val="24"/>
        </w:rPr>
        <w:t xml:space="preserve"> </w:t>
      </w:r>
      <w:r w:rsidR="002D59FC" w:rsidRPr="006E77F2">
        <w:rPr>
          <w:rFonts w:ascii="Times New Roman" w:eastAsiaTheme="minorHAnsi" w:hAnsi="Times New Roman" w:cs="Times New Roman"/>
          <w:bCs/>
          <w:sz w:val="24"/>
          <w:szCs w:val="24"/>
        </w:rPr>
        <w:t xml:space="preserve">Sondore, </w:t>
      </w:r>
      <w:r w:rsidR="00D33806" w:rsidRPr="006E77F2">
        <w:rPr>
          <w:rFonts w:ascii="Times New Roman" w:eastAsiaTheme="minorHAnsi" w:hAnsi="Times New Roman" w:cs="Times New Roman"/>
          <w:bCs/>
          <w:sz w:val="24"/>
          <w:szCs w:val="24"/>
        </w:rPr>
        <w:t xml:space="preserve">pētniece </w:t>
      </w:r>
      <w:r w:rsidR="002D59FC" w:rsidRPr="006E77F2">
        <w:rPr>
          <w:rFonts w:ascii="Times New Roman" w:eastAsiaTheme="minorHAnsi" w:hAnsi="Times New Roman" w:cs="Times New Roman"/>
          <w:bCs/>
          <w:sz w:val="24"/>
          <w:szCs w:val="24"/>
        </w:rPr>
        <w:t>I. Mihailova</w:t>
      </w:r>
      <w:r w:rsidR="00682A96" w:rsidRPr="006E77F2">
        <w:rPr>
          <w:rFonts w:ascii="Times New Roman" w:eastAsiaTheme="minorHAnsi" w:hAnsi="Times New Roman" w:cs="Times New Roman"/>
          <w:bCs/>
          <w:sz w:val="24"/>
          <w:szCs w:val="24"/>
        </w:rPr>
        <w:t>).</w:t>
      </w:r>
      <w:r w:rsidR="002D59FC" w:rsidRPr="006E77F2">
        <w:rPr>
          <w:rFonts w:ascii="Times New Roman" w:eastAsiaTheme="minorHAnsi" w:hAnsi="Times New Roman" w:cs="Times New Roman"/>
          <w:bCs/>
          <w:sz w:val="24"/>
          <w:szCs w:val="24"/>
        </w:rPr>
        <w:t xml:space="preserve"> </w:t>
      </w:r>
      <w:r w:rsidR="00682A96" w:rsidRPr="006E77F2">
        <w:rPr>
          <w:rFonts w:ascii="Times New Roman" w:hAnsi="Times New Roman" w:cs="Times New Roman"/>
          <w:sz w:val="24"/>
          <w:szCs w:val="24"/>
        </w:rPr>
        <w:t>Minē</w:t>
      </w:r>
      <w:r w:rsidR="00180E4C" w:rsidRPr="006E77F2">
        <w:rPr>
          <w:rFonts w:ascii="Times New Roman" w:hAnsi="Times New Roman" w:cs="Times New Roman"/>
          <w:sz w:val="24"/>
          <w:szCs w:val="24"/>
        </w:rPr>
        <w:t xml:space="preserve">sim </w:t>
      </w:r>
      <w:r w:rsidR="00682A96" w:rsidRPr="006E77F2">
        <w:rPr>
          <w:rFonts w:ascii="Times New Roman" w:hAnsi="Times New Roman" w:cs="Times New Roman"/>
          <w:sz w:val="24"/>
          <w:szCs w:val="24"/>
        </w:rPr>
        <w:t xml:space="preserve">citus </w:t>
      </w:r>
      <w:r w:rsidR="001658A3" w:rsidRPr="006E77F2">
        <w:rPr>
          <w:rFonts w:ascii="Times New Roman" w:hAnsi="Times New Roman" w:cs="Times New Roman"/>
          <w:sz w:val="24"/>
          <w:szCs w:val="24"/>
        </w:rPr>
        <w:t>mācību kursus</w:t>
      </w:r>
      <w:r w:rsidR="00180E4C" w:rsidRPr="006E77F2">
        <w:rPr>
          <w:rFonts w:ascii="Times New Roman" w:hAnsi="Times New Roman" w:cs="Times New Roman"/>
          <w:sz w:val="24"/>
          <w:szCs w:val="24"/>
        </w:rPr>
        <w:t>,</w:t>
      </w:r>
      <w:r w:rsidR="001658A3" w:rsidRPr="006E77F2">
        <w:rPr>
          <w:rFonts w:ascii="Times New Roman" w:hAnsi="Times New Roman" w:cs="Times New Roman"/>
          <w:sz w:val="24"/>
          <w:szCs w:val="24"/>
        </w:rPr>
        <w:t xml:space="preserve"> kuros</w:t>
      </w:r>
      <w:r w:rsidR="00180E4C" w:rsidRPr="006E77F2">
        <w:rPr>
          <w:rFonts w:ascii="Times New Roman" w:hAnsi="Times New Roman" w:cs="Times New Roman"/>
          <w:sz w:val="24"/>
          <w:szCs w:val="24"/>
        </w:rPr>
        <w:t xml:space="preserve"> piedalīj</w:t>
      </w:r>
      <w:r w:rsidR="001658A3" w:rsidRPr="006E77F2">
        <w:rPr>
          <w:rFonts w:ascii="Times New Roman" w:hAnsi="Times New Roman" w:cs="Times New Roman"/>
          <w:sz w:val="24"/>
          <w:szCs w:val="24"/>
        </w:rPr>
        <w:t>ušies</w:t>
      </w:r>
      <w:r w:rsidR="00180E4C" w:rsidRPr="006E77F2">
        <w:rPr>
          <w:rFonts w:ascii="Times New Roman" w:hAnsi="Times New Roman" w:cs="Times New Roman"/>
          <w:sz w:val="24"/>
          <w:szCs w:val="24"/>
        </w:rPr>
        <w:t xml:space="preserve"> </w:t>
      </w:r>
      <w:r w:rsidR="001658A3" w:rsidRPr="006E77F2">
        <w:rPr>
          <w:rFonts w:ascii="Times New Roman" w:hAnsi="Times New Roman" w:cs="Times New Roman"/>
          <w:sz w:val="24"/>
          <w:szCs w:val="24"/>
        </w:rPr>
        <w:t>studiju virzienā “Fizika, materiālzinātne, matemātika un statistika” iesaistītais akadēmiskais personāls un virziena padomes priekšēdētāja.</w:t>
      </w:r>
      <w:r w:rsidR="001658A3" w:rsidRPr="006E77F2">
        <w:rPr>
          <w:rFonts w:ascii="Times New Roman" w:hAnsi="Times New Roman" w:cs="Times New Roman"/>
          <w:sz w:val="24"/>
          <w:szCs w:val="24"/>
          <w:shd w:val="clear" w:color="auto" w:fill="EEEEEE"/>
        </w:rPr>
        <w:t xml:space="preserve"> </w:t>
      </w:r>
      <w:r w:rsidR="00682A96" w:rsidRPr="006E77F2">
        <w:rPr>
          <w:rFonts w:ascii="Times New Roman" w:hAnsi="Times New Roman" w:cs="Times New Roman"/>
          <w:sz w:val="24"/>
          <w:szCs w:val="24"/>
        </w:rPr>
        <w:t xml:space="preserve">Mācības 16 akadēmisko stundu apjomā </w:t>
      </w:r>
      <w:r w:rsidR="001658A3" w:rsidRPr="006E77F2">
        <w:rPr>
          <w:rFonts w:ascii="Times New Roman" w:hAnsi="Times New Roman" w:cs="Times New Roman"/>
          <w:sz w:val="24"/>
          <w:szCs w:val="24"/>
        </w:rPr>
        <w:t>2023.g. Izglītības un zinātnes ministrijas projekta pētījuma ietvaros tālāki</w:t>
      </w:r>
      <w:r w:rsidR="0051601E" w:rsidRPr="006E77F2">
        <w:rPr>
          <w:rFonts w:ascii="Times New Roman" w:hAnsi="Times New Roman" w:cs="Times New Roman"/>
          <w:sz w:val="24"/>
          <w:szCs w:val="24"/>
        </w:rPr>
        <w:t xml:space="preserve">zglītības programmas "Studējošo </w:t>
      </w:r>
      <w:r w:rsidR="001658A3" w:rsidRPr="006E77F2">
        <w:rPr>
          <w:rFonts w:ascii="Times New Roman" w:hAnsi="Times New Roman" w:cs="Times New Roman"/>
          <w:sz w:val="24"/>
          <w:szCs w:val="24"/>
        </w:rPr>
        <w:t>c</w:t>
      </w:r>
      <w:r w:rsidR="0051601E" w:rsidRPr="006E77F2">
        <w:rPr>
          <w:rFonts w:ascii="Times New Roman" w:hAnsi="Times New Roman" w:cs="Times New Roman"/>
          <w:sz w:val="24"/>
          <w:szCs w:val="24"/>
        </w:rPr>
        <w:t xml:space="preserve">aurviju kompetenču novērtēšanas instrumenta izmantošana </w:t>
      </w:r>
      <w:r w:rsidR="001658A3" w:rsidRPr="006E77F2">
        <w:rPr>
          <w:rFonts w:ascii="Times New Roman" w:hAnsi="Times New Roman" w:cs="Times New Roman"/>
          <w:sz w:val="24"/>
          <w:szCs w:val="24"/>
        </w:rPr>
        <w:t>stud</w:t>
      </w:r>
      <w:r w:rsidR="0051601E" w:rsidRPr="006E77F2">
        <w:rPr>
          <w:rFonts w:ascii="Times New Roman" w:hAnsi="Times New Roman" w:cs="Times New Roman"/>
          <w:sz w:val="24"/>
          <w:szCs w:val="24"/>
        </w:rPr>
        <w:t xml:space="preserve">iju rezultātu formulēšanā </w:t>
      </w:r>
      <w:r w:rsidR="001658A3" w:rsidRPr="006E77F2">
        <w:rPr>
          <w:rFonts w:ascii="Times New Roman" w:hAnsi="Times New Roman" w:cs="Times New Roman"/>
          <w:sz w:val="24"/>
          <w:szCs w:val="24"/>
        </w:rPr>
        <w:t xml:space="preserve">un </w:t>
      </w:r>
      <w:r w:rsidR="0051601E" w:rsidRPr="006E77F2">
        <w:rPr>
          <w:rFonts w:ascii="Times New Roman" w:hAnsi="Times New Roman" w:cs="Times New Roman"/>
          <w:sz w:val="24"/>
          <w:szCs w:val="24"/>
        </w:rPr>
        <w:t>novērtēšanā". 2021. gadā specializēt</w:t>
      </w:r>
      <w:r w:rsidR="00180E4C" w:rsidRPr="006E77F2">
        <w:rPr>
          <w:rFonts w:ascii="Times New Roman" w:hAnsi="Times New Roman" w:cs="Times New Roman"/>
          <w:sz w:val="24"/>
          <w:szCs w:val="24"/>
        </w:rPr>
        <w:t>ās mācības “Saskarsmes un komunikācijas prasmes” 12 akadēmisko stundu apjomā (vadītāja Zane Daudziņa</w:t>
      </w:r>
      <w:r w:rsidR="0051601E" w:rsidRPr="006E77F2">
        <w:rPr>
          <w:rFonts w:ascii="Times New Roman" w:hAnsi="Times New Roman" w:cs="Times New Roman"/>
          <w:sz w:val="24"/>
          <w:szCs w:val="24"/>
        </w:rPr>
        <w:t>)</w:t>
      </w:r>
      <w:r w:rsidR="00180E4C" w:rsidRPr="006E77F2">
        <w:rPr>
          <w:rFonts w:ascii="Times New Roman" w:hAnsi="Times New Roman" w:cs="Times New Roman"/>
          <w:sz w:val="24"/>
          <w:szCs w:val="24"/>
        </w:rPr>
        <w:t xml:space="preserve">, </w:t>
      </w:r>
      <w:r w:rsidR="0051601E" w:rsidRPr="006E77F2">
        <w:rPr>
          <w:rFonts w:ascii="Times New Roman" w:hAnsi="Times New Roman" w:cs="Times New Roman"/>
          <w:sz w:val="24"/>
          <w:szCs w:val="24"/>
        </w:rPr>
        <w:t>tās</w:t>
      </w:r>
      <w:r w:rsidR="00180E4C" w:rsidRPr="006E77F2">
        <w:rPr>
          <w:rFonts w:ascii="Times New Roman" w:hAnsi="Times New Roman" w:cs="Times New Roman"/>
          <w:sz w:val="24"/>
          <w:szCs w:val="24"/>
        </w:rPr>
        <w:t xml:space="preserve"> organizētas ESF projekta Nr.8.2.2.0/18/I/005 “Daugavpils Universitātes studiju virziena „Izglītība, pedagoģija un sports” akadēmiskā personāla kapacitātes stiprināšana stratēģiskās specializācijas jomās” ietvaros. </w:t>
      </w:r>
      <w:r w:rsidR="004F4CA0" w:rsidRPr="006E77F2">
        <w:rPr>
          <w:rFonts w:ascii="Times New Roman" w:hAnsi="Times New Roman" w:cs="Times New Roman"/>
          <w:sz w:val="24"/>
          <w:szCs w:val="24"/>
        </w:rPr>
        <w:t xml:space="preserve">ESF projekta “„Izglītība, pedagoģija un sports” akadēmiskā personāla kapacitātes stiprināšana stratēģiskās specializācijas jomas ietvaros Nr. 8.2.2.0/18/I/005 seminārs “Līderības ABC”. 2020. gadā Eiropas Sociālā fonda projekta Nr. 8.2.3.0/18/A/010 “Daugavpils Universitātes pārvaldības un vadības kompetenču pilnveidošana” mācību kurss “Koučings”, mācību kurss “Angļu valodas zinības”, mācību kurss “Pārmaiņu vadības process”, mācību kurss “Komandas veidošanas kompetences attīstība”, mācību kurss “Līderības kompetences attīstība”, mācību kurss “Izglītības satura inovācijas”, mācību kurss “Personāla vadības kompetences attīstība”. </w:t>
      </w:r>
      <w:r w:rsidR="00E44014" w:rsidRPr="006E77F2">
        <w:rPr>
          <w:rFonts w:ascii="Times New Roman" w:hAnsi="Times New Roman" w:cs="Times New Roman"/>
          <w:sz w:val="24"/>
          <w:szCs w:val="24"/>
        </w:rPr>
        <w:t>2019</w:t>
      </w:r>
      <w:r w:rsidR="0051601E" w:rsidRPr="006E77F2">
        <w:rPr>
          <w:rFonts w:ascii="Times New Roman" w:hAnsi="Times New Roman" w:cs="Times New Roman"/>
          <w:sz w:val="24"/>
          <w:szCs w:val="24"/>
        </w:rPr>
        <w:t xml:space="preserve">. gadā </w:t>
      </w:r>
      <w:r w:rsidR="00E44014" w:rsidRPr="006E77F2">
        <w:rPr>
          <w:rFonts w:ascii="Times New Roman" w:hAnsi="Times New Roman" w:cs="Times New Roman"/>
          <w:sz w:val="24"/>
          <w:szCs w:val="24"/>
        </w:rPr>
        <w:t>Eiropas Sociālā fonda projekta Nr. 8.2.3.0/18/A/010 “Daugavpils Universitātes pārvaldības un vadības kompet</w:t>
      </w:r>
      <w:r w:rsidR="0051601E" w:rsidRPr="006E77F2">
        <w:rPr>
          <w:rFonts w:ascii="Times New Roman" w:hAnsi="Times New Roman" w:cs="Times New Roman"/>
          <w:sz w:val="24"/>
          <w:szCs w:val="24"/>
        </w:rPr>
        <w:t>enču pilnveidošana” mācību kurss</w:t>
      </w:r>
      <w:r w:rsidR="00E44014" w:rsidRPr="006E77F2">
        <w:rPr>
          <w:rFonts w:ascii="Times New Roman" w:hAnsi="Times New Roman" w:cs="Times New Roman"/>
          <w:sz w:val="24"/>
          <w:szCs w:val="24"/>
        </w:rPr>
        <w:t xml:space="preserve"> “Akadēmiskā integritāte”</w:t>
      </w:r>
      <w:r w:rsidR="0051601E" w:rsidRPr="006E77F2">
        <w:rPr>
          <w:rFonts w:ascii="Times New Roman" w:hAnsi="Times New Roman" w:cs="Times New Roman"/>
          <w:sz w:val="24"/>
          <w:szCs w:val="24"/>
        </w:rPr>
        <w:t xml:space="preserve">; </w:t>
      </w:r>
      <w:r w:rsidR="00E44014" w:rsidRPr="006E77F2">
        <w:rPr>
          <w:rFonts w:ascii="Times New Roman" w:hAnsi="Times New Roman" w:cs="Times New Roman"/>
          <w:sz w:val="24"/>
          <w:szCs w:val="24"/>
        </w:rPr>
        <w:t>Eiropas Sociālā fonda projekta Nr. 8.2.3.0/18/A/010 “Daugavpils Universitātes pārvaldības un vadības kompetenču pilnveidošana”</w:t>
      </w:r>
      <w:r w:rsidR="0051601E" w:rsidRPr="006E77F2">
        <w:rPr>
          <w:rFonts w:ascii="Times New Roman" w:hAnsi="Times New Roman" w:cs="Times New Roman"/>
          <w:sz w:val="24"/>
          <w:szCs w:val="24"/>
        </w:rPr>
        <w:t xml:space="preserve"> mācību kurss</w:t>
      </w:r>
      <w:r w:rsidR="00E44014" w:rsidRPr="006E77F2">
        <w:rPr>
          <w:rFonts w:ascii="Times New Roman" w:hAnsi="Times New Roman" w:cs="Times New Roman"/>
          <w:sz w:val="24"/>
          <w:szCs w:val="24"/>
        </w:rPr>
        <w:t xml:space="preserve"> “Komunikāciju kompetences attīstība”</w:t>
      </w:r>
      <w:r w:rsidR="0051601E" w:rsidRPr="006E77F2">
        <w:rPr>
          <w:rFonts w:ascii="Times New Roman" w:hAnsi="Times New Roman" w:cs="Times New Roman"/>
          <w:sz w:val="24"/>
          <w:szCs w:val="24"/>
        </w:rPr>
        <w:t xml:space="preserve">, </w:t>
      </w:r>
      <w:r w:rsidR="00E44014" w:rsidRPr="006E77F2">
        <w:rPr>
          <w:rFonts w:ascii="Times New Roman" w:hAnsi="Times New Roman" w:cs="Times New Roman"/>
          <w:sz w:val="24"/>
          <w:szCs w:val="24"/>
        </w:rPr>
        <w:t>Eiropas Sociālā fonda projekta Nr. 8.2.3.0/18/A/010 “Daugavpils Universitātes pārvaldības un vadības kompetenču pilnveidošana” mācību kursā “Finanšu vadība”</w:t>
      </w:r>
      <w:r w:rsidR="0051601E" w:rsidRPr="006E77F2">
        <w:rPr>
          <w:rFonts w:ascii="Times New Roman" w:hAnsi="Times New Roman" w:cs="Times New Roman"/>
          <w:sz w:val="24"/>
          <w:szCs w:val="24"/>
        </w:rPr>
        <w:t xml:space="preserve">. </w:t>
      </w:r>
    </w:p>
    <w:p w14:paraId="617B2CE8" w14:textId="77777777" w:rsidR="002B4456" w:rsidRPr="006E77F2" w:rsidRDefault="00682A96" w:rsidP="00D40DCE">
      <w:pPr>
        <w:widowControl/>
        <w:adjustRightInd w:val="0"/>
        <w:jc w:val="both"/>
        <w:rPr>
          <w:rFonts w:ascii="Times New Roman" w:hAnsi="Times New Roman" w:cs="Times New Roman"/>
          <w:bCs/>
          <w:sz w:val="24"/>
          <w:szCs w:val="24"/>
        </w:rPr>
      </w:pPr>
      <w:r w:rsidRPr="006E77F2">
        <w:rPr>
          <w:rFonts w:ascii="Times New Roman" w:hAnsi="Times New Roman" w:cs="Times New Roman"/>
          <w:sz w:val="24"/>
          <w:szCs w:val="24"/>
        </w:rPr>
        <w:t xml:space="preserve">Palielinās doktorantūras programmās studējošo </w:t>
      </w:r>
      <w:r w:rsidR="00D40DCE" w:rsidRPr="006E77F2">
        <w:rPr>
          <w:rFonts w:ascii="Times New Roman" w:hAnsi="Times New Roman" w:cs="Times New Roman"/>
          <w:sz w:val="24"/>
          <w:szCs w:val="24"/>
        </w:rPr>
        <w:t xml:space="preserve">piedalīšanās Daugavpils Universitātes </w:t>
      </w:r>
      <w:r w:rsidR="00DA4342" w:rsidRPr="006E77F2">
        <w:rPr>
          <w:rFonts w:ascii="Times New Roman" w:hAnsi="Times New Roman" w:cs="Times New Roman"/>
          <w:sz w:val="24"/>
          <w:szCs w:val="24"/>
        </w:rPr>
        <w:t xml:space="preserve">pētniecības projektu konkursā, </w:t>
      </w:r>
      <w:r w:rsidR="00D40DCE" w:rsidRPr="006E77F2">
        <w:rPr>
          <w:rFonts w:ascii="Times New Roman" w:hAnsi="Times New Roman" w:cs="Times New Roman"/>
          <w:sz w:val="24"/>
          <w:szCs w:val="24"/>
        </w:rPr>
        <w:t xml:space="preserve">iesaiste </w:t>
      </w:r>
      <w:r w:rsidRPr="006E77F2">
        <w:rPr>
          <w:rFonts w:ascii="Times New Roman" w:hAnsi="Times New Roman" w:cs="Times New Roman"/>
          <w:sz w:val="24"/>
          <w:szCs w:val="24"/>
        </w:rPr>
        <w:t>pētniecības projektos</w:t>
      </w:r>
      <w:r w:rsidR="00D40DCE" w:rsidRPr="006E77F2">
        <w:rPr>
          <w:rFonts w:ascii="Times New Roman" w:hAnsi="Times New Roman" w:cs="Times New Roman"/>
          <w:sz w:val="24"/>
          <w:szCs w:val="24"/>
        </w:rPr>
        <w:t xml:space="preserve"> (ne tikai</w:t>
      </w:r>
      <w:r w:rsidRPr="006E77F2">
        <w:rPr>
          <w:rFonts w:ascii="Times New Roman" w:hAnsi="Times New Roman" w:cs="Times New Roman"/>
          <w:sz w:val="24"/>
          <w:szCs w:val="24"/>
        </w:rPr>
        <w:t xml:space="preserve"> DU iekšējos</w:t>
      </w:r>
      <w:r w:rsidR="00D40DCE" w:rsidRPr="006E77F2">
        <w:rPr>
          <w:rFonts w:ascii="Times New Roman" w:hAnsi="Times New Roman" w:cs="Times New Roman"/>
          <w:sz w:val="24"/>
          <w:szCs w:val="24"/>
        </w:rPr>
        <w:t xml:space="preserve"> </w:t>
      </w:r>
      <w:r w:rsidRPr="006E77F2">
        <w:rPr>
          <w:rFonts w:ascii="Times New Roman" w:hAnsi="Times New Roman" w:cs="Times New Roman"/>
          <w:sz w:val="24"/>
          <w:szCs w:val="24"/>
        </w:rPr>
        <w:t>projektus</w:t>
      </w:r>
      <w:r w:rsidR="00D40DCE" w:rsidRPr="006E77F2">
        <w:rPr>
          <w:rFonts w:ascii="Times New Roman" w:hAnsi="Times New Roman" w:cs="Times New Roman"/>
          <w:sz w:val="24"/>
          <w:szCs w:val="24"/>
        </w:rPr>
        <w:t>)</w:t>
      </w:r>
      <w:r w:rsidRPr="006E77F2">
        <w:rPr>
          <w:rFonts w:ascii="Times New Roman" w:hAnsi="Times New Roman" w:cs="Times New Roman"/>
          <w:sz w:val="24"/>
          <w:szCs w:val="24"/>
        </w:rPr>
        <w:t>, kas veicina doktorantu pētniecisko izaugsmi un pozitīvi ietekmē studiju kvalitāti studiju virzienā “Fizika, materiālzinātne, matemātika un statistika”.</w:t>
      </w:r>
      <w:r w:rsidR="002B4456" w:rsidRPr="006E77F2">
        <w:rPr>
          <w:rFonts w:ascii="Times New Roman" w:hAnsi="Times New Roman" w:cs="Times New Roman"/>
          <w:bCs/>
          <w:sz w:val="24"/>
          <w:szCs w:val="24"/>
        </w:rPr>
        <w:t xml:space="preserve"> </w:t>
      </w:r>
    </w:p>
    <w:p w14:paraId="20C9EA07" w14:textId="2F4ABE81" w:rsidR="00827CD3" w:rsidRPr="006E77F2" w:rsidRDefault="002B4456" w:rsidP="00D40DCE">
      <w:pPr>
        <w:widowControl/>
        <w:adjustRightInd w:val="0"/>
        <w:jc w:val="both"/>
        <w:rPr>
          <w:rFonts w:ascii="Times New Roman" w:eastAsiaTheme="minorHAnsi" w:hAnsi="Times New Roman" w:cs="Times New Roman"/>
          <w:b/>
          <w:bCs/>
          <w:sz w:val="24"/>
          <w:szCs w:val="24"/>
        </w:rPr>
      </w:pPr>
      <w:r w:rsidRPr="006E77F2">
        <w:rPr>
          <w:rFonts w:ascii="Times New Roman" w:hAnsi="Times New Roman" w:cs="Times New Roman"/>
          <w:bCs/>
          <w:sz w:val="24"/>
          <w:szCs w:val="24"/>
        </w:rPr>
        <w:t>Minētais apliecina iekšējās kvalitātes nodrošināšanas sistēmas efektivitāti studiju virziena ietvaros.</w:t>
      </w:r>
    </w:p>
    <w:p w14:paraId="0611778E" w14:textId="77777777" w:rsidR="00055699" w:rsidRPr="006E77F2" w:rsidRDefault="00055699" w:rsidP="00055699">
      <w:pPr>
        <w:rPr>
          <w:rFonts w:ascii="Times New Roman" w:hAnsi="Times New Roman" w:cs="Times New Roman"/>
          <w:sz w:val="24"/>
          <w:szCs w:val="24"/>
        </w:rPr>
      </w:pPr>
    </w:p>
    <w:p w14:paraId="6724402D" w14:textId="77777777" w:rsidR="00055699" w:rsidRPr="006E77F2" w:rsidRDefault="00055699" w:rsidP="0005569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2.2.2. Studiju programmu izstrādes un pārskatīšanas sistēmas un procesu analīze un novērtējums, sniedzot piemērus studiju programmu pārskatīšanas procesam, mērķiem, regularitātei un iesaistītajām pusēm, to atbildībai. Ja pārskata periodā studiju virzienā tikušas izstrādātas jaunas studiju programmas, raksturot to izveides procesu (t.sk. studiju programmu apstiprināšanas procesu). </w:t>
      </w:r>
    </w:p>
    <w:p w14:paraId="74BEE406" w14:textId="77777777" w:rsidR="00055699" w:rsidRPr="006E77F2" w:rsidRDefault="00055699" w:rsidP="00055699">
      <w:pPr>
        <w:ind w:left="360"/>
        <w:jc w:val="both"/>
        <w:rPr>
          <w:rFonts w:ascii="Times New Roman" w:hAnsi="Times New Roman" w:cs="Times New Roman"/>
        </w:rPr>
      </w:pPr>
    </w:p>
    <w:p w14:paraId="308D154A" w14:textId="101E7981"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Jaunu studiju virzienu un studiju programmu atvēršanas un pārvaldības principus DU nosaka “Daugavpils Universitātes studiju virzienu un studiju programmu atvēršanas un pārvaldības nolikums”</w:t>
      </w:r>
      <w:r w:rsidR="009B2D8D" w:rsidRPr="006E77F2">
        <w:rPr>
          <w:rStyle w:val="FootnoteReference"/>
          <w:rFonts w:ascii="Times New Roman" w:hAnsi="Times New Roman"/>
          <w:sz w:val="24"/>
          <w:szCs w:val="24"/>
        </w:rPr>
        <w:footnoteReference w:id="14"/>
      </w:r>
      <w:r w:rsidRPr="006E77F2">
        <w:rPr>
          <w:rFonts w:ascii="Times New Roman" w:hAnsi="Times New Roman" w:cs="Times New Roman"/>
          <w:sz w:val="24"/>
          <w:szCs w:val="24"/>
        </w:rPr>
        <w:t xml:space="preserve">. DU </w:t>
      </w:r>
      <w:r w:rsidRPr="006E77F2">
        <w:rPr>
          <w:rFonts w:ascii="Times New Roman" w:eastAsia="Times New Roman" w:hAnsi="Times New Roman" w:cs="Times New Roman"/>
          <w:sz w:val="24"/>
          <w:szCs w:val="24"/>
        </w:rPr>
        <w:t xml:space="preserve">studiju virzienu un studiju programmu atvēršanas un pārvaldības nolikuma mērķis ir noteikt DU studiju virziena un studiju programmas atvēršanas un pārvaldības principus, satura un īstenošanas prasības, atbilstoši Augstskolu likumam u.c. saistošiem Latvijas Republikas normatīvajiem aktiem, DU Satversmei u.c. saistošiem DU normatīvajiem </w:t>
      </w:r>
      <w:r w:rsidRPr="006E77F2">
        <w:rPr>
          <w:rFonts w:ascii="Times New Roman" w:eastAsia="Times New Roman" w:hAnsi="Times New Roman" w:cs="Times New Roman"/>
          <w:sz w:val="24"/>
          <w:szCs w:val="24"/>
        </w:rPr>
        <w:lastRenderedPageBreak/>
        <w:t>dokumentiem. Nolikums nosaka DU studiju virzienu un studiju programmu atvēršanas, pārvaldības, attīstības un kvalitātes nodrošināšanas kārtību, studiju virzienu un studiju programmu slēgšanas kārtību, studiju virziena padomes darbības principus, kā arī studiju virziena vadītāja un studiju programmu direktoru pienākumus, tiesības un kvalifikācijas prasības.</w:t>
      </w:r>
      <w:r w:rsidRPr="006E77F2">
        <w:rPr>
          <w:rFonts w:ascii="Times New Roman" w:eastAsia="Times New Roman" w:hAnsi="Times New Roman" w:cs="Times New Roman"/>
          <w:sz w:val="24"/>
          <w:szCs w:val="24"/>
          <w:lang w:eastAsia="x-none"/>
        </w:rPr>
        <w:t xml:space="preserve"> Jaunas studiju programmas izstrādāšana </w:t>
      </w:r>
      <w:r w:rsidRPr="006E77F2">
        <w:rPr>
          <w:rFonts w:ascii="Times New Roman" w:eastAsia="Times New Roman" w:hAnsi="Times New Roman" w:cs="Times New Roman"/>
          <w:sz w:val="24"/>
          <w:szCs w:val="24"/>
          <w:lang w:val="x-none" w:eastAsia="x-none"/>
        </w:rPr>
        <w:t xml:space="preserve">tiek </w:t>
      </w:r>
      <w:r w:rsidRPr="006E77F2">
        <w:rPr>
          <w:rFonts w:ascii="Times New Roman" w:eastAsia="Times New Roman" w:hAnsi="Times New Roman" w:cs="Times New Roman"/>
          <w:sz w:val="24"/>
          <w:szCs w:val="24"/>
          <w:lang w:eastAsia="x-none"/>
        </w:rPr>
        <w:t>uzsākta saskaņā ar DU stratēģiju vai citiem stratēģiskiem un studiju procesu reglamentējošiem dokumentiem vismaz</w:t>
      </w:r>
      <w:r w:rsidRPr="006E77F2">
        <w:rPr>
          <w:rFonts w:ascii="Times New Roman" w:eastAsia="Times New Roman" w:hAnsi="Times New Roman" w:cs="Times New Roman"/>
          <w:sz w:val="24"/>
          <w:szCs w:val="24"/>
          <w:lang w:val="x-none" w:eastAsia="x-none"/>
        </w:rPr>
        <w:t xml:space="preserve"> vienu studiju gadu pirms studiju programmas īstenošanas uzsākšanas</w:t>
      </w:r>
      <w:r w:rsidRPr="006E77F2">
        <w:rPr>
          <w:rFonts w:ascii="Times New Roman" w:eastAsia="Times New Roman" w:hAnsi="Times New Roman" w:cs="Times New Roman"/>
          <w:sz w:val="24"/>
          <w:szCs w:val="24"/>
          <w:lang w:eastAsia="x-none"/>
        </w:rPr>
        <w:t>.</w:t>
      </w:r>
    </w:p>
    <w:p w14:paraId="2F767493" w14:textId="77777777" w:rsidR="00055699" w:rsidRPr="006E77F2" w:rsidRDefault="00055699" w:rsidP="00055699">
      <w:pPr>
        <w:jc w:val="both"/>
        <w:rPr>
          <w:rFonts w:ascii="Times New Roman" w:eastAsia="Times New Roman" w:hAnsi="Times New Roman" w:cs="Times New Roman"/>
          <w:sz w:val="24"/>
          <w:szCs w:val="24"/>
        </w:rPr>
      </w:pPr>
    </w:p>
    <w:p w14:paraId="3F62974E" w14:textId="488DF52C" w:rsidR="00055699" w:rsidRPr="006E77F2" w:rsidRDefault="00055699" w:rsidP="00D713B2">
      <w:pPr>
        <w:widowControl/>
        <w:adjustRightInd w:val="0"/>
        <w:jc w:val="both"/>
        <w:rPr>
          <w:rFonts w:ascii="Times New Roman" w:eastAsiaTheme="minorHAnsi" w:hAnsi="Times New Roman" w:cs="Times New Roman"/>
          <w:sz w:val="24"/>
          <w:szCs w:val="24"/>
        </w:rPr>
      </w:pPr>
      <w:r w:rsidRPr="006E77F2">
        <w:rPr>
          <w:rFonts w:ascii="Times New Roman" w:hAnsi="Times New Roman" w:cs="Times New Roman"/>
          <w:sz w:val="24"/>
          <w:szCs w:val="24"/>
        </w:rPr>
        <w:t xml:space="preserve">Pārskata periodā </w:t>
      </w:r>
      <w:r w:rsidR="00822959" w:rsidRPr="006E77F2">
        <w:rPr>
          <w:rFonts w:ascii="Times New Roman" w:hAnsi="Times New Roman" w:cs="Times New Roman"/>
          <w:sz w:val="24"/>
          <w:szCs w:val="24"/>
        </w:rPr>
        <w:t xml:space="preserve">DU </w:t>
      </w:r>
      <w:r w:rsidRPr="006E77F2">
        <w:rPr>
          <w:rFonts w:ascii="Times New Roman" w:hAnsi="Times New Roman" w:cs="Times New Roman"/>
          <w:sz w:val="24"/>
          <w:szCs w:val="24"/>
        </w:rPr>
        <w:t>studija virzienā “</w:t>
      </w:r>
      <w:r w:rsidR="00AE515E" w:rsidRPr="006E77F2">
        <w:rPr>
          <w:rFonts w:ascii="Times New Roman" w:hAnsi="Times New Roman" w:cs="Times New Roman"/>
          <w:sz w:val="24"/>
          <w:szCs w:val="24"/>
        </w:rPr>
        <w:t>Fizika, materiālzinātne, matemātika un statistika</w:t>
      </w:r>
      <w:r w:rsidR="007670A4" w:rsidRPr="006E77F2">
        <w:rPr>
          <w:rFonts w:ascii="Times New Roman" w:hAnsi="Times New Roman" w:cs="Times New Roman"/>
          <w:sz w:val="24"/>
          <w:szCs w:val="24"/>
        </w:rPr>
        <w:t>”</w:t>
      </w:r>
      <w:r w:rsidR="00822959" w:rsidRPr="006E77F2">
        <w:rPr>
          <w:rFonts w:ascii="Times New Roman" w:hAnsi="Times New Roman" w:cs="Times New Roman"/>
          <w:sz w:val="24"/>
          <w:szCs w:val="24"/>
        </w:rPr>
        <w:t xml:space="preserve"> tika veikts l</w:t>
      </w:r>
      <w:r w:rsidR="00BD218E" w:rsidRPr="006E77F2">
        <w:rPr>
          <w:rFonts w:ascii="Times New Roman" w:hAnsi="Times New Roman" w:cs="Times New Roman"/>
          <w:sz w:val="24"/>
          <w:szCs w:val="24"/>
        </w:rPr>
        <w:t xml:space="preserve">iels darbs sadarbībā ar </w:t>
      </w:r>
      <w:r w:rsidR="00822959" w:rsidRPr="006E77F2">
        <w:rPr>
          <w:rFonts w:ascii="Times New Roman" w:hAnsi="Times New Roman" w:cs="Times New Roman"/>
          <w:sz w:val="24"/>
          <w:szCs w:val="24"/>
        </w:rPr>
        <w:t xml:space="preserve">Latvijas Universitātes (LU) studija virziena “Fizika, materiālzinātne, matemātika un statistika” pārstāvjiem, lai sagatavotu licencēšanas ziņojumu. </w:t>
      </w:r>
      <w:r w:rsidR="00BD218E" w:rsidRPr="006E77F2">
        <w:rPr>
          <w:rFonts w:ascii="Times New Roman" w:eastAsiaTheme="minorHAnsi" w:hAnsi="Times New Roman" w:cs="Times New Roman"/>
          <w:sz w:val="24"/>
          <w:szCs w:val="24"/>
        </w:rPr>
        <w:t xml:space="preserve">25.10.2021. </w:t>
      </w:r>
      <w:r w:rsidR="00BD218E" w:rsidRPr="006E77F2">
        <w:rPr>
          <w:rFonts w:ascii="Times New Roman" w:hAnsi="Times New Roman" w:cs="Times New Roman"/>
          <w:sz w:val="24"/>
          <w:szCs w:val="24"/>
        </w:rPr>
        <w:t xml:space="preserve">gadā tika saņemts </w:t>
      </w:r>
      <w:r w:rsidR="00822959" w:rsidRPr="006E77F2">
        <w:rPr>
          <w:rFonts w:ascii="Times New Roman" w:hAnsi="Times New Roman" w:cs="Times New Roman"/>
          <w:sz w:val="24"/>
          <w:szCs w:val="24"/>
        </w:rPr>
        <w:t xml:space="preserve">ekspertu </w:t>
      </w:r>
      <w:r w:rsidR="00BD218E" w:rsidRPr="006E77F2">
        <w:rPr>
          <w:rFonts w:ascii="Times New Roman" w:hAnsi="Times New Roman" w:cs="Times New Roman"/>
          <w:sz w:val="24"/>
          <w:szCs w:val="24"/>
        </w:rPr>
        <w:t xml:space="preserve">ziņojums, ka </w:t>
      </w:r>
      <w:r w:rsidR="00BD218E" w:rsidRPr="006E77F2">
        <w:rPr>
          <w:rFonts w:ascii="Times New Roman" w:eastAsiaTheme="minorHAnsi" w:hAnsi="Times New Roman" w:cs="Times New Roman"/>
          <w:sz w:val="24"/>
          <w:szCs w:val="24"/>
        </w:rPr>
        <w:t xml:space="preserve">eksperti rekomendē </w:t>
      </w:r>
      <w:r w:rsidR="00BD218E" w:rsidRPr="006E77F2">
        <w:rPr>
          <w:rFonts w:ascii="Times New Roman" w:eastAsiaTheme="minorHAnsi" w:hAnsi="Times New Roman" w:cs="Times New Roman"/>
          <w:bCs/>
          <w:sz w:val="24"/>
          <w:szCs w:val="24"/>
        </w:rPr>
        <w:t xml:space="preserve">licencēt </w:t>
      </w:r>
      <w:r w:rsidR="00BD218E" w:rsidRPr="006E77F2">
        <w:rPr>
          <w:rFonts w:ascii="Times New Roman" w:hAnsi="Times New Roman" w:cs="Times New Roman"/>
          <w:sz w:val="24"/>
          <w:szCs w:val="24"/>
        </w:rPr>
        <w:t>kopīgo akadē</w:t>
      </w:r>
      <w:r w:rsidR="00822959" w:rsidRPr="006E77F2">
        <w:rPr>
          <w:rFonts w:ascii="Times New Roman" w:hAnsi="Times New Roman" w:cs="Times New Roman"/>
          <w:sz w:val="24"/>
          <w:szCs w:val="24"/>
        </w:rPr>
        <w:t>miskā maģistra studiju programmu</w:t>
      </w:r>
      <w:r w:rsidR="00BD218E" w:rsidRPr="006E77F2">
        <w:rPr>
          <w:rFonts w:ascii="Times New Roman" w:hAnsi="Times New Roman" w:cs="Times New Roman"/>
          <w:sz w:val="24"/>
          <w:szCs w:val="24"/>
        </w:rPr>
        <w:t xml:space="preserve"> “Fizika”</w:t>
      </w:r>
      <w:r w:rsidR="00822959" w:rsidRPr="006E77F2">
        <w:rPr>
          <w:rFonts w:ascii="Times New Roman" w:hAnsi="Times New Roman" w:cs="Times New Roman"/>
          <w:sz w:val="24"/>
          <w:szCs w:val="24"/>
        </w:rPr>
        <w:t>.</w:t>
      </w:r>
      <w:r w:rsidR="00BD218E" w:rsidRPr="006E77F2">
        <w:rPr>
          <w:rFonts w:ascii="Times New Roman" w:hAnsi="Times New Roman" w:cs="Times New Roman"/>
          <w:sz w:val="24"/>
          <w:szCs w:val="24"/>
        </w:rPr>
        <w:t xml:space="preserve"> </w:t>
      </w:r>
      <w:r w:rsidR="00822959" w:rsidRPr="006E77F2">
        <w:rPr>
          <w:rFonts w:ascii="Times New Roman" w:eastAsiaTheme="minorHAnsi" w:hAnsi="Times New Roman" w:cs="Times New Roman"/>
          <w:sz w:val="24"/>
          <w:szCs w:val="24"/>
        </w:rPr>
        <w:t xml:space="preserve">Studiju programma </w:t>
      </w:r>
      <w:r w:rsidR="00822959" w:rsidRPr="006E77F2">
        <w:rPr>
          <w:rFonts w:ascii="Times New Roman" w:hAnsi="Times New Roman" w:cs="Times New Roman"/>
          <w:sz w:val="24"/>
          <w:szCs w:val="24"/>
        </w:rPr>
        <w:t xml:space="preserve">“Fizika” </w:t>
      </w:r>
      <w:r w:rsidR="00822959" w:rsidRPr="006E77F2">
        <w:rPr>
          <w:rFonts w:ascii="Times New Roman" w:eastAsiaTheme="minorHAnsi" w:hAnsi="Times New Roman" w:cs="Times New Roman"/>
          <w:sz w:val="24"/>
          <w:szCs w:val="24"/>
        </w:rPr>
        <w:t>tika izveidota, pamatojoties uz LU un DU 2019. gada</w:t>
      </w:r>
      <w:r w:rsidR="00D713B2" w:rsidRPr="006E77F2">
        <w:rPr>
          <w:rFonts w:ascii="Times New Roman" w:eastAsiaTheme="minorHAnsi" w:hAnsi="Times New Roman" w:cs="Times New Roman"/>
          <w:sz w:val="24"/>
          <w:szCs w:val="24"/>
        </w:rPr>
        <w:t xml:space="preserve"> </w:t>
      </w:r>
      <w:r w:rsidR="00822959" w:rsidRPr="006E77F2">
        <w:rPr>
          <w:rFonts w:ascii="Times New Roman" w:eastAsiaTheme="minorHAnsi" w:hAnsi="Times New Roman" w:cs="Times New Roman"/>
          <w:sz w:val="24"/>
          <w:szCs w:val="24"/>
        </w:rPr>
        <w:t>31.maijā noslēgto Sadarbības līgumu par Eiropas Sociālā fonda līdzfinansētā projekta „Starptautiski konkurētspējīgu un Latvijas tautsaimniecības attīstību veicinošu studiju programmu izveide Latvijas Universitātē” vienošanās Nr. 8.2.1.0/18/A/015 īstenošanu. Tā izveidota uz fizikas maģistra programmu bāzes, esošās programmas abās</w:t>
      </w:r>
      <w:r w:rsidR="00822959" w:rsidRPr="006E77F2">
        <w:rPr>
          <w:rFonts w:ascii="Times New Roman" w:hAnsi="Times New Roman" w:cs="Times New Roman"/>
          <w:sz w:val="24"/>
          <w:szCs w:val="24"/>
        </w:rPr>
        <w:t xml:space="preserve"> universitātēs (LU un DU) </w:t>
      </w:r>
      <w:r w:rsidR="00822959" w:rsidRPr="006E77F2">
        <w:rPr>
          <w:rFonts w:ascii="Times New Roman" w:eastAsiaTheme="minorHAnsi" w:hAnsi="Times New Roman" w:cs="Times New Roman"/>
          <w:sz w:val="24"/>
          <w:szCs w:val="24"/>
        </w:rPr>
        <w:t xml:space="preserve">sapludinot un </w:t>
      </w:r>
      <w:r w:rsidR="00D713B2" w:rsidRPr="006E77F2">
        <w:rPr>
          <w:rFonts w:ascii="Times New Roman" w:eastAsiaTheme="minorHAnsi" w:hAnsi="Times New Roman" w:cs="Times New Roman"/>
          <w:sz w:val="24"/>
          <w:szCs w:val="24"/>
        </w:rPr>
        <w:t xml:space="preserve">tālāk evolucionējot un novēršot </w:t>
      </w:r>
      <w:r w:rsidR="00822959" w:rsidRPr="006E77F2">
        <w:rPr>
          <w:rFonts w:ascii="Times New Roman" w:eastAsiaTheme="minorHAnsi" w:hAnsi="Times New Roman" w:cs="Times New Roman"/>
          <w:sz w:val="24"/>
          <w:szCs w:val="24"/>
        </w:rPr>
        <w:t xml:space="preserve">fizikas maģistra izglītības fragmentāciju Latvijā. </w:t>
      </w:r>
      <w:r w:rsidR="00D713B2" w:rsidRPr="006E77F2">
        <w:rPr>
          <w:rFonts w:ascii="Times New Roman" w:eastAsiaTheme="minorHAnsi" w:hAnsi="Times New Roman" w:cs="Times New Roman"/>
          <w:sz w:val="24"/>
          <w:szCs w:val="24"/>
        </w:rPr>
        <w:t xml:space="preserve">Paredzēts, ka kopīgā </w:t>
      </w:r>
      <w:r w:rsidR="00822959" w:rsidRPr="006E77F2">
        <w:rPr>
          <w:rFonts w:ascii="Times New Roman" w:eastAsiaTheme="minorHAnsi" w:hAnsi="Times New Roman" w:cs="Times New Roman"/>
          <w:sz w:val="24"/>
          <w:szCs w:val="24"/>
        </w:rPr>
        <w:t xml:space="preserve">studiju programma </w:t>
      </w:r>
      <w:r w:rsidR="00D713B2" w:rsidRPr="006E77F2">
        <w:rPr>
          <w:rFonts w:ascii="Times New Roman" w:eastAsiaTheme="minorHAnsi" w:hAnsi="Times New Roman" w:cs="Times New Roman"/>
          <w:sz w:val="24"/>
          <w:szCs w:val="24"/>
        </w:rPr>
        <w:t>nodrošinās speciālistus a</w:t>
      </w:r>
      <w:r w:rsidR="00822959" w:rsidRPr="006E77F2">
        <w:rPr>
          <w:rFonts w:ascii="Times New Roman" w:eastAsiaTheme="minorHAnsi" w:hAnsi="Times New Roman" w:cs="Times New Roman"/>
          <w:sz w:val="24"/>
          <w:szCs w:val="24"/>
        </w:rPr>
        <w:t xml:space="preserve">r </w:t>
      </w:r>
      <w:r w:rsidR="00D713B2" w:rsidRPr="006E77F2">
        <w:rPr>
          <w:rFonts w:ascii="Times New Roman" w:eastAsiaTheme="minorHAnsi" w:hAnsi="Times New Roman" w:cs="Times New Roman"/>
          <w:sz w:val="24"/>
          <w:szCs w:val="24"/>
        </w:rPr>
        <w:t>stipru specializāciju noteiktā fizikas apakšnozarē</w:t>
      </w:r>
      <w:r w:rsidR="00822959" w:rsidRPr="006E77F2">
        <w:rPr>
          <w:rFonts w:ascii="Times New Roman" w:hAnsi="Times New Roman" w:cs="Times New Roman"/>
          <w:sz w:val="24"/>
          <w:szCs w:val="24"/>
        </w:rPr>
        <w:t>.</w:t>
      </w:r>
      <w:r w:rsidR="00D713B2" w:rsidRPr="006E77F2">
        <w:rPr>
          <w:rFonts w:ascii="Times New Roman" w:eastAsiaTheme="minorHAnsi" w:hAnsi="Times New Roman" w:cs="Times New Roman"/>
          <w:sz w:val="24"/>
          <w:szCs w:val="24"/>
        </w:rPr>
        <w:t xml:space="preserve"> Studiju programmas izveidē, izvērtēšanā un apstiprināšanā blakus mācībspēkiem tika iesaistīti arī studenti un darba devēji. Studiju programmas un atsevišķu studiju kursu satura modificēšanā un izstrādē tika analizēti un ņemti vērā augstskolu veiktspējas rādītāji, kas saistīti ar studējošiem, mācībspēkiem, absolventiem un studiju programmu. Studiju programmas kontekstā tika analizēti augstskolas veiktspējas rādītāji, kas raksturo imatrikulāciju, studējošo un absolventu skaitu, atbirumu, studējošo mobilitāti, mācībspēku sastāvu, absolventu nodarbinātību un darba devēju apmierinātību, studiju programmas rentabilitāti un nozares tendences.</w:t>
      </w:r>
    </w:p>
    <w:p w14:paraId="4453555D" w14:textId="51F1AD5B" w:rsidR="00055699" w:rsidRPr="006E77F2" w:rsidRDefault="00D713B2" w:rsidP="00D713B2">
      <w:pPr>
        <w:widowControl/>
        <w:autoSpaceDE/>
        <w:autoSpaceDN/>
        <w:spacing w:before="100" w:beforeAutospacing="1" w:after="100" w:afterAutospacing="1"/>
        <w:jc w:val="both"/>
        <w:outlineLvl w:val="0"/>
        <w:rPr>
          <w:rFonts w:ascii="Times New Roman" w:eastAsia="Times New Roman" w:hAnsi="Times New Roman" w:cs="Times New Roman"/>
          <w:bCs/>
          <w:kern w:val="36"/>
          <w:sz w:val="24"/>
          <w:szCs w:val="24"/>
        </w:rPr>
      </w:pPr>
      <w:r w:rsidRPr="006E77F2">
        <w:rPr>
          <w:rFonts w:ascii="Times New Roman" w:eastAsia="Times New Roman" w:hAnsi="Times New Roman" w:cs="Times New Roman"/>
          <w:bCs/>
          <w:kern w:val="36"/>
          <w:sz w:val="24"/>
          <w:szCs w:val="24"/>
        </w:rPr>
        <w:t xml:space="preserve">DU </w:t>
      </w:r>
      <w:r w:rsidR="006B7CB9" w:rsidRPr="006E77F2">
        <w:rPr>
          <w:rFonts w:ascii="Times New Roman" w:hAnsi="Times New Roman" w:cs="Times New Roman"/>
          <w:sz w:val="24"/>
          <w:szCs w:val="24"/>
        </w:rPr>
        <w:t>AMSP</w:t>
      </w:r>
      <w:r w:rsidR="00B13832" w:rsidRPr="006E77F2">
        <w:rPr>
          <w:rFonts w:ascii="Times New Roman" w:hAnsi="Times New Roman" w:cs="Times New Roman"/>
          <w:sz w:val="24"/>
          <w:szCs w:val="24"/>
        </w:rPr>
        <w:t xml:space="preserve"> “Fizika”</w:t>
      </w:r>
      <w:r w:rsidR="00391134" w:rsidRPr="006E77F2">
        <w:rPr>
          <w:rFonts w:ascii="Times New Roman" w:eastAsia="Times New Roman" w:hAnsi="Times New Roman" w:cs="Times New Roman"/>
          <w:bCs/>
          <w:kern w:val="36"/>
          <w:sz w:val="24"/>
          <w:szCs w:val="24"/>
        </w:rPr>
        <w:t xml:space="preserve"> </w:t>
      </w:r>
      <w:r w:rsidRPr="006E77F2">
        <w:rPr>
          <w:rFonts w:ascii="Times New Roman" w:eastAsia="Times New Roman" w:hAnsi="Times New Roman" w:cs="Times New Roman"/>
          <w:bCs/>
          <w:kern w:val="36"/>
          <w:sz w:val="24"/>
          <w:szCs w:val="24"/>
        </w:rPr>
        <w:t xml:space="preserve">specializācija ir tehnoloģiju fizika. Studējošie </w:t>
      </w:r>
      <w:r w:rsidRPr="006E77F2">
        <w:rPr>
          <w:rFonts w:ascii="Times New Roman" w:hAnsi="Times New Roman" w:cs="Times New Roman"/>
          <w:sz w:val="24"/>
          <w:szCs w:val="24"/>
        </w:rPr>
        <w:t>iegūs aktuālas zināšanas par nanotehnoloģijām, nanomateriāliem, optiku un lāzeriem, robotiku, vakuumiekārtu darbošanās principiem un pētījumu veikšanas metodēm. Programmā ir paredzēta prakse laboratorijās, kuras gaitā tiks apgūtas prasmes strādāt ar zinātniskām un rūpnieciskām iekārtām, plānot un veikt eksperimentus, studējošais piedalīsies aktuālu fizikas pētījumu procesā.</w:t>
      </w:r>
    </w:p>
    <w:p w14:paraId="4BFEBC4F" w14:textId="77777777" w:rsidR="00055699" w:rsidRPr="006E77F2" w:rsidRDefault="00055699" w:rsidP="00055699">
      <w:pPr>
        <w:jc w:val="both"/>
        <w:rPr>
          <w:rFonts w:ascii="Times New Roman" w:hAnsi="Times New Roman" w:cs="Times New Roman"/>
          <w:b/>
          <w:bCs/>
          <w:sz w:val="24"/>
          <w:szCs w:val="24"/>
        </w:rPr>
      </w:pPr>
      <w:r w:rsidRPr="006E77F2">
        <w:rPr>
          <w:rFonts w:ascii="Times New Roman" w:hAnsi="Times New Roman" w:cs="Times New Roman"/>
          <w:b/>
          <w:bCs/>
          <w:sz w:val="24"/>
          <w:szCs w:val="24"/>
        </w:rPr>
        <w:t>2.2.3. Studējošo sūdzību un priekšlikumu iesniegšanas procedūras un/ vai sistēmas (izņemot studējošo aptauju veikšanu) raksturojums. Norādīt, vai un kādā veidā studējošajiem ir pieejama informācija par iespējām iesniegt sūdzības un priekšlikumus, kādā veidā tiek paziņots par sūdzību un priekšlikumu izskatīšanas rezultātiem un veiktajiem uzlabojumiem studiju virzienā vai atbilstošajās studiju programmās, sniegt piemērus.</w:t>
      </w:r>
    </w:p>
    <w:p w14:paraId="068AEF48" w14:textId="77777777" w:rsidR="00055699" w:rsidRPr="006E77F2" w:rsidRDefault="00055699" w:rsidP="00A46033">
      <w:pPr>
        <w:ind w:left="360"/>
        <w:jc w:val="both"/>
        <w:rPr>
          <w:rFonts w:ascii="Times New Roman" w:hAnsi="Times New Roman" w:cs="Times New Roman"/>
          <w:sz w:val="24"/>
          <w:szCs w:val="24"/>
        </w:rPr>
      </w:pPr>
    </w:p>
    <w:p w14:paraId="1B0A42B3" w14:textId="77777777"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Studējošo sūdzību un priekšlikumu iesniegšana un izskatīšana ir būtiska studiju kvalitātes sistēmas komponente. Lai nodrošinātu studiju kvalitātes uzlabošanu, ir nepieciešams analizēt procesus, iegūt skaidru sūdzību iemeslu izklāstu un nodrošināt atgriezenisko saiti ar sūdzības vai priekšlikuma iesniedzēju.</w:t>
      </w:r>
    </w:p>
    <w:p w14:paraId="73AD8093" w14:textId="77777777" w:rsidR="00055699" w:rsidRPr="006E77F2" w:rsidRDefault="00055699" w:rsidP="00A46033">
      <w:pPr>
        <w:jc w:val="both"/>
        <w:rPr>
          <w:rFonts w:ascii="Times New Roman" w:hAnsi="Times New Roman" w:cs="Times New Roman"/>
          <w:sz w:val="24"/>
          <w:szCs w:val="24"/>
        </w:rPr>
      </w:pPr>
    </w:p>
    <w:p w14:paraId="622A8667" w14:textId="77777777" w:rsidR="00055699" w:rsidRPr="006E77F2" w:rsidRDefault="00055699" w:rsidP="00A46033">
      <w:pPr>
        <w:jc w:val="both"/>
        <w:rPr>
          <w:rFonts w:ascii="Times New Roman" w:hAnsi="Times New Roman" w:cs="Times New Roman"/>
          <w:b/>
          <w:sz w:val="24"/>
          <w:szCs w:val="24"/>
        </w:rPr>
      </w:pPr>
      <w:r w:rsidRPr="006E77F2">
        <w:rPr>
          <w:rFonts w:ascii="Times New Roman" w:hAnsi="Times New Roman" w:cs="Times New Roman"/>
          <w:b/>
          <w:sz w:val="24"/>
          <w:szCs w:val="24"/>
        </w:rPr>
        <w:t>Studējošo sūdzību un priekšlikumu iesniegšanas procedūras un sistēmas</w:t>
      </w:r>
    </w:p>
    <w:p w14:paraId="14731921" w14:textId="77777777" w:rsidR="00055699" w:rsidRPr="006E77F2" w:rsidRDefault="00055699" w:rsidP="00A46033">
      <w:pPr>
        <w:jc w:val="both"/>
        <w:rPr>
          <w:rFonts w:ascii="Times New Roman" w:hAnsi="Times New Roman" w:cs="Times New Roman"/>
          <w:b/>
          <w:sz w:val="24"/>
          <w:szCs w:val="24"/>
        </w:rPr>
      </w:pPr>
    </w:p>
    <w:p w14:paraId="1E97B632" w14:textId="77777777"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 xml:space="preserve">Studējošie ir tiesīgi iesniegt sūdzības un priekšlikumus studiju programmas direktoram, </w:t>
      </w:r>
      <w:r w:rsidRPr="006E77F2">
        <w:rPr>
          <w:rFonts w:ascii="Times New Roman" w:hAnsi="Times New Roman" w:cs="Times New Roman"/>
          <w:sz w:val="24"/>
          <w:szCs w:val="24"/>
        </w:rPr>
        <w:lastRenderedPageBreak/>
        <w:t>profilējošās struktūrvienības vadītājam, prodekānam, dekānam, prorektoriem un rektoram. Sūdzības un priekšlikumi atkarībā no to nozīmības pakāpes tiek pieņemti mutiski, rakstiski un elektroniski.</w:t>
      </w:r>
    </w:p>
    <w:p w14:paraId="3D356046" w14:textId="77777777" w:rsidR="00055699" w:rsidRPr="006E77F2" w:rsidRDefault="00055699" w:rsidP="00A46033">
      <w:pPr>
        <w:jc w:val="both"/>
        <w:rPr>
          <w:rFonts w:ascii="Times New Roman" w:hAnsi="Times New Roman" w:cs="Times New Roman"/>
          <w:sz w:val="24"/>
          <w:szCs w:val="24"/>
        </w:rPr>
      </w:pPr>
    </w:p>
    <w:p w14:paraId="43BB3B8A" w14:textId="7092DA41"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Sūdzības un priekšlikumi tiek pieņemti individuāli vai kolektīvi, atklāti (identificējot identitāti) un anonīmi. Iesniegumu noformēšana un pieņemšana DU tiek īstenota saskaņā ar “Iesniegumu likumā”</w:t>
      </w:r>
      <w:r w:rsidR="006B27AB" w:rsidRPr="006E77F2">
        <w:rPr>
          <w:rStyle w:val="FootnoteReference"/>
          <w:rFonts w:ascii="Times New Roman" w:hAnsi="Times New Roman"/>
          <w:sz w:val="24"/>
          <w:szCs w:val="24"/>
        </w:rPr>
        <w:footnoteReference w:id="15"/>
      </w:r>
      <w:r w:rsidRPr="006E77F2">
        <w:rPr>
          <w:rFonts w:ascii="Times New Roman" w:hAnsi="Times New Roman" w:cs="Times New Roman"/>
          <w:sz w:val="24"/>
          <w:szCs w:val="24"/>
        </w:rPr>
        <w:t xml:space="preserve"> noteikto kārtību. Iesniegumus par iespējamiem „DU Ētikas kodeksa”</w:t>
      </w:r>
      <w:r w:rsidR="006B27AB" w:rsidRPr="006E77F2">
        <w:rPr>
          <w:rStyle w:val="FootnoteReference"/>
          <w:rFonts w:ascii="Times New Roman" w:hAnsi="Times New Roman"/>
          <w:sz w:val="24"/>
          <w:szCs w:val="24"/>
        </w:rPr>
        <w:footnoteReference w:id="16"/>
      </w:r>
      <w:r w:rsidR="009C0BA1" w:rsidRPr="006E77F2">
        <w:rPr>
          <w:rFonts w:ascii="Times New Roman" w:hAnsi="Times New Roman" w:cs="Times New Roman"/>
          <w:sz w:val="24"/>
          <w:szCs w:val="24"/>
        </w:rPr>
        <w:t xml:space="preserve"> </w:t>
      </w:r>
      <w:r w:rsidRPr="006E77F2">
        <w:rPr>
          <w:rFonts w:ascii="Times New Roman" w:hAnsi="Times New Roman" w:cs="Times New Roman"/>
          <w:sz w:val="24"/>
          <w:szCs w:val="24"/>
        </w:rPr>
        <w:t>normu pārkāpumiem, tajā skaitā rīcību vai uzvedību ārpus DU, ja tādējādi ir ietekmēts DU prestižs, var iesniegt DU akadēmiskais, administratīvais un vispārējais personāls, studējošie. Studējošo vārdā iesniegumu var iesniegt Studentu padome, kas sūdzības izskatīšanas gaitā var uzstāties kā studējošā pārstāvis.</w:t>
      </w:r>
    </w:p>
    <w:p w14:paraId="00E7FC5F" w14:textId="77777777" w:rsidR="00055699" w:rsidRPr="006E77F2" w:rsidRDefault="00055699" w:rsidP="00A46033">
      <w:pPr>
        <w:jc w:val="both"/>
        <w:rPr>
          <w:rFonts w:ascii="Times New Roman" w:hAnsi="Times New Roman" w:cs="Times New Roman"/>
          <w:sz w:val="24"/>
          <w:szCs w:val="24"/>
        </w:rPr>
      </w:pPr>
    </w:p>
    <w:p w14:paraId="5EC976D1" w14:textId="77777777"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Studējošo un akadēmiskā personāla iesniegumus par Satversmē noteikto akadēmisko brīvību un tiesību ierobežojumiem un pārkāpumiem izskata DU Akadēmiskā šķīrējtiesa.</w:t>
      </w:r>
    </w:p>
    <w:p w14:paraId="71E01381" w14:textId="77777777" w:rsidR="00055699" w:rsidRPr="006E77F2" w:rsidRDefault="00055699" w:rsidP="00A46033">
      <w:pPr>
        <w:ind w:left="360"/>
        <w:jc w:val="both"/>
        <w:rPr>
          <w:rFonts w:ascii="Times New Roman" w:hAnsi="Times New Roman" w:cs="Times New Roman"/>
          <w:sz w:val="24"/>
          <w:szCs w:val="24"/>
        </w:rPr>
      </w:pPr>
    </w:p>
    <w:p w14:paraId="3C593087" w14:textId="77777777" w:rsidR="00055699" w:rsidRPr="006E77F2" w:rsidRDefault="00055699" w:rsidP="00A46033">
      <w:pPr>
        <w:rPr>
          <w:rFonts w:ascii="Times New Roman" w:hAnsi="Times New Roman" w:cs="Times New Roman"/>
          <w:b/>
          <w:sz w:val="24"/>
          <w:szCs w:val="24"/>
        </w:rPr>
      </w:pPr>
      <w:r w:rsidRPr="006E77F2">
        <w:rPr>
          <w:rFonts w:ascii="Times New Roman" w:hAnsi="Times New Roman" w:cs="Times New Roman"/>
          <w:b/>
          <w:sz w:val="24"/>
          <w:szCs w:val="24"/>
        </w:rPr>
        <w:t>Atklātu sūdzību un priekšlikumu iesniegšana</w:t>
      </w:r>
    </w:p>
    <w:p w14:paraId="44A77DD7" w14:textId="77777777" w:rsidR="00055699" w:rsidRPr="006E77F2" w:rsidRDefault="00055699" w:rsidP="00A46033">
      <w:pPr>
        <w:rPr>
          <w:rFonts w:ascii="Times New Roman" w:hAnsi="Times New Roman" w:cs="Times New Roman"/>
          <w:sz w:val="24"/>
          <w:szCs w:val="24"/>
        </w:rPr>
      </w:pPr>
      <w:r w:rsidRPr="006E77F2">
        <w:rPr>
          <w:rFonts w:ascii="Times New Roman" w:hAnsi="Times New Roman" w:cs="Times New Roman"/>
          <w:sz w:val="24"/>
          <w:szCs w:val="24"/>
        </w:rPr>
        <w:t>DU studējošie var iesniegt atklātas sūdzības un priekšlikumus brīvā formā vai saskaņā ar procedūrām, kas noteiktas DU iekšējos normatīvajos aktos.</w:t>
      </w:r>
    </w:p>
    <w:p w14:paraId="68936FEE" w14:textId="77777777" w:rsidR="00055699" w:rsidRPr="006E77F2" w:rsidRDefault="00055699" w:rsidP="00A46033">
      <w:pPr>
        <w:rPr>
          <w:rFonts w:ascii="Times New Roman" w:hAnsi="Times New Roman" w:cs="Times New Roman"/>
          <w:sz w:val="24"/>
          <w:szCs w:val="24"/>
        </w:rPr>
      </w:pPr>
    </w:p>
    <w:p w14:paraId="7B39DA98" w14:textId="77777777" w:rsidR="00055699" w:rsidRPr="006E77F2" w:rsidRDefault="00055699" w:rsidP="00A46033">
      <w:pPr>
        <w:rPr>
          <w:rFonts w:ascii="Times New Roman" w:hAnsi="Times New Roman" w:cs="Times New Roman"/>
          <w:b/>
          <w:sz w:val="24"/>
          <w:szCs w:val="24"/>
        </w:rPr>
      </w:pPr>
      <w:r w:rsidRPr="006E77F2">
        <w:rPr>
          <w:rFonts w:ascii="Times New Roman" w:hAnsi="Times New Roman" w:cs="Times New Roman"/>
          <w:b/>
          <w:sz w:val="24"/>
          <w:szCs w:val="24"/>
        </w:rPr>
        <w:t>Anonīmu sūdzību un priekšlikumu iesniegšana</w:t>
      </w:r>
    </w:p>
    <w:p w14:paraId="7583F0F4" w14:textId="77777777" w:rsidR="00055699" w:rsidRPr="006E77F2" w:rsidRDefault="00055699" w:rsidP="00A46033">
      <w:pPr>
        <w:rPr>
          <w:rFonts w:ascii="Times New Roman" w:hAnsi="Times New Roman" w:cs="Times New Roman"/>
          <w:b/>
          <w:sz w:val="24"/>
          <w:szCs w:val="24"/>
        </w:rPr>
      </w:pPr>
    </w:p>
    <w:p w14:paraId="101D20D8" w14:textId="024C669E" w:rsidR="00055699" w:rsidRPr="006E77F2" w:rsidRDefault="00055699" w:rsidP="00A46033">
      <w:pPr>
        <w:rPr>
          <w:rFonts w:ascii="Times New Roman" w:hAnsi="Times New Roman" w:cs="Times New Roman"/>
          <w:sz w:val="24"/>
          <w:szCs w:val="24"/>
        </w:rPr>
      </w:pPr>
      <w:r w:rsidRPr="006E77F2">
        <w:rPr>
          <w:rFonts w:ascii="Times New Roman" w:hAnsi="Times New Roman" w:cs="Times New Roman"/>
          <w:sz w:val="24"/>
          <w:szCs w:val="24"/>
        </w:rPr>
        <w:t>DU ir pieejami šādi sūdzību iesniegšanas instrumenti:</w:t>
      </w:r>
    </w:p>
    <w:p w14:paraId="4881C773" w14:textId="594AFA61" w:rsidR="00055699" w:rsidRPr="006E77F2" w:rsidRDefault="00055699" w:rsidP="00055E11">
      <w:pPr>
        <w:pStyle w:val="ListParagraph"/>
        <w:numPr>
          <w:ilvl w:val="0"/>
          <w:numId w:val="3"/>
        </w:numPr>
        <w:jc w:val="both"/>
        <w:rPr>
          <w:rFonts w:ascii="Times New Roman" w:hAnsi="Times New Roman" w:cs="Times New Roman"/>
          <w:sz w:val="24"/>
          <w:szCs w:val="24"/>
        </w:rPr>
      </w:pPr>
      <w:r w:rsidRPr="006E77F2">
        <w:rPr>
          <w:rFonts w:ascii="Times New Roman" w:hAnsi="Times New Roman" w:cs="Times New Roman"/>
          <w:sz w:val="24"/>
          <w:szCs w:val="24"/>
        </w:rPr>
        <w:t>DU mājaslapā pieejamā SKNC sadaļa, kur jebkurš var anonīmi iesniegt sūdzību/priekšlikumu SKNC</w:t>
      </w:r>
      <w:r w:rsidR="001C1EA6" w:rsidRPr="006E77F2">
        <w:rPr>
          <w:rStyle w:val="FootnoteReference"/>
          <w:rFonts w:ascii="Times New Roman" w:hAnsi="Times New Roman"/>
          <w:sz w:val="24"/>
          <w:szCs w:val="24"/>
        </w:rPr>
        <w:footnoteReference w:id="17"/>
      </w:r>
    </w:p>
    <w:p w14:paraId="35CD5D78" w14:textId="27647BFA" w:rsidR="00055699" w:rsidRPr="006E77F2" w:rsidRDefault="00055699" w:rsidP="00055E11">
      <w:pPr>
        <w:pStyle w:val="ListParagraph"/>
        <w:numPr>
          <w:ilvl w:val="0"/>
          <w:numId w:val="3"/>
        </w:numPr>
        <w:jc w:val="both"/>
        <w:rPr>
          <w:rFonts w:ascii="Times New Roman" w:hAnsi="Times New Roman" w:cs="Times New Roman"/>
          <w:sz w:val="24"/>
          <w:szCs w:val="24"/>
        </w:rPr>
      </w:pPr>
      <w:r w:rsidRPr="006E77F2">
        <w:rPr>
          <w:rFonts w:ascii="Times New Roman" w:hAnsi="Times New Roman" w:cs="Times New Roman"/>
          <w:sz w:val="24"/>
          <w:szCs w:val="24"/>
        </w:rPr>
        <w:t>Studentu padomes izveidotā uzticības anketa</w:t>
      </w:r>
      <w:r w:rsidR="00297C78" w:rsidRPr="006E77F2">
        <w:rPr>
          <w:rStyle w:val="FootnoteReference"/>
          <w:rFonts w:ascii="Times New Roman" w:hAnsi="Times New Roman"/>
          <w:sz w:val="24"/>
          <w:szCs w:val="24"/>
        </w:rPr>
        <w:footnoteReference w:id="18"/>
      </w:r>
      <w:r w:rsidRPr="006E77F2">
        <w:rPr>
          <w:rFonts w:ascii="Times New Roman" w:hAnsi="Times New Roman" w:cs="Times New Roman"/>
          <w:sz w:val="24"/>
          <w:szCs w:val="24"/>
        </w:rPr>
        <w:t xml:space="preserve"> </w:t>
      </w:r>
    </w:p>
    <w:p w14:paraId="2287A481" w14:textId="77777777" w:rsidR="00055699" w:rsidRPr="006E77F2" w:rsidRDefault="00055699" w:rsidP="00A46033">
      <w:pPr>
        <w:rPr>
          <w:rFonts w:ascii="Times New Roman" w:hAnsi="Times New Roman" w:cs="Times New Roman"/>
          <w:sz w:val="24"/>
          <w:szCs w:val="24"/>
        </w:rPr>
      </w:pPr>
    </w:p>
    <w:p w14:paraId="48BEAF85" w14:textId="77777777"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Anonīmās sūdzības tiek saņemtas elektroniski, pēc izskatīšanas un sūdzības satura analīzes SKNC veic pārrunas ar iesaistītajām pusēm un nepieciešamības gadījumā īsteno studiju kvalitātes monitoringu. Līdzšinējā praksē anonīmu sūdzību izskatīšanā SKNC cieši sadarbojas ar Studentu padomi, veicot situācijas izpēti un nepieciešamos pasākumus studiju kvalitātes uzlabošanai, jo saskaņā ar „Daugavpils Universitātes Studentu padomes nolikumu” Studentu padomei ir tiesības pieprasīt un saņemt informāciju no jebkuras DU struktūrvienības par visiem tās kompetencē esošiem jautājumiem, kas skar studējošo intereses.</w:t>
      </w:r>
      <w:r w:rsidRPr="006E77F2">
        <w:rPr>
          <w:rFonts w:ascii="Times New Roman" w:hAnsi="Times New Roman" w:cs="Times New Roman"/>
          <w:sz w:val="24"/>
          <w:szCs w:val="24"/>
        </w:rPr>
        <w:cr/>
      </w:r>
    </w:p>
    <w:p w14:paraId="5660662B" w14:textId="77777777"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Lai izskatītu ar uzņemšanu saistītas sūdzības, DU darbojas „Kārtība, kādā persona var apstrīdēt un pārsūdzēt ar uzņemšanu studiju programmā saistītus lēmumus Daugavpils Universitātē”, saskaņā ar kuru persona var apstrīdēt Uzņemšanas komisijas lēmumu par konkursa rezultātiem, iesniedzot iesniegumu DU rektoram septiņu darba dienu laikā pēc konkursa rezultātu publiskošanas.</w:t>
      </w:r>
    </w:p>
    <w:p w14:paraId="4B3C6C31" w14:textId="77777777" w:rsidR="00055699" w:rsidRPr="006E77F2" w:rsidRDefault="00055699" w:rsidP="00A46033">
      <w:pPr>
        <w:jc w:val="both"/>
        <w:rPr>
          <w:rFonts w:ascii="Times New Roman" w:hAnsi="Times New Roman" w:cs="Times New Roman"/>
          <w:sz w:val="24"/>
          <w:szCs w:val="24"/>
        </w:rPr>
      </w:pPr>
    </w:p>
    <w:p w14:paraId="680F7535" w14:textId="6DB02919"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Saskaņā ar „Nolikumu par studijām Daugavpils Universitātē”</w:t>
      </w:r>
      <w:r w:rsidR="00B81CE5" w:rsidRPr="006E77F2">
        <w:rPr>
          <w:rStyle w:val="FootnoteReference"/>
          <w:rFonts w:ascii="Times New Roman" w:hAnsi="Times New Roman"/>
          <w:sz w:val="24"/>
          <w:szCs w:val="24"/>
        </w:rPr>
        <w:footnoteReference w:id="19"/>
      </w:r>
      <w:r w:rsidRPr="006E77F2">
        <w:rPr>
          <w:rFonts w:ascii="Times New Roman" w:hAnsi="Times New Roman" w:cs="Times New Roman"/>
          <w:sz w:val="24"/>
          <w:szCs w:val="24"/>
        </w:rPr>
        <w:t xml:space="preserve"> studējošie ir tiesīgi iesniegt fakultātes dekānam motivētu apelāciju par eksāmena rezultātiem vienas darba dienas laikā pēc to paziņošanas. Apelāciju triju darba dienu laikā izskata ar dekāna lēmumu izveidota komisija, </w:t>
      </w:r>
      <w:r w:rsidRPr="006E77F2">
        <w:rPr>
          <w:rFonts w:ascii="Times New Roman" w:hAnsi="Times New Roman" w:cs="Times New Roman"/>
          <w:sz w:val="24"/>
          <w:szCs w:val="24"/>
        </w:rPr>
        <w:lastRenderedPageBreak/>
        <w:t>piedaloties eksaminētājam un attiecīgās katedras vadītājam.</w:t>
      </w:r>
    </w:p>
    <w:p w14:paraId="34105130" w14:textId="77777777" w:rsidR="00055699" w:rsidRPr="006E77F2" w:rsidRDefault="00055699" w:rsidP="00A46033">
      <w:pPr>
        <w:rPr>
          <w:rFonts w:ascii="Times New Roman" w:hAnsi="Times New Roman" w:cs="Times New Roman"/>
          <w:sz w:val="24"/>
          <w:szCs w:val="24"/>
        </w:rPr>
      </w:pPr>
    </w:p>
    <w:p w14:paraId="71077D98" w14:textId="77777777" w:rsidR="00055699" w:rsidRPr="006E77F2" w:rsidRDefault="00055699" w:rsidP="00A46033">
      <w:pPr>
        <w:rPr>
          <w:rFonts w:ascii="Times New Roman" w:hAnsi="Times New Roman" w:cs="Times New Roman"/>
          <w:b/>
          <w:sz w:val="24"/>
          <w:szCs w:val="24"/>
        </w:rPr>
      </w:pPr>
      <w:r w:rsidRPr="006E77F2">
        <w:rPr>
          <w:rFonts w:ascii="Times New Roman" w:hAnsi="Times New Roman" w:cs="Times New Roman"/>
          <w:b/>
          <w:sz w:val="24"/>
          <w:szCs w:val="24"/>
        </w:rPr>
        <w:t>Informācijas pieejamība</w:t>
      </w:r>
    </w:p>
    <w:p w14:paraId="476A2448" w14:textId="77777777" w:rsidR="00055699" w:rsidRPr="006E77F2" w:rsidRDefault="00055699" w:rsidP="00A46033">
      <w:pPr>
        <w:rPr>
          <w:rFonts w:ascii="Times New Roman" w:hAnsi="Times New Roman" w:cs="Times New Roman"/>
          <w:sz w:val="24"/>
          <w:szCs w:val="24"/>
        </w:rPr>
      </w:pPr>
    </w:p>
    <w:p w14:paraId="4DFEC5EE" w14:textId="77777777"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Visi iekšējie normatīvie akti, saskaņā ar kuriem studējošie var iesniegt sūdzības un priekšlikumus, ir publiski pieejami DU mājas lapā. Studējošie var saņemt informāciju, vēršoties pie studiju programmas direktora, prodekāna, dekāna, SKNC un Studentu padomē.</w:t>
      </w:r>
      <w:r w:rsidRPr="006E77F2">
        <w:rPr>
          <w:rFonts w:ascii="Times New Roman" w:hAnsi="Times New Roman" w:cs="Times New Roman"/>
          <w:sz w:val="24"/>
          <w:szCs w:val="24"/>
        </w:rPr>
        <w:cr/>
      </w:r>
    </w:p>
    <w:p w14:paraId="41FC2B41" w14:textId="77777777" w:rsidR="00055699" w:rsidRPr="006E77F2" w:rsidRDefault="00055699" w:rsidP="00A46033">
      <w:pPr>
        <w:rPr>
          <w:rFonts w:ascii="Times New Roman" w:hAnsi="Times New Roman" w:cs="Times New Roman"/>
          <w:b/>
          <w:sz w:val="24"/>
          <w:szCs w:val="24"/>
        </w:rPr>
      </w:pPr>
      <w:r w:rsidRPr="006E77F2">
        <w:rPr>
          <w:rFonts w:ascii="Times New Roman" w:hAnsi="Times New Roman" w:cs="Times New Roman"/>
          <w:b/>
          <w:sz w:val="24"/>
          <w:szCs w:val="24"/>
        </w:rPr>
        <w:t>Atgriezeniskā saite sūdzību un priekšlikumu izskatīšanā</w:t>
      </w:r>
    </w:p>
    <w:p w14:paraId="021436C2" w14:textId="77777777" w:rsidR="00055699" w:rsidRPr="006E77F2" w:rsidRDefault="00055699" w:rsidP="00A46033">
      <w:pPr>
        <w:rPr>
          <w:rFonts w:ascii="Times New Roman" w:hAnsi="Times New Roman" w:cs="Times New Roman"/>
          <w:sz w:val="24"/>
          <w:szCs w:val="24"/>
        </w:rPr>
      </w:pPr>
    </w:p>
    <w:p w14:paraId="5C85514B" w14:textId="77777777"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SKNC koordinē studējošo sūdzību un priekšlikumu izskatīšanu, nepieciešamības gadījumā organizē ekspresaptaujas, īsteno studiju kvalitātes monitoringu, apmeklējot nodarbības un veicot pārrunas ar studējošajiem un akadēmisko personālu, lai nodrošinātu pilnvērtīgu konflikta vai problēmas analīzi.</w:t>
      </w:r>
    </w:p>
    <w:p w14:paraId="4ABE5ED0" w14:textId="77777777" w:rsidR="00C35D17" w:rsidRPr="006E77F2" w:rsidRDefault="00055699" w:rsidP="00AD6A03">
      <w:pPr>
        <w:pStyle w:val="Heading1"/>
        <w:jc w:val="both"/>
        <w:rPr>
          <w:b w:val="0"/>
          <w:sz w:val="24"/>
          <w:szCs w:val="24"/>
        </w:rPr>
      </w:pPr>
      <w:r w:rsidRPr="006E77F2">
        <w:rPr>
          <w:b w:val="0"/>
          <w:sz w:val="24"/>
          <w:szCs w:val="24"/>
        </w:rPr>
        <w:t xml:space="preserve">Attālinātā studiju procesa īstenošanas gaitā 2019./2020.st.g. pavasara semestrī tika organizēta arī DU studējošo aptauja par attālinātā studiju procesa īstenošanas kvalitāti, kuras rezultātā tika pilnveidots bibliotēkas pakalpojumu piedāvājums, kā arī dažādoti attālināto studiju </w:t>
      </w:r>
      <w:r w:rsidR="00AD6A03" w:rsidRPr="006E77F2">
        <w:rPr>
          <w:b w:val="0"/>
          <w:sz w:val="24"/>
          <w:szCs w:val="24"/>
        </w:rPr>
        <w:t>organizēšanas paņēmieni un rīki.</w:t>
      </w:r>
      <w:r w:rsidRPr="006E77F2">
        <w:rPr>
          <w:b w:val="0"/>
          <w:sz w:val="24"/>
          <w:szCs w:val="24"/>
        </w:rPr>
        <w:t xml:space="preserve"> </w:t>
      </w:r>
    </w:p>
    <w:p w14:paraId="09EA43AF" w14:textId="316C7150" w:rsidR="00055699" w:rsidRPr="006E77F2" w:rsidRDefault="00C35D17" w:rsidP="00AD6A03">
      <w:pPr>
        <w:pStyle w:val="Heading1"/>
        <w:jc w:val="both"/>
        <w:rPr>
          <w:b w:val="0"/>
          <w:sz w:val="24"/>
          <w:szCs w:val="24"/>
        </w:rPr>
      </w:pPr>
      <w:r w:rsidRPr="006E77F2">
        <w:rPr>
          <w:b w:val="0"/>
          <w:sz w:val="24"/>
          <w:szCs w:val="24"/>
        </w:rPr>
        <w:t>A</w:t>
      </w:r>
      <w:r w:rsidR="002B4456" w:rsidRPr="006E77F2">
        <w:rPr>
          <w:b w:val="0"/>
          <w:sz w:val="24"/>
          <w:szCs w:val="24"/>
        </w:rPr>
        <w:t xml:space="preserve">ttālinātā studiju procesa sākumā, kad </w:t>
      </w:r>
      <w:r w:rsidRPr="006E77F2">
        <w:rPr>
          <w:b w:val="0"/>
          <w:sz w:val="24"/>
          <w:szCs w:val="24"/>
        </w:rPr>
        <w:t xml:space="preserve">bija </w:t>
      </w:r>
      <w:r w:rsidR="002B4456" w:rsidRPr="006E77F2">
        <w:rPr>
          <w:b w:val="0"/>
          <w:sz w:val="24"/>
          <w:szCs w:val="24"/>
        </w:rPr>
        <w:t xml:space="preserve">steidzīgi </w:t>
      </w:r>
      <w:r w:rsidRPr="006E77F2">
        <w:rPr>
          <w:b w:val="0"/>
          <w:sz w:val="24"/>
          <w:szCs w:val="24"/>
        </w:rPr>
        <w:t xml:space="preserve">jāpārorganizē darbs, </w:t>
      </w:r>
      <w:r w:rsidR="00391134" w:rsidRPr="006E77F2">
        <w:rPr>
          <w:b w:val="0"/>
          <w:sz w:val="24"/>
          <w:szCs w:val="24"/>
        </w:rPr>
        <w:t xml:space="preserve">studiju virziena “Fizika, materiālzinātne, matemātika un statistika” docētājiem bija </w:t>
      </w:r>
      <w:r w:rsidR="00AD6A03" w:rsidRPr="006E77F2">
        <w:rPr>
          <w:b w:val="0"/>
          <w:sz w:val="24"/>
          <w:szCs w:val="24"/>
        </w:rPr>
        <w:t>pieejamas ievadapmācības, lai iemācītos un sāktu izmantot studiju procesā tādus mūsdienīgus IT risinājumus, kā</w:t>
      </w:r>
      <w:r w:rsidR="00AD6A03" w:rsidRPr="006E77F2">
        <w:rPr>
          <w:sz w:val="24"/>
          <w:szCs w:val="24"/>
        </w:rPr>
        <w:t xml:space="preserve"> </w:t>
      </w:r>
      <w:r w:rsidRPr="006E77F2">
        <w:rPr>
          <w:b w:val="0"/>
          <w:sz w:val="24"/>
          <w:szCs w:val="24"/>
        </w:rPr>
        <w:t>Zoom un Webex</w:t>
      </w:r>
      <w:r w:rsidR="00AD6A03" w:rsidRPr="006E77F2">
        <w:rPr>
          <w:b w:val="0"/>
          <w:sz w:val="24"/>
          <w:szCs w:val="24"/>
        </w:rPr>
        <w:t>.</w:t>
      </w:r>
      <w:r w:rsidR="00391134" w:rsidRPr="006E77F2">
        <w:rPr>
          <w:b w:val="0"/>
          <w:sz w:val="24"/>
          <w:szCs w:val="24"/>
        </w:rPr>
        <w:t xml:space="preserve"> </w:t>
      </w:r>
      <w:r w:rsidRPr="006E77F2">
        <w:rPr>
          <w:b w:val="0"/>
          <w:sz w:val="24"/>
          <w:szCs w:val="24"/>
        </w:rPr>
        <w:t>Protams, a</w:t>
      </w:r>
      <w:r w:rsidR="00055699" w:rsidRPr="006E77F2">
        <w:rPr>
          <w:b w:val="0"/>
          <w:sz w:val="24"/>
          <w:szCs w:val="24"/>
        </w:rPr>
        <w:t xml:space="preserve">ttālinātā studiju procesa īstenošanas gaitā 2019./2020.st.g., 2020./2021.st.g. un 2021./2022.st.g. studiju virziena vadītājs un </w:t>
      </w:r>
      <w:r w:rsidR="001410FA" w:rsidRPr="006E77F2">
        <w:rPr>
          <w:b w:val="0"/>
          <w:sz w:val="24"/>
          <w:szCs w:val="24"/>
        </w:rPr>
        <w:t xml:space="preserve">docētāji </w:t>
      </w:r>
      <w:r w:rsidR="00055699" w:rsidRPr="006E77F2">
        <w:rPr>
          <w:b w:val="0"/>
          <w:sz w:val="24"/>
          <w:szCs w:val="24"/>
        </w:rPr>
        <w:t>regulāri komunicēja ar visu līmeņu studējošajiem, monitorējot studiju procesa norisi virziena studiju programmās.</w:t>
      </w:r>
      <w:r w:rsidR="00391134" w:rsidRPr="006E77F2">
        <w:rPr>
          <w:b w:val="0"/>
          <w:sz w:val="24"/>
          <w:szCs w:val="24"/>
        </w:rPr>
        <w:t xml:space="preserve"> Nepieciešamības gadījumā studiju virziena “Fizika, materiālzinātne, matemātika un statistika” studējošajiem, piemēram, tika organizēta nodarbība parkā, ievērojot epidemioloģiskās drošības pasākumus.</w:t>
      </w:r>
    </w:p>
    <w:p w14:paraId="7B33452C" w14:textId="153ACD2B" w:rsidR="00055699" w:rsidRPr="006E77F2" w:rsidRDefault="00B13832" w:rsidP="00A46033">
      <w:pPr>
        <w:jc w:val="both"/>
        <w:rPr>
          <w:rFonts w:ascii="Times New Roman" w:hAnsi="Times New Roman" w:cs="Times New Roman"/>
          <w:sz w:val="24"/>
          <w:szCs w:val="24"/>
        </w:rPr>
      </w:pPr>
      <w:r w:rsidRPr="006E77F2">
        <w:rPr>
          <w:rFonts w:ascii="Times New Roman" w:hAnsi="Times New Roman" w:cs="Times New Roman"/>
          <w:sz w:val="24"/>
          <w:szCs w:val="24"/>
        </w:rPr>
        <w:t>Kopš 2013. gada</w:t>
      </w:r>
      <w:r w:rsidR="00055699" w:rsidRPr="006E77F2">
        <w:rPr>
          <w:rFonts w:ascii="Times New Roman" w:hAnsi="Times New Roman" w:cs="Times New Roman"/>
          <w:sz w:val="24"/>
          <w:szCs w:val="24"/>
        </w:rPr>
        <w:t xml:space="preserve"> SKNC ir saņemtas mutiskas un rakstiskas sūdzības par studiju kvalitāti (piem., par studiju kursa aprakstā norādīto prasību kredītpunktu ieguvei un studējošo zināšanu un prasmju pārbaudes formu neatbilstību studiju procesa īstenošanā, priekšlikumi nodarbību saraksta sastādīšanai, komunikācijas problēmas u.c. jautājumi). Visas sūdzības un priekšlikumi vienmēr tiek pārrunāti ar iesaistītajām pusēm. Sūdzību un priekšlikumu izskatīšanā piedalās studiju programmas direktors un nepieciešamības gadījumā - studiju virziena vadītājs un studiju prorektors. Pēc situācijas analīzes tiek rasti iespējamie risinājumi, studējošie vienmēr ir informēti par sūdzības un/vai priekšlikumu izpildi, SKNC sniedz konsultācijas studiju kvalitātes jautājumos.</w:t>
      </w:r>
    </w:p>
    <w:p w14:paraId="78F1A1F4" w14:textId="77777777" w:rsidR="00055699" w:rsidRPr="006E77F2" w:rsidRDefault="00055699" w:rsidP="00A46033">
      <w:pPr>
        <w:jc w:val="both"/>
        <w:rPr>
          <w:rFonts w:ascii="Times New Roman" w:hAnsi="Times New Roman" w:cs="Times New Roman"/>
          <w:sz w:val="24"/>
          <w:szCs w:val="24"/>
        </w:rPr>
      </w:pPr>
    </w:p>
    <w:p w14:paraId="4EC438FE" w14:textId="0B5AC84A" w:rsidR="00055699" w:rsidRPr="006E77F2" w:rsidRDefault="00C35D17" w:rsidP="00AD6A03">
      <w:pPr>
        <w:jc w:val="both"/>
        <w:rPr>
          <w:rFonts w:ascii="Times New Roman" w:hAnsi="Times New Roman" w:cs="Times New Roman"/>
          <w:sz w:val="24"/>
          <w:szCs w:val="24"/>
        </w:rPr>
      </w:pPr>
      <w:r w:rsidRPr="006E77F2">
        <w:rPr>
          <w:rFonts w:ascii="Times New Roman" w:hAnsi="Times New Roman" w:cs="Times New Roman"/>
          <w:sz w:val="24"/>
          <w:szCs w:val="24"/>
        </w:rPr>
        <w:t>DU</w:t>
      </w:r>
      <w:r w:rsidR="00055699" w:rsidRPr="006E77F2">
        <w:rPr>
          <w:rFonts w:ascii="Times New Roman" w:hAnsi="Times New Roman" w:cs="Times New Roman"/>
          <w:sz w:val="24"/>
          <w:szCs w:val="24"/>
        </w:rPr>
        <w:t xml:space="preserve"> regulāri (reizi mēnesī) notiek vadības un SKNC vadītājas tikšanās ar Studentu padomi, kur tiek konstatētas un apspriestas studējošo problēmas, sūdzības, ieteikumi </w:t>
      </w:r>
      <w:r w:rsidR="00AD6A03" w:rsidRPr="006E77F2">
        <w:rPr>
          <w:rFonts w:ascii="Times New Roman" w:hAnsi="Times New Roman" w:cs="Times New Roman"/>
          <w:sz w:val="24"/>
          <w:szCs w:val="24"/>
        </w:rPr>
        <w:t>studiju kvalitātes uzlabošanai.</w:t>
      </w:r>
    </w:p>
    <w:p w14:paraId="58CB4CAD" w14:textId="77777777" w:rsidR="00055699" w:rsidRPr="006E77F2" w:rsidRDefault="00055699" w:rsidP="00A46033">
      <w:pPr>
        <w:rPr>
          <w:rFonts w:ascii="Times New Roman" w:hAnsi="Times New Roman" w:cs="Times New Roman"/>
        </w:rPr>
      </w:pPr>
    </w:p>
    <w:p w14:paraId="0A4971FA" w14:textId="77777777" w:rsidR="00055699" w:rsidRPr="006E77F2" w:rsidRDefault="00055699" w:rsidP="00A46033">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2.2.4. Informācija par augstskolas/koledžas izveidoto statistikas datu apkopošanas mehānismu, norādīt, kādi dati un cik regulāri tiek apkopoti, kā iegūtā informācija tiek izmantota studiju virziena pilnveidei. Norādīt atgriezeniskās saites iegūšanas un sniegšanas mehānismu, tajā skaitā darbā ar studējošajiem, absolventiem un darba devējiem. </w:t>
      </w:r>
    </w:p>
    <w:p w14:paraId="3EA6313A" w14:textId="77777777" w:rsidR="00055699" w:rsidRPr="006E77F2" w:rsidRDefault="00055699" w:rsidP="00A46033">
      <w:pPr>
        <w:jc w:val="both"/>
        <w:rPr>
          <w:rFonts w:ascii="Times New Roman" w:hAnsi="Times New Roman" w:cs="Times New Roman"/>
          <w:b/>
          <w:i/>
        </w:rPr>
      </w:pPr>
    </w:p>
    <w:p w14:paraId="08BB5AC3" w14:textId="77777777"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lastRenderedPageBreak/>
        <w:t>DU, apkopojot fizisko personu datus, saglabā un apstrādā personas datus konkrētiem, skaidriem un likumīgiem nolūkiem un tikai normatīvajos aktos paredzētājā kārtībā un apjomā.</w:t>
      </w:r>
    </w:p>
    <w:p w14:paraId="16959268" w14:textId="77777777" w:rsidR="00055699" w:rsidRPr="006E77F2" w:rsidRDefault="00055699" w:rsidP="00A46033">
      <w:pPr>
        <w:jc w:val="both"/>
        <w:rPr>
          <w:rFonts w:ascii="Times New Roman" w:hAnsi="Times New Roman" w:cs="Times New Roman"/>
          <w:sz w:val="24"/>
          <w:szCs w:val="24"/>
        </w:rPr>
      </w:pPr>
    </w:p>
    <w:p w14:paraId="031E4FAA" w14:textId="17A9C50F"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DU darbojas informatīvā sistēma DUIS, kas satur statistiskos datus un informāciju par studiju programmām, studējošajiem un docētājiem. Sistēma pieejama no DU iekšējā tīkla. Datu ievadi DUIS nodrošina studiju programmu direktori, fakultāšu lietveži; to apkopošanu un pārbaudi veic Studiju daļa. Katra mēneša beigās notiek DUIS sistēmā apkopoto datu eksports uz Valsts izglītības informācijas sistēmu (VIIS). Datu eksports tiek īstenots saskaņā ar 2019. gada 25. jūnija Ministru kabineta noteikumiem Nr. 276 „Valsts izglītības informācijas sistēmas noteikumi”</w:t>
      </w:r>
      <w:r w:rsidR="00C81996" w:rsidRPr="006E77F2">
        <w:rPr>
          <w:rStyle w:val="FootnoteReference"/>
          <w:rFonts w:ascii="Times New Roman" w:hAnsi="Times New Roman"/>
          <w:sz w:val="24"/>
          <w:szCs w:val="24"/>
        </w:rPr>
        <w:footnoteReference w:id="20"/>
      </w:r>
      <w:r w:rsidRPr="006E77F2">
        <w:rPr>
          <w:rFonts w:ascii="Times New Roman" w:hAnsi="Times New Roman" w:cs="Times New Roman"/>
          <w:sz w:val="24"/>
          <w:szCs w:val="24"/>
        </w:rPr>
        <w:t>. VIIS datu eksportam tiek apkopoti DU studējošo personas dati, informācija par studējošo statusu (imatrikulēto un eksmatrikulēto studējošo skaits, viņu statusa izmaiņas, piem., piederība semestrim, studiju pārtraukumā esošie studējošie u.tml.) u.c. saistoša informācija.</w:t>
      </w:r>
    </w:p>
    <w:p w14:paraId="3CE2E2DB" w14:textId="77777777" w:rsidR="00055699" w:rsidRPr="006E77F2" w:rsidRDefault="00055699" w:rsidP="00A46033">
      <w:pPr>
        <w:jc w:val="both"/>
        <w:rPr>
          <w:rFonts w:ascii="Times New Roman" w:hAnsi="Times New Roman" w:cs="Times New Roman"/>
          <w:sz w:val="24"/>
          <w:szCs w:val="24"/>
        </w:rPr>
      </w:pPr>
    </w:p>
    <w:p w14:paraId="6725CAF1" w14:textId="77777777"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Viens no galvenajiem studiju virzienu pilnveides veicinošajiem instrumentiem ir studējošo aptaujas, ko SKNC izsludina 3 reizes gadā – 1. studiju gada studējošajiem 2 mēnešus pēc studiju uzsākšanas, pēc ziemas izlaiduma un pēc vasaras izlaiduma. Balstoties uz aptaujās sniegtajiem datiem un  informāciju, nepieciešamības gadījumā SKNC veic lekciju vērošanu un individuālas studentu grupu aptaujas, kā arī organizē pārrunas ar docētājiem par studiju kvalitātes uzlabošanas pasākumiem.</w:t>
      </w:r>
    </w:p>
    <w:p w14:paraId="2FE77929" w14:textId="77777777" w:rsidR="00055699" w:rsidRPr="006E77F2" w:rsidRDefault="00055699" w:rsidP="00A46033">
      <w:pPr>
        <w:jc w:val="both"/>
        <w:rPr>
          <w:rFonts w:ascii="Times New Roman" w:hAnsi="Times New Roman" w:cs="Times New Roman"/>
          <w:sz w:val="24"/>
          <w:szCs w:val="24"/>
        </w:rPr>
      </w:pPr>
    </w:p>
    <w:p w14:paraId="09B3F209" w14:textId="188C0F19"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Aptaujās iegūtie dati tiek apkopoti DU aptaujas sistēmā (Open Sour</w:t>
      </w:r>
      <w:r w:rsidR="00900650" w:rsidRPr="006E77F2">
        <w:rPr>
          <w:rFonts w:ascii="Times New Roman" w:hAnsi="Times New Roman" w:cs="Times New Roman"/>
          <w:sz w:val="24"/>
          <w:szCs w:val="24"/>
        </w:rPr>
        <w:t xml:space="preserve">ce Project Lime Survey) un tiek </w:t>
      </w:r>
      <w:r w:rsidRPr="006E77F2">
        <w:rPr>
          <w:rFonts w:ascii="Times New Roman" w:hAnsi="Times New Roman" w:cs="Times New Roman"/>
          <w:sz w:val="24"/>
          <w:szCs w:val="24"/>
        </w:rPr>
        <w:t>analizēti. Aptauju rezultāti tiek ievietoti studiju virzienu pašnovērtējuma ziņojumos.</w:t>
      </w:r>
    </w:p>
    <w:p w14:paraId="5758F086" w14:textId="77777777" w:rsidR="00055699" w:rsidRPr="006E77F2" w:rsidRDefault="00055699" w:rsidP="00A46033">
      <w:pPr>
        <w:jc w:val="both"/>
        <w:rPr>
          <w:rFonts w:ascii="Times New Roman" w:hAnsi="Times New Roman" w:cs="Times New Roman"/>
          <w:sz w:val="24"/>
          <w:szCs w:val="24"/>
        </w:rPr>
      </w:pPr>
    </w:p>
    <w:p w14:paraId="0A1039CC" w14:textId="7DB125D2"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DU organizē arī absolventu un darba devēju aptaujas. Absolventu aptaujas</w:t>
      </w:r>
      <w:r w:rsidR="003A1527" w:rsidRPr="006E77F2">
        <w:rPr>
          <w:rStyle w:val="FootnoteReference"/>
          <w:rFonts w:ascii="Times New Roman" w:hAnsi="Times New Roman"/>
          <w:sz w:val="24"/>
          <w:szCs w:val="24"/>
        </w:rPr>
        <w:footnoteReference w:id="21"/>
      </w:r>
      <w:r w:rsidRPr="006E77F2">
        <w:rPr>
          <w:rFonts w:ascii="Times New Roman" w:hAnsi="Times New Roman" w:cs="Times New Roman"/>
          <w:sz w:val="24"/>
          <w:szCs w:val="24"/>
        </w:rPr>
        <w:t xml:space="preserve"> dati sniedz informāciju par absolventu nodarbinātības tendencēm, apgūto studiju programmu novērtējumu un ieteikumus to uzlabošanai. Darba devēju aptaujas</w:t>
      </w:r>
      <w:r w:rsidR="00155C57" w:rsidRPr="006E77F2">
        <w:rPr>
          <w:rStyle w:val="FootnoteReference"/>
          <w:rFonts w:ascii="Times New Roman" w:hAnsi="Times New Roman"/>
          <w:sz w:val="24"/>
          <w:szCs w:val="24"/>
        </w:rPr>
        <w:footnoteReference w:id="22"/>
      </w:r>
      <w:r w:rsidRPr="006E77F2">
        <w:rPr>
          <w:rFonts w:ascii="Times New Roman" w:hAnsi="Times New Roman" w:cs="Times New Roman"/>
          <w:sz w:val="24"/>
          <w:szCs w:val="24"/>
        </w:rPr>
        <w:t xml:space="preserve"> īsteno un datus apkopo studiju programmu direktori. To mērķis ir gūt ieteikumus DU studiju programmu satura pilnveidei un attīstībai.</w:t>
      </w:r>
      <w:r w:rsidR="006F7F37" w:rsidRPr="006E77F2">
        <w:rPr>
          <w:rFonts w:ascii="Times New Roman" w:hAnsi="Times New Roman" w:cs="Times New Roman"/>
        </w:rPr>
        <w:t xml:space="preserve"> </w:t>
      </w:r>
      <w:r w:rsidR="006F7F37" w:rsidRPr="006E77F2">
        <w:rPr>
          <w:rFonts w:ascii="Times New Roman" w:hAnsi="Times New Roman" w:cs="Times New Roman"/>
          <w:sz w:val="24"/>
          <w:szCs w:val="24"/>
        </w:rPr>
        <w:t>Pielikumā</w:t>
      </w:r>
      <w:r w:rsidR="006F7F37" w:rsidRPr="006E77F2">
        <w:rPr>
          <w:rFonts w:ascii="Times New Roman" w:hAnsi="Times New Roman" w:cs="Times New Roman"/>
        </w:rPr>
        <w:t xml:space="preserve"> </w:t>
      </w:r>
      <w:r w:rsidR="006F7F37" w:rsidRPr="006E77F2">
        <w:rPr>
          <w:rFonts w:ascii="Times New Roman" w:hAnsi="Times New Roman" w:cs="Times New Roman"/>
          <w:i/>
          <w:sz w:val="24"/>
          <w:szCs w:val="24"/>
        </w:rPr>
        <w:t>2.2.4.darba_deveju_aptaujas_analize_DSP</w:t>
      </w:r>
      <w:r w:rsidR="00877948" w:rsidRPr="006E77F2">
        <w:rPr>
          <w:rFonts w:ascii="Times New Roman" w:hAnsi="Times New Roman" w:cs="Times New Roman"/>
          <w:i/>
          <w:sz w:val="24"/>
          <w:szCs w:val="24"/>
        </w:rPr>
        <w:t xml:space="preserve"> </w:t>
      </w:r>
      <w:r w:rsidR="006F7F37" w:rsidRPr="006E77F2">
        <w:rPr>
          <w:rFonts w:ascii="Times New Roman" w:hAnsi="Times New Roman" w:cs="Times New Roman"/>
          <w:sz w:val="24"/>
          <w:szCs w:val="24"/>
        </w:rPr>
        <w:t>2022./2023. st.</w:t>
      </w:r>
      <w:r w:rsidR="0000026D" w:rsidRPr="006E77F2">
        <w:rPr>
          <w:rFonts w:ascii="Times New Roman" w:hAnsi="Times New Roman" w:cs="Times New Roman"/>
          <w:sz w:val="24"/>
          <w:szCs w:val="24"/>
        </w:rPr>
        <w:t xml:space="preserve"> </w:t>
      </w:r>
      <w:r w:rsidR="006F7F37" w:rsidRPr="006E77F2">
        <w:rPr>
          <w:rFonts w:ascii="Times New Roman" w:hAnsi="Times New Roman" w:cs="Times New Roman"/>
          <w:sz w:val="24"/>
          <w:szCs w:val="24"/>
        </w:rPr>
        <w:t xml:space="preserve">g. beigās </w:t>
      </w:r>
      <w:r w:rsidR="0000026D" w:rsidRPr="006E77F2">
        <w:rPr>
          <w:rFonts w:ascii="Times New Roman" w:hAnsi="Times New Roman" w:cs="Times New Roman"/>
          <w:sz w:val="24"/>
          <w:szCs w:val="24"/>
        </w:rPr>
        <w:t>veiktās aptaujas analīze. Tā tiks</w:t>
      </w:r>
      <w:r w:rsidR="006F7F37" w:rsidRPr="006E77F2">
        <w:rPr>
          <w:rFonts w:ascii="Times New Roman" w:hAnsi="Times New Roman" w:cs="Times New Roman"/>
          <w:sz w:val="24"/>
          <w:szCs w:val="24"/>
        </w:rPr>
        <w:t xml:space="preserve"> </w:t>
      </w:r>
      <w:r w:rsidR="006F7F37" w:rsidRPr="006E77F2">
        <w:rPr>
          <w:rFonts w:ascii="Times New Roman" w:hAnsi="Times New Roman" w:cs="Times New Roman"/>
          <w:bCs/>
          <w:sz w:val="24"/>
          <w:szCs w:val="24"/>
        </w:rPr>
        <w:t>izmantota studiju virziena pilnveidei</w:t>
      </w:r>
      <w:r w:rsidR="0000026D" w:rsidRPr="006E77F2">
        <w:rPr>
          <w:rFonts w:ascii="Times New Roman" w:hAnsi="Times New Roman" w:cs="Times New Roman"/>
          <w:bCs/>
          <w:sz w:val="24"/>
          <w:szCs w:val="24"/>
        </w:rPr>
        <w:t xml:space="preserve">, domājot, kā uzlabot DSP programmās studējošo </w:t>
      </w:r>
      <w:r w:rsidR="0000026D" w:rsidRPr="006E77F2">
        <w:rPr>
          <w:rStyle w:val="Strong"/>
          <w:rFonts w:ascii="Times New Roman" w:hAnsi="Times New Roman" w:cs="Times New Roman"/>
          <w:b w:val="0"/>
          <w:sz w:val="24"/>
          <w:szCs w:val="24"/>
        </w:rPr>
        <w:t>jauno projektu izstrādes</w:t>
      </w:r>
      <w:r w:rsidR="0000026D" w:rsidRPr="006E77F2">
        <w:rPr>
          <w:rStyle w:val="Strong"/>
          <w:rFonts w:ascii="Times New Roman" w:hAnsi="Times New Roman" w:cs="Times New Roman"/>
          <w:sz w:val="24"/>
          <w:szCs w:val="24"/>
        </w:rPr>
        <w:t xml:space="preserve"> </w:t>
      </w:r>
      <w:r w:rsidR="0000026D" w:rsidRPr="006E77F2">
        <w:rPr>
          <w:rFonts w:ascii="Times New Roman" w:hAnsi="Times New Roman" w:cs="Times New Roman"/>
          <w:bCs/>
          <w:sz w:val="24"/>
          <w:szCs w:val="24"/>
        </w:rPr>
        <w:t>prasmes</w:t>
      </w:r>
      <w:r w:rsidR="0000026D" w:rsidRPr="006E77F2">
        <w:rPr>
          <w:rStyle w:val="Strong"/>
          <w:rFonts w:ascii="Times New Roman" w:hAnsi="Times New Roman" w:cs="Times New Roman"/>
          <w:b w:val="0"/>
          <w:szCs w:val="24"/>
        </w:rPr>
        <w:t>.</w:t>
      </w:r>
    </w:p>
    <w:p w14:paraId="2B85F6EA" w14:textId="77777777" w:rsidR="00055699" w:rsidRPr="006E77F2" w:rsidRDefault="00055699" w:rsidP="00A46033">
      <w:pPr>
        <w:jc w:val="both"/>
        <w:rPr>
          <w:rFonts w:ascii="Times New Roman" w:hAnsi="Times New Roman" w:cs="Times New Roman"/>
          <w:sz w:val="24"/>
          <w:szCs w:val="24"/>
        </w:rPr>
      </w:pPr>
    </w:p>
    <w:p w14:paraId="4D5E4480" w14:textId="77777777"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Sistemātiski iegūtie dati, to analīze un interpretācija tiek izmantota studiju virziena pilnveidošanā. Studējošo un darba devēju aptaujas dati nodrošina studiju virziena programmu mērķu, uzdevumu atbilstību tirgus un sabiedrības prasībām, ļaujot izsekot, un izvērtēt katra studiju kursa kvalitāti, to atbilstību programmas mērķiem un uzdevumiem.</w:t>
      </w:r>
    </w:p>
    <w:p w14:paraId="3476C601" w14:textId="77777777" w:rsidR="00055699" w:rsidRPr="006E77F2" w:rsidRDefault="00055699" w:rsidP="00A46033">
      <w:pPr>
        <w:jc w:val="both"/>
        <w:rPr>
          <w:rFonts w:ascii="Times New Roman" w:hAnsi="Times New Roman" w:cs="Times New Roman"/>
          <w:sz w:val="24"/>
          <w:szCs w:val="24"/>
        </w:rPr>
      </w:pPr>
    </w:p>
    <w:p w14:paraId="4B96F698" w14:textId="77777777"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Liela vērība tiek pievērsta studentu apmierinātībai ar virziena programmu un studiju kursu docēšanas kvalitāti. Studiju virziena padomes sēdēs tiek apspriesti aptauju rezultāti. Iegūtā informācija tiek nodota studiju programmu direktoriem un studiju programmās strādājošajiem docētājiem. Izvērtējot studiju virziena programmu un atsevišķu studiju kursu kvalitāti, tiek lemts par nepieciešamajām izmaiņām studiju kursu saturā vai studiju procesa organizēšanā.</w:t>
      </w:r>
      <w:r w:rsidRPr="006E77F2">
        <w:rPr>
          <w:rFonts w:ascii="Times New Roman" w:hAnsi="Times New Roman" w:cs="Times New Roman"/>
          <w:sz w:val="24"/>
          <w:szCs w:val="24"/>
        </w:rPr>
        <w:cr/>
      </w:r>
    </w:p>
    <w:p w14:paraId="797F0413" w14:textId="77777777" w:rsidR="00055699" w:rsidRPr="006E77F2" w:rsidRDefault="00055699" w:rsidP="00A46033">
      <w:pPr>
        <w:jc w:val="both"/>
        <w:rPr>
          <w:rFonts w:ascii="Times New Roman" w:hAnsi="Times New Roman" w:cs="Times New Roman"/>
          <w:b/>
          <w:sz w:val="24"/>
          <w:szCs w:val="24"/>
        </w:rPr>
      </w:pPr>
      <w:r w:rsidRPr="006E77F2">
        <w:rPr>
          <w:rFonts w:ascii="Times New Roman" w:hAnsi="Times New Roman" w:cs="Times New Roman"/>
          <w:b/>
          <w:sz w:val="24"/>
          <w:szCs w:val="24"/>
        </w:rPr>
        <w:t>Atgriezeniskās saites iegūšanas un sniegšanas mehānisms (darbā ar studējošajiem, absolventiem un darba devējiem).</w:t>
      </w:r>
    </w:p>
    <w:p w14:paraId="18CC4B75" w14:textId="77777777" w:rsidR="00055699" w:rsidRPr="006E77F2" w:rsidRDefault="00055699" w:rsidP="00A46033">
      <w:pPr>
        <w:jc w:val="both"/>
        <w:rPr>
          <w:rFonts w:ascii="Times New Roman" w:hAnsi="Times New Roman" w:cs="Times New Roman"/>
          <w:sz w:val="24"/>
          <w:szCs w:val="24"/>
        </w:rPr>
      </w:pPr>
    </w:p>
    <w:p w14:paraId="70779966" w14:textId="77777777"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lastRenderedPageBreak/>
        <w:t>Lai studiju programmas izveide atbilstu darba tirgus prasībām, īpaši nozīmīga ir no studējošajiem un absolventiem iegūtā atgriezeniskā saite. Studējošie un absolventi izvērtē studiju programmas norisi, kā arī iegūto zināšanu, prasmju un kompetenču pielietojamību profesionālajā darbībā, tādējādi atgriezeniskā saite kļūst par vērtīgu studiju procesa pilnveides elementu.</w:t>
      </w:r>
    </w:p>
    <w:p w14:paraId="3744CC5A" w14:textId="77777777" w:rsidR="00055699" w:rsidRPr="006E77F2" w:rsidRDefault="00055699" w:rsidP="00A46033">
      <w:pPr>
        <w:jc w:val="both"/>
        <w:rPr>
          <w:rFonts w:ascii="Times New Roman" w:hAnsi="Times New Roman" w:cs="Times New Roman"/>
          <w:sz w:val="24"/>
          <w:szCs w:val="24"/>
        </w:rPr>
      </w:pPr>
    </w:p>
    <w:p w14:paraId="65605A8E" w14:textId="77777777" w:rsidR="00055699" w:rsidRPr="006E77F2" w:rsidRDefault="00055699" w:rsidP="00A46033">
      <w:pPr>
        <w:jc w:val="both"/>
        <w:rPr>
          <w:rFonts w:ascii="Times New Roman" w:hAnsi="Times New Roman" w:cs="Times New Roman"/>
          <w:sz w:val="24"/>
          <w:szCs w:val="24"/>
        </w:rPr>
      </w:pPr>
      <w:r w:rsidRPr="006E77F2">
        <w:rPr>
          <w:rFonts w:ascii="Times New Roman" w:hAnsi="Times New Roman" w:cs="Times New Roman"/>
          <w:sz w:val="24"/>
          <w:szCs w:val="24"/>
        </w:rPr>
        <w:t>SKNC katra studiju gada noslēgumā organizē studējošo aptauju, kuras rezultāti sniedz informāciju par studiju kvalitātes un ar to saistīto aspektu novērtēšanu. Studējošo aptauja ir pieejama e-vidē. Ir izstrādātas arī absolventu un darba devēju aptaujas anketas. Studējošo aptauju rezultātus ņem vērā, plānojot nākamo akadēmisko gadu, izvērtējot docētāju pedagoģiskās un profesionālās kompetences, studiju atbalsta materiālu un avotu pieejamību, ārvalstu mācībspēku iesaisti u.c. jautājumus.</w:t>
      </w:r>
    </w:p>
    <w:p w14:paraId="3C7EECD4" w14:textId="77777777" w:rsidR="00055699" w:rsidRPr="006E77F2" w:rsidRDefault="00055699" w:rsidP="00A46033">
      <w:pPr>
        <w:jc w:val="both"/>
        <w:rPr>
          <w:rFonts w:ascii="Times New Roman" w:hAnsi="Times New Roman" w:cs="Times New Roman"/>
          <w:sz w:val="24"/>
          <w:szCs w:val="24"/>
        </w:rPr>
      </w:pPr>
    </w:p>
    <w:p w14:paraId="56B9B977" w14:textId="7FDFAB91" w:rsidR="00055699" w:rsidRPr="006E77F2" w:rsidRDefault="00055699" w:rsidP="003D16D2">
      <w:pPr>
        <w:jc w:val="both"/>
        <w:rPr>
          <w:rFonts w:ascii="Times New Roman" w:hAnsi="Times New Roman" w:cs="Times New Roman"/>
          <w:sz w:val="24"/>
          <w:szCs w:val="24"/>
        </w:rPr>
      </w:pPr>
      <w:r w:rsidRPr="006E77F2">
        <w:rPr>
          <w:rFonts w:ascii="Times New Roman" w:hAnsi="Times New Roman" w:cs="Times New Roman"/>
          <w:sz w:val="24"/>
          <w:szCs w:val="24"/>
        </w:rPr>
        <w:t>Absolventu un darba devēju aptaujas notiek izlases veidā. Darba devēji tiek aptaujāti pēc prakses norisēm, ar praksi nesaistīto darba devēju aptauja notiek vidēji reizi divos gados. Absolventu anketēšana vai intervēšana notiek gan uzreiz pēc absolvēšanas, gan vairākas reizes pēc augstskolas absolvēšanas (pēc pusgada, gada, trīs gadiem). Pēc iegūto datu apstrādes un rezultātu izskatīšanas tiek veiktas izmaiņas studiju programmas saturā. Studiju programmas direktors par to informē visas iesaistītās puses (studējošos, docētājus, darba devējus, absolventus), tādējādi</w:t>
      </w:r>
      <w:r w:rsidR="00C35D17" w:rsidRPr="006E77F2">
        <w:rPr>
          <w:rFonts w:ascii="Times New Roman" w:hAnsi="Times New Roman" w:cs="Times New Roman"/>
          <w:sz w:val="24"/>
          <w:szCs w:val="24"/>
        </w:rPr>
        <w:t xml:space="preserve"> nodrošinot atgriezenisko saiti</w:t>
      </w:r>
      <w:r w:rsidRPr="006E77F2">
        <w:rPr>
          <w:rFonts w:ascii="Times New Roman" w:hAnsi="Times New Roman" w:cs="Times New Roman"/>
          <w:sz w:val="24"/>
          <w:szCs w:val="24"/>
        </w:rPr>
        <w:t>. Studējošo pārstāvji piedalās virziena padomēs un risinājumu izstrādē par ap</w:t>
      </w:r>
      <w:r w:rsidR="00C35D17" w:rsidRPr="006E77F2">
        <w:rPr>
          <w:rFonts w:ascii="Times New Roman" w:hAnsi="Times New Roman" w:cs="Times New Roman"/>
          <w:sz w:val="24"/>
          <w:szCs w:val="24"/>
        </w:rPr>
        <w:t xml:space="preserve">taujās sniegtajiem komentāriem. </w:t>
      </w:r>
      <w:r w:rsidRPr="006E77F2">
        <w:rPr>
          <w:rFonts w:ascii="Times New Roman" w:hAnsi="Times New Roman" w:cs="Times New Roman"/>
          <w:sz w:val="24"/>
          <w:szCs w:val="24"/>
        </w:rPr>
        <w:t xml:space="preserve">Balstoties uz studējošo, absolventu un darba devēju aptauju rezultātiem, tiek veikta studiju programmu satura pārskatīšana un pilnveide. Uz visiem anketās izteiktajiem pamatotajiem viedokļiem, ieteikumiem un aizrādījumiem reaģē studiju programmu direktors, nepieciešamības gadījumā izskatot jautājumus studiju virziena padomē. </w:t>
      </w:r>
    </w:p>
    <w:p w14:paraId="2E0CF7C7" w14:textId="77777777" w:rsidR="00055699" w:rsidRPr="006E77F2" w:rsidRDefault="00055699" w:rsidP="003D16D2">
      <w:pPr>
        <w:jc w:val="both"/>
        <w:rPr>
          <w:rFonts w:ascii="Times New Roman" w:hAnsi="Times New Roman" w:cs="Times New Roman"/>
          <w:sz w:val="24"/>
          <w:szCs w:val="24"/>
        </w:rPr>
      </w:pPr>
    </w:p>
    <w:p w14:paraId="5019B240" w14:textId="16BA005D" w:rsidR="00055699" w:rsidRPr="006E77F2" w:rsidRDefault="00C35D17" w:rsidP="003D16D2">
      <w:pPr>
        <w:pStyle w:val="BodyTextIndent"/>
        <w:ind w:left="0"/>
        <w:jc w:val="both"/>
      </w:pPr>
      <w:r w:rsidRPr="006E77F2">
        <w:t xml:space="preserve">Tomēr </w:t>
      </w:r>
      <w:r w:rsidR="00391207" w:rsidRPr="006E77F2">
        <w:t>DSP</w:t>
      </w:r>
      <w:r w:rsidR="008D28E5" w:rsidRPr="006E77F2">
        <w:t xml:space="preserve"> </w:t>
      </w:r>
      <w:r w:rsidRPr="006E77F2">
        <w:t>gadījumā</w:t>
      </w:r>
      <w:r w:rsidR="0075311A" w:rsidRPr="006E77F2">
        <w:t xml:space="preserve"> </w:t>
      </w:r>
      <w:r w:rsidR="00391207" w:rsidRPr="006E77F2">
        <w:t>studen</w:t>
      </w:r>
      <w:r w:rsidR="008D28E5" w:rsidRPr="006E77F2">
        <w:t xml:space="preserve">ti </w:t>
      </w:r>
      <w:r w:rsidR="0075311A" w:rsidRPr="006E77F2">
        <w:t xml:space="preserve">(kas </w:t>
      </w:r>
      <w:r w:rsidR="008D28E5" w:rsidRPr="006E77F2">
        <w:t>bieži vien paši ir DU vai citu augstskolu docētāji</w:t>
      </w:r>
      <w:r w:rsidR="0075311A" w:rsidRPr="006E77F2">
        <w:t>)</w:t>
      </w:r>
      <w:r w:rsidR="008D28E5" w:rsidRPr="006E77F2">
        <w:t xml:space="preserve"> uzskata savu </w:t>
      </w:r>
      <w:r w:rsidR="006B7CB9" w:rsidRPr="006E77F2">
        <w:t>promocijas darba vadītāja</w:t>
      </w:r>
      <w:r w:rsidR="008D28E5" w:rsidRPr="006E77F2">
        <w:t xml:space="preserve"> </w:t>
      </w:r>
      <w:r w:rsidR="006B7CB9" w:rsidRPr="006E77F2">
        <w:t>un</w:t>
      </w:r>
      <w:r w:rsidR="008D28E5" w:rsidRPr="006E77F2">
        <w:t xml:space="preserve"> kolēģu vērtēšanu par neētisku, jo pie neliela studentu skaita</w:t>
      </w:r>
      <w:r w:rsidR="00391207" w:rsidRPr="006E77F2">
        <w:t xml:space="preserve"> konkrētā studiju gadā aptauja </w:t>
      </w:r>
      <w:r w:rsidR="008D28E5" w:rsidRPr="006E77F2">
        <w:t>faktis</w:t>
      </w:r>
      <w:r w:rsidR="0075311A" w:rsidRPr="006E77F2">
        <w:t>ki vairs nav anonīma. Doktorantūrā studējošie</w:t>
      </w:r>
      <w:r w:rsidR="008D28E5" w:rsidRPr="006E77F2">
        <w:t xml:space="preserve"> uzskata, ka problēmu izdiskutēšana atsevišķā sem</w:t>
      </w:r>
      <w:r w:rsidR="006B7CB9" w:rsidRPr="006E77F2">
        <w:t>inārā ir daudz lietderīgāka par</w:t>
      </w:r>
      <w:r w:rsidR="008D28E5" w:rsidRPr="006E77F2">
        <w:t xml:space="preserve"> formālas aptaujas anketas aizpildīšanu. Faktiski tās parādīja, ka šāda darbības izpētes un uzlabošanas forma doktorantūras studijās pie neliela studentu skaita ir neefektīva.</w:t>
      </w:r>
      <w:r w:rsidR="003F5601" w:rsidRPr="006E77F2">
        <w:t xml:space="preserve"> </w:t>
      </w:r>
      <w:r w:rsidR="00A204BD" w:rsidRPr="006E77F2">
        <w:rPr>
          <w:bCs/>
        </w:rPr>
        <w:t xml:space="preserve">AMSP “Fizika” studējošā aizpildītās aptaujas analīze, kas apliecina, ka jaunizveidotās programmas realizācija rit sekmīgi, plašāku analīzi skatīt </w:t>
      </w:r>
      <w:r w:rsidR="00A204BD" w:rsidRPr="006E77F2">
        <w:t xml:space="preserve">pielikumā </w:t>
      </w:r>
      <w:r w:rsidR="00A204BD" w:rsidRPr="006E77F2">
        <w:rPr>
          <w:i/>
        </w:rPr>
        <w:t xml:space="preserve">2.2.4.studejoso_aptaujas_analize_AMSP_Fizika </w:t>
      </w:r>
      <w:r w:rsidR="00A204BD" w:rsidRPr="006E77F2">
        <w:t xml:space="preserve">(atzīmēsim, ka programmā ir tikai viens studējošais no DU puses, tāpēc tā ir subjektīva analīze). </w:t>
      </w:r>
    </w:p>
    <w:p w14:paraId="6FE28E48" w14:textId="77777777" w:rsidR="00480BEA" w:rsidRPr="006E77F2" w:rsidRDefault="00480BEA" w:rsidP="00055699">
      <w:pPr>
        <w:jc w:val="both"/>
        <w:rPr>
          <w:rFonts w:ascii="Times New Roman" w:hAnsi="Times New Roman" w:cs="Times New Roman"/>
          <w:sz w:val="24"/>
          <w:szCs w:val="24"/>
        </w:rPr>
      </w:pPr>
    </w:p>
    <w:p w14:paraId="731B0170" w14:textId="27E0A339" w:rsidR="00055699" w:rsidRPr="006E77F2" w:rsidRDefault="00055699" w:rsidP="00055699">
      <w:pPr>
        <w:jc w:val="both"/>
        <w:rPr>
          <w:rFonts w:ascii="Times New Roman" w:hAnsi="Times New Roman" w:cs="Times New Roman"/>
          <w:b/>
          <w:bCs/>
          <w:sz w:val="24"/>
          <w:szCs w:val="24"/>
        </w:rPr>
      </w:pPr>
      <w:r w:rsidRPr="006E77F2">
        <w:rPr>
          <w:rFonts w:ascii="Times New Roman" w:hAnsi="Times New Roman" w:cs="Times New Roman"/>
          <w:b/>
          <w:bCs/>
          <w:sz w:val="24"/>
          <w:szCs w:val="24"/>
        </w:rPr>
        <w:t>2.2.5. Norādīt tīmekļa vietnes (piemēram, mājaslapa), kurās tiek publicēta informācija par studiju virzienu un atbilstošajām studiju programmām (visās valodās, kādās studiju programmas tiek īstenotas), norādīt atbildīgos par tīmekļvietnē pieejamās informācijas atbilstību oficiālajos reģistros (VIIS un E-platforma) pieejamajai informācijai.</w:t>
      </w:r>
    </w:p>
    <w:p w14:paraId="6E130E0F" w14:textId="77777777" w:rsidR="00055699" w:rsidRPr="006E77F2" w:rsidRDefault="00055699" w:rsidP="00055699">
      <w:pPr>
        <w:jc w:val="both"/>
        <w:rPr>
          <w:rFonts w:ascii="Times New Roman" w:hAnsi="Times New Roman" w:cs="Times New Roman"/>
          <w:b/>
          <w:iCs/>
        </w:rPr>
      </w:pPr>
    </w:p>
    <w:p w14:paraId="6C0F56B3" w14:textId="54E48CD3"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Visa nepieciešamā informācija par studijām, fakultāti, studiju virzienu un studiju programmām latviešu un angļu valodā ir publicēta un aktualizēta DU mājaslapā un ir pieejama studentiem. DU mājaslapas sadaļā “Studijas”</w:t>
      </w:r>
      <w:r w:rsidR="00102AE8" w:rsidRPr="006E77F2">
        <w:rPr>
          <w:rStyle w:val="FootnoteReference"/>
          <w:rFonts w:ascii="Times New Roman" w:hAnsi="Times New Roman"/>
          <w:sz w:val="24"/>
          <w:szCs w:val="24"/>
        </w:rPr>
        <w:footnoteReference w:id="23"/>
      </w:r>
      <w:r w:rsidR="00102AE8" w:rsidRPr="006E77F2">
        <w:rPr>
          <w:rFonts w:ascii="Times New Roman" w:hAnsi="Times New Roman" w:cs="Times New Roman"/>
          <w:sz w:val="24"/>
          <w:szCs w:val="24"/>
        </w:rPr>
        <w:t xml:space="preserve"> </w:t>
      </w:r>
      <w:r w:rsidRPr="006E77F2">
        <w:rPr>
          <w:rFonts w:ascii="Times New Roman" w:hAnsi="Times New Roman" w:cs="Times New Roman"/>
          <w:sz w:val="24"/>
          <w:szCs w:val="24"/>
        </w:rPr>
        <w:t>ir publicēta informācija par DU fakultātēm, realizētajām studiju programmām, studiju kursu klausīšanās iespējām, kā arī DU mūžizglītības centra piedāvā</w:t>
      </w:r>
      <w:r w:rsidR="00FC1A59" w:rsidRPr="006E77F2">
        <w:rPr>
          <w:rFonts w:ascii="Times New Roman" w:hAnsi="Times New Roman" w:cs="Times New Roman"/>
          <w:sz w:val="24"/>
          <w:szCs w:val="24"/>
        </w:rPr>
        <w:t>tajām tālākizglītības iespējām.</w:t>
      </w:r>
      <w:r w:rsidRPr="006E77F2">
        <w:rPr>
          <w:rFonts w:ascii="Times New Roman" w:hAnsi="Times New Roman" w:cs="Times New Roman"/>
          <w:sz w:val="24"/>
          <w:szCs w:val="24"/>
        </w:rPr>
        <w:t xml:space="preserve"> DU mājaslapas sadaļā “Studiju programmas”</w:t>
      </w:r>
      <w:r w:rsidR="00D422FA" w:rsidRPr="006E77F2">
        <w:rPr>
          <w:rStyle w:val="FootnoteReference"/>
          <w:rFonts w:ascii="Times New Roman" w:hAnsi="Times New Roman"/>
          <w:sz w:val="24"/>
          <w:szCs w:val="24"/>
        </w:rPr>
        <w:footnoteReference w:id="24"/>
      </w:r>
      <w:r w:rsidRPr="006E77F2">
        <w:rPr>
          <w:rFonts w:ascii="Times New Roman" w:hAnsi="Times New Roman" w:cs="Times New Roman"/>
          <w:sz w:val="24"/>
          <w:szCs w:val="24"/>
        </w:rPr>
        <w:t xml:space="preserve"> ir pieejama informācija par visām DU realizētajām studiju programmām t.sk.</w:t>
      </w:r>
      <w:r w:rsidR="00B42D6F" w:rsidRPr="006E77F2">
        <w:rPr>
          <w:rFonts w:ascii="Times New Roman" w:hAnsi="Times New Roman" w:cs="Times New Roman"/>
          <w:sz w:val="24"/>
          <w:szCs w:val="24"/>
        </w:rPr>
        <w:t xml:space="preserve"> </w:t>
      </w:r>
      <w:r w:rsidR="00FD19FE" w:rsidRPr="006E77F2">
        <w:rPr>
          <w:rFonts w:ascii="Times New Roman" w:hAnsi="Times New Roman" w:cs="Times New Roman"/>
          <w:sz w:val="24"/>
          <w:szCs w:val="24"/>
        </w:rPr>
        <w:t>AMSP “Fizika”</w:t>
      </w:r>
      <w:r w:rsidR="008D48D6" w:rsidRPr="006E77F2">
        <w:rPr>
          <w:rFonts w:ascii="Times New Roman" w:hAnsi="Times New Roman" w:cs="Times New Roman"/>
          <w:sz w:val="24"/>
          <w:szCs w:val="24"/>
        </w:rPr>
        <w:t xml:space="preserve"> </w:t>
      </w:r>
      <w:r w:rsidR="008D48D6" w:rsidRPr="006E77F2">
        <w:rPr>
          <w:rFonts w:ascii="Times New Roman" w:hAnsi="Times New Roman" w:cs="Times New Roman"/>
          <w:sz w:val="24"/>
          <w:szCs w:val="24"/>
        </w:rPr>
        <w:lastRenderedPageBreak/>
        <w:t>(tehnoloģiju fizika)</w:t>
      </w:r>
      <w:r w:rsidR="00FD19FE" w:rsidRPr="006E77F2">
        <w:rPr>
          <w:rStyle w:val="FootnoteReference"/>
          <w:rFonts w:ascii="Times New Roman" w:hAnsi="Times New Roman"/>
          <w:sz w:val="24"/>
          <w:szCs w:val="24"/>
        </w:rPr>
        <w:footnoteReference w:id="25"/>
      </w:r>
      <w:r w:rsidR="008D48D6" w:rsidRPr="006E77F2">
        <w:rPr>
          <w:rFonts w:ascii="Times New Roman" w:hAnsi="Times New Roman" w:cs="Times New Roman"/>
          <w:sz w:val="24"/>
          <w:szCs w:val="24"/>
        </w:rPr>
        <w:t>,</w:t>
      </w:r>
      <w:r w:rsidR="00FD19FE" w:rsidRPr="006E77F2">
        <w:rPr>
          <w:rFonts w:ascii="Times New Roman" w:hAnsi="Times New Roman" w:cs="Times New Roman"/>
          <w:sz w:val="24"/>
          <w:szCs w:val="24"/>
        </w:rPr>
        <w:t xml:space="preserve"> </w:t>
      </w:r>
      <w:r w:rsidR="00F075E7" w:rsidRPr="006E77F2">
        <w:rPr>
          <w:rFonts w:ascii="Times New Roman" w:hAnsi="Times New Roman" w:cs="Times New Roman"/>
          <w:sz w:val="24"/>
          <w:szCs w:val="24"/>
        </w:rPr>
        <w:t>DSP</w:t>
      </w:r>
      <w:r w:rsidRPr="006E77F2">
        <w:rPr>
          <w:rFonts w:ascii="Times New Roman" w:hAnsi="Times New Roman" w:cs="Times New Roman"/>
          <w:sz w:val="24"/>
          <w:szCs w:val="24"/>
        </w:rPr>
        <w:t xml:space="preserve"> “</w:t>
      </w:r>
      <w:r w:rsidR="00900650" w:rsidRPr="006E77F2">
        <w:rPr>
          <w:rFonts w:ascii="Times New Roman" w:hAnsi="Times New Roman" w:cs="Times New Roman"/>
          <w:sz w:val="24"/>
          <w:szCs w:val="24"/>
        </w:rPr>
        <w:t>Matemātika</w:t>
      </w:r>
      <w:r w:rsidRPr="006E77F2">
        <w:rPr>
          <w:rFonts w:ascii="Times New Roman" w:hAnsi="Times New Roman" w:cs="Times New Roman"/>
          <w:sz w:val="24"/>
          <w:szCs w:val="24"/>
        </w:rPr>
        <w:t>”</w:t>
      </w:r>
      <w:r w:rsidR="00D039EE" w:rsidRPr="006E77F2">
        <w:rPr>
          <w:rStyle w:val="FootnoteReference"/>
          <w:rFonts w:ascii="Times New Roman" w:hAnsi="Times New Roman"/>
          <w:sz w:val="24"/>
          <w:szCs w:val="24"/>
        </w:rPr>
        <w:footnoteReference w:id="26"/>
      </w:r>
      <w:r w:rsidR="00D039EE" w:rsidRPr="006E77F2">
        <w:rPr>
          <w:rFonts w:ascii="Times New Roman" w:hAnsi="Times New Roman" w:cs="Times New Roman"/>
          <w:sz w:val="24"/>
          <w:szCs w:val="24"/>
        </w:rPr>
        <w:t xml:space="preserve"> </w:t>
      </w:r>
      <w:r w:rsidRPr="006E77F2">
        <w:rPr>
          <w:rFonts w:ascii="Times New Roman" w:hAnsi="Times New Roman" w:cs="Times New Roman"/>
          <w:sz w:val="24"/>
          <w:szCs w:val="24"/>
        </w:rPr>
        <w:t>un DSP “</w:t>
      </w:r>
      <w:r w:rsidR="00900650" w:rsidRPr="006E77F2">
        <w:rPr>
          <w:rFonts w:ascii="Times New Roman" w:hAnsi="Times New Roman" w:cs="Times New Roman"/>
          <w:sz w:val="24"/>
          <w:szCs w:val="24"/>
        </w:rPr>
        <w:t>Cietvielu fizika</w:t>
      </w:r>
      <w:r w:rsidRPr="006E77F2">
        <w:rPr>
          <w:rFonts w:ascii="Times New Roman" w:hAnsi="Times New Roman" w:cs="Times New Roman"/>
          <w:sz w:val="24"/>
          <w:szCs w:val="24"/>
        </w:rPr>
        <w:t>”</w:t>
      </w:r>
      <w:r w:rsidR="00E31800" w:rsidRPr="006E77F2">
        <w:rPr>
          <w:rStyle w:val="FootnoteReference"/>
          <w:rFonts w:ascii="Times New Roman" w:hAnsi="Times New Roman"/>
          <w:sz w:val="24"/>
          <w:szCs w:val="24"/>
        </w:rPr>
        <w:footnoteReference w:id="27"/>
      </w:r>
      <w:r w:rsidRPr="006E77F2">
        <w:rPr>
          <w:rFonts w:ascii="Times New Roman" w:hAnsi="Times New Roman" w:cs="Times New Roman"/>
          <w:sz w:val="24"/>
          <w:szCs w:val="24"/>
        </w:rPr>
        <w:t>. Mājaslapā pie katras studiju programmas ir pieejama informācija par uzņemšanas prasībām, apgūstamiem studiju kursiem (t.sk. studiju kursu aprakstiem latviešu un angļu valodā), iespējām pēc studiju programmu absolvēšanas, kā arī norādīta konkrētās studiju programmas direktora kontaktinformācija.</w:t>
      </w:r>
    </w:p>
    <w:p w14:paraId="237DF79B" w14:textId="77777777" w:rsidR="00055699" w:rsidRPr="006E77F2" w:rsidRDefault="00055699" w:rsidP="00055699">
      <w:pPr>
        <w:jc w:val="both"/>
        <w:rPr>
          <w:rFonts w:ascii="Times New Roman" w:hAnsi="Times New Roman" w:cs="Times New Roman"/>
          <w:sz w:val="24"/>
          <w:szCs w:val="24"/>
        </w:rPr>
      </w:pPr>
    </w:p>
    <w:p w14:paraId="3290C269"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Starptautisko un sabiedrisko attiecību daļa ir atbildīga par DU mājaslapā pieejamās informācijas par DU studiju virzieniem atbilstību oficiālajos reģistros pieejamai informācijai. Savukārt, par regulāru un savlaicīgu informācijas sniegšanu par studējošajiem VIIS atbild Studiju daļa.</w:t>
      </w:r>
    </w:p>
    <w:p w14:paraId="767F0C75" w14:textId="77777777" w:rsidR="00055699" w:rsidRPr="006E77F2" w:rsidRDefault="00055699" w:rsidP="00055699">
      <w:pPr>
        <w:jc w:val="both"/>
        <w:rPr>
          <w:rFonts w:ascii="Times New Roman" w:hAnsi="Times New Roman" w:cs="Times New Roman"/>
          <w:b/>
          <w:i/>
          <w:sz w:val="24"/>
          <w:szCs w:val="24"/>
        </w:rPr>
      </w:pPr>
    </w:p>
    <w:p w14:paraId="030DEE4D" w14:textId="77777777"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sz w:val="24"/>
          <w:szCs w:val="24"/>
        </w:rPr>
        <w:t>2.3. Studiju virziena resursi un nodrošinājums</w:t>
      </w:r>
    </w:p>
    <w:p w14:paraId="487BB4F2" w14:textId="77777777" w:rsidR="00055699" w:rsidRPr="006E77F2" w:rsidRDefault="00055699" w:rsidP="00055699">
      <w:pPr>
        <w:jc w:val="both"/>
        <w:rPr>
          <w:rFonts w:ascii="Times New Roman" w:hAnsi="Times New Roman" w:cs="Times New Roman"/>
          <w:b/>
          <w:i/>
          <w:sz w:val="24"/>
          <w:szCs w:val="24"/>
        </w:rPr>
      </w:pPr>
    </w:p>
    <w:p w14:paraId="4CD991DD" w14:textId="77777777" w:rsidR="00055699" w:rsidRPr="006E77F2" w:rsidRDefault="00055699" w:rsidP="0005569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2.3.1. Sniegt informāciju par augstskolas/ koledžas sistēmu studiju virziena un atbilstošo studiju programmu īstenošanai nepieciešamā finanšu nodrošinājuma noteikšanai un pārdalei. Norādīt datus par pieejamo finansējumu pētniecībai un/ vai mākslinieciskajai jaunradei, tā avotiem un to izmantošanu studiju virziena un tam atbilstošo studiju programmu attīstībai. </w:t>
      </w:r>
    </w:p>
    <w:p w14:paraId="51BDB5FB" w14:textId="77777777" w:rsidR="00055699" w:rsidRPr="006E77F2" w:rsidRDefault="00055699" w:rsidP="00055699">
      <w:pPr>
        <w:jc w:val="both"/>
        <w:rPr>
          <w:rFonts w:ascii="Times New Roman" w:hAnsi="Times New Roman" w:cs="Times New Roman"/>
          <w:b/>
          <w:bCs/>
          <w:sz w:val="24"/>
          <w:szCs w:val="24"/>
        </w:rPr>
      </w:pPr>
    </w:p>
    <w:p w14:paraId="75FB5132" w14:textId="5BF343A2"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Studiju virziena “</w:t>
      </w:r>
      <w:r w:rsidR="00900650" w:rsidRPr="006E77F2">
        <w:rPr>
          <w:rFonts w:ascii="Times New Roman" w:hAnsi="Times New Roman" w:cs="Times New Roman"/>
          <w:sz w:val="24"/>
          <w:szCs w:val="24"/>
        </w:rPr>
        <w:t>Fizika, materiālzinātne, matemātika un statistika</w:t>
      </w:r>
      <w:r w:rsidRPr="006E77F2">
        <w:rPr>
          <w:rFonts w:ascii="Times New Roman" w:hAnsi="Times New Roman" w:cs="Times New Roman"/>
          <w:sz w:val="24"/>
          <w:szCs w:val="24"/>
        </w:rPr>
        <w:t xml:space="preserve">” finansējuma avots ir valsts budžeta finansējums studijām (dotācija) un studiju maksa. 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nodrošinājumam. </w:t>
      </w:r>
    </w:p>
    <w:p w14:paraId="4566E466" w14:textId="77777777" w:rsidR="00055699" w:rsidRPr="006E77F2" w:rsidRDefault="00055699" w:rsidP="00055699">
      <w:pPr>
        <w:jc w:val="both"/>
        <w:rPr>
          <w:rFonts w:ascii="Times New Roman" w:hAnsi="Times New Roman" w:cs="Times New Roman"/>
          <w:sz w:val="24"/>
          <w:szCs w:val="24"/>
        </w:rPr>
      </w:pPr>
    </w:p>
    <w:p w14:paraId="295EF55D" w14:textId="18D3FACD" w:rsidR="00055699" w:rsidRPr="006E77F2" w:rsidRDefault="00055699" w:rsidP="00B13832">
      <w:pPr>
        <w:jc w:val="both"/>
        <w:rPr>
          <w:rFonts w:ascii="Times New Roman" w:hAnsi="Times New Roman" w:cs="Times New Roman"/>
          <w:sz w:val="24"/>
          <w:szCs w:val="24"/>
        </w:rPr>
      </w:pPr>
      <w:r w:rsidRPr="006E77F2">
        <w:rPr>
          <w:rFonts w:ascii="Times New Roman" w:hAnsi="Times New Roman" w:cs="Times New Roman"/>
          <w:sz w:val="24"/>
          <w:szCs w:val="24"/>
        </w:rPr>
        <w:t>Studiju virzienā “</w:t>
      </w:r>
      <w:r w:rsidR="00900650" w:rsidRPr="006E77F2">
        <w:rPr>
          <w:rFonts w:ascii="Times New Roman" w:hAnsi="Times New Roman" w:cs="Times New Roman"/>
          <w:sz w:val="24"/>
          <w:szCs w:val="24"/>
        </w:rPr>
        <w:t>Fizika, materiālzinātne, matemātika un statistika</w:t>
      </w:r>
      <w:r w:rsidRPr="006E77F2">
        <w:rPr>
          <w:rFonts w:ascii="Times New Roman" w:hAnsi="Times New Roman" w:cs="Times New Roman"/>
          <w:sz w:val="24"/>
          <w:szCs w:val="24"/>
        </w:rPr>
        <w:t>” ietilpstošo studiju programmu finansējuma a</w:t>
      </w:r>
      <w:r w:rsidR="006A08A3" w:rsidRPr="006E77F2">
        <w:rPr>
          <w:rFonts w:ascii="Times New Roman" w:hAnsi="Times New Roman" w:cs="Times New Roman"/>
          <w:sz w:val="24"/>
          <w:szCs w:val="24"/>
        </w:rPr>
        <w:t>vots 2017.-2022. gada periodam bija valsts budžeta līdzekļi</w:t>
      </w:r>
      <w:r w:rsidR="00B13832" w:rsidRPr="006E77F2">
        <w:rPr>
          <w:rFonts w:ascii="Times New Roman" w:hAnsi="Times New Roman" w:cs="Times New Roman"/>
          <w:sz w:val="24"/>
          <w:szCs w:val="24"/>
        </w:rPr>
        <w:t xml:space="preserve">. </w:t>
      </w:r>
      <w:r w:rsidRPr="006E77F2">
        <w:rPr>
          <w:rFonts w:ascii="Times New Roman" w:hAnsi="Times New Roman" w:cs="Times New Roman"/>
          <w:sz w:val="24"/>
          <w:szCs w:val="24"/>
        </w:rPr>
        <w:t>DU Studiju virziena “</w:t>
      </w:r>
      <w:r w:rsidR="00900650" w:rsidRPr="006E77F2">
        <w:rPr>
          <w:rFonts w:ascii="Times New Roman" w:hAnsi="Times New Roman" w:cs="Times New Roman"/>
          <w:sz w:val="24"/>
          <w:szCs w:val="24"/>
        </w:rPr>
        <w:t>Fizika, materiālzinātne, matemātika un statistika</w:t>
      </w:r>
      <w:r w:rsidRPr="006E77F2">
        <w:rPr>
          <w:rFonts w:ascii="Times New Roman" w:hAnsi="Times New Roman" w:cs="Times New Roman"/>
          <w:sz w:val="24"/>
          <w:szCs w:val="24"/>
        </w:rPr>
        <w:t>” zinātnes attīstībai tiek piešķirti zinātnes bāzes attīstības līdzekļi no IZM. Zinātnes attīstībai paredzētos līdzekļus studiju virziens iegūst, pamatojoties uz docētāju zinātniskajiem sasniegumiem un rādītājiem par iepriekšējo gadu, ko izvērtē DU Zinātņu daļa. DU akadēmiskā personāla zinātniskā darba efektivitātes novērtēšana tiek veikta saskaņā ar “Daugavpils Universitātes akadēmiskā personāla zinātniskā darba efektivitātes vērtēšanas kārtību”</w:t>
      </w:r>
      <w:r w:rsidR="00FB2A60" w:rsidRPr="006E77F2">
        <w:rPr>
          <w:rFonts w:ascii="Times New Roman" w:hAnsi="Times New Roman" w:cs="Times New Roman"/>
          <w:sz w:val="24"/>
          <w:szCs w:val="24"/>
        </w:rPr>
        <w:t xml:space="preserve"> (pieejams no DU iekšējā tīkla).</w:t>
      </w:r>
      <w:r w:rsidRPr="006E77F2">
        <w:rPr>
          <w:rFonts w:ascii="Times New Roman" w:hAnsi="Times New Roman" w:cs="Times New Roman"/>
          <w:sz w:val="24"/>
          <w:szCs w:val="24"/>
        </w:rPr>
        <w:t xml:space="preserve"> </w:t>
      </w:r>
    </w:p>
    <w:p w14:paraId="3AF7AB88" w14:textId="77777777" w:rsidR="00055699" w:rsidRPr="006E77F2" w:rsidRDefault="00055699" w:rsidP="00055699">
      <w:pPr>
        <w:pStyle w:val="NormalWeb"/>
        <w:shd w:val="clear" w:color="auto" w:fill="FFFFFF"/>
        <w:spacing w:before="0" w:beforeAutospacing="0" w:after="0" w:afterAutospacing="0"/>
        <w:jc w:val="both"/>
      </w:pPr>
    </w:p>
    <w:p w14:paraId="4A7C4377" w14:textId="29C5C6BC" w:rsidR="00055699" w:rsidRPr="006E77F2" w:rsidRDefault="00055699" w:rsidP="00055699">
      <w:pPr>
        <w:pStyle w:val="NormalWeb"/>
        <w:shd w:val="clear" w:color="auto" w:fill="FFFFFF"/>
        <w:spacing w:before="0" w:beforeAutospacing="0" w:after="0" w:afterAutospacing="0"/>
        <w:jc w:val="both"/>
      </w:pPr>
      <w:r w:rsidRPr="006E77F2">
        <w:t>DU akadēmiskajam personālam (asistentiem, lektoriem, docentiem, asociētajiem profesoriem, profesoriem, zinātniskajiem asistentiem, pētniekiem, vadošajiem pētniekiem) DU budžetā esošā finansējuma ietvaros ir tiesības saņemt autoratlīdzības par zinātniskajām publikācijām, kas indeksētas Web of Science un/vai SCOPUS datu bāzēs, un zinātniskajām monogrāfijām. Apmaksa par zinātniskajām publikācijām tiek veikta saskaņā ar DU izstrādāto “Kārtību, kādā tiek apmaksātas Daugavpils Universitātes akadēmiskā personāla zinātniskās publikācijas un monogrāfijas”</w:t>
      </w:r>
      <w:r w:rsidR="00E41C62" w:rsidRPr="006E77F2">
        <w:t xml:space="preserve"> (pieejams no DU iekšējā tīkla).</w:t>
      </w:r>
    </w:p>
    <w:p w14:paraId="1C351BE0" w14:textId="77777777" w:rsidR="00055699" w:rsidRPr="006E77F2" w:rsidRDefault="00055699" w:rsidP="00055699">
      <w:pPr>
        <w:pStyle w:val="NormalWeb"/>
        <w:shd w:val="clear" w:color="auto" w:fill="FFFFFF"/>
        <w:spacing w:before="0" w:beforeAutospacing="0" w:after="0" w:afterAutospacing="0"/>
        <w:jc w:val="both"/>
      </w:pPr>
    </w:p>
    <w:p w14:paraId="3C7B2C94" w14:textId="77777777" w:rsidR="00055699" w:rsidRPr="006E77F2" w:rsidRDefault="00055699" w:rsidP="00055699">
      <w:pPr>
        <w:pStyle w:val="NormalWeb"/>
        <w:shd w:val="clear" w:color="auto" w:fill="FFFFFF"/>
        <w:spacing w:before="0" w:beforeAutospacing="0" w:after="0" w:afterAutospacing="0"/>
        <w:jc w:val="both"/>
      </w:pPr>
      <w:r w:rsidRPr="006E77F2">
        <w:lastRenderedPageBreak/>
        <w:t>DU akadēmiskajam personālam (asistentiem, lektoriem, docentiem, asociētajiem profesoriem, profesoriem, zinātniskajiem asistentiem, pētniekiem un vadošajiem pētniekiem) DU budžetā esošā finansējuma ietvaros ir tiesības saņemt atlīdzību par citējamību raksturojošo Hirša indeksu SCOPUS un / vai Web of Science (turpmāk tekstā - WoS) datu bāzēs. Atlīdzības apjoms tiek aprēķināts saskaņā ar “Kārtību, kādā Daugavpils Universitātē akadēmiskais personāls saņem atlīdzību par Hirša indeksu”.</w:t>
      </w:r>
    </w:p>
    <w:p w14:paraId="5C69F930" w14:textId="77777777" w:rsidR="00055699" w:rsidRPr="006E77F2" w:rsidRDefault="00055699" w:rsidP="00055699">
      <w:pPr>
        <w:pStyle w:val="NormalWeb"/>
        <w:shd w:val="clear" w:color="auto" w:fill="FFFFFF"/>
        <w:spacing w:before="0" w:beforeAutospacing="0" w:after="0" w:afterAutospacing="0"/>
        <w:jc w:val="both"/>
      </w:pPr>
    </w:p>
    <w:p w14:paraId="688994F4" w14:textId="5AF3543E" w:rsidR="00055699" w:rsidRPr="006E77F2" w:rsidRDefault="00055699" w:rsidP="00055699">
      <w:pPr>
        <w:pStyle w:val="NormalWeb"/>
        <w:shd w:val="clear" w:color="auto" w:fill="FFFFFF"/>
        <w:spacing w:before="0" w:beforeAutospacing="0" w:after="0" w:afterAutospacing="0"/>
        <w:jc w:val="both"/>
      </w:pPr>
      <w:r w:rsidRPr="006E77F2">
        <w:t>DU akadēmiskajam personālam ir iespēja piedalīties ikgadējā Daugavpils Universitātes pētniecības projektu konkursā un saņemt finansējumu zinātnisko pētījumu realizācijai</w:t>
      </w:r>
      <w:r w:rsidR="005B2A48" w:rsidRPr="006E77F2">
        <w:rPr>
          <w:rStyle w:val="FootnoteReference"/>
        </w:rPr>
        <w:footnoteReference w:id="28"/>
      </w:r>
      <w:r w:rsidRPr="006E77F2">
        <w:t>. Pētniecības projektu konkursa vispārīgie mērķi ir nodrošināt DU zinātniskās darbības attīstību un zinātnisko izcilību; veicināt DU akadēmiskā, zinātniskā personāla un studējošo pētniecisko izaugsmi; sekmēt zinātnisko rezultātu praktisko pielietojamību, sadarbību ar privāto sektoru un papildu ārējā finansējuma piesaisti; veidot inovatīvas starpdisciplināras pētnieciskās grupas aktuālu pētniecisko tēmu ieviešanai. Pieteikt konkursam individuālus vai pētniecisko grupu projektus ir tiesības DU uz darba līguma pamata strādājošiem akadēmiskā un zinātniskā personāla pārstāvjiem: profesoriem, asociētajiem profesoriem, docentiem, vadošajiem pētniekiem, pētniekiem, lektoriem, asistentiem, zinātniskajiem asistentiem, DU doktorantiem un doktora grāda pretendentiem. Projektu konkursa kopējo finansējuma apmēru konkrētajam gadam nosaka DU Budžeta komisija. Piešķirtais projektu konkursa fonds 2023. gadam bija 51000,00 EUR. Vienam pētnieciskajam projektam maksimāli pieļaujamais finansējuma apmērs ir 3000,00 EUR.</w:t>
      </w:r>
    </w:p>
    <w:p w14:paraId="012451C6" w14:textId="77777777" w:rsidR="00055699" w:rsidRPr="006E77F2" w:rsidRDefault="00055699" w:rsidP="00055699">
      <w:pPr>
        <w:pStyle w:val="NormalWeb"/>
        <w:shd w:val="clear" w:color="auto" w:fill="FFFFFF"/>
        <w:spacing w:before="0" w:beforeAutospacing="0" w:after="0" w:afterAutospacing="0"/>
        <w:jc w:val="both"/>
      </w:pPr>
    </w:p>
    <w:p w14:paraId="6961D971" w14:textId="7EB7F2BC" w:rsidR="00055699" w:rsidRPr="006E77F2" w:rsidRDefault="00055699" w:rsidP="00055699">
      <w:pPr>
        <w:pStyle w:val="NormalWeb"/>
        <w:shd w:val="clear" w:color="auto" w:fill="FFFFFF"/>
        <w:spacing w:before="0" w:beforeAutospacing="0" w:after="0" w:afterAutospacing="0"/>
        <w:jc w:val="both"/>
      </w:pPr>
      <w:r w:rsidRPr="006E77F2">
        <w:t>DU realizētajās studiju programmās studējošie var pieteikties studējošo pētniecības projektu konkursam</w:t>
      </w:r>
      <w:r w:rsidR="00187311" w:rsidRPr="006E77F2">
        <w:rPr>
          <w:rStyle w:val="FootnoteReference"/>
        </w:rPr>
        <w:footnoteReference w:id="29"/>
      </w:r>
      <w:r w:rsidRPr="006E77F2">
        <w:t>. Pētniecības projektu konkursa vispārīgie mērķi ir nodrošināt DU zinātniskās darbības attīstību un zinātnisko izcilību; veicināt DU studējošo pētniecisko izaugsmi; sekmēt zinātnisko rezultātu praktisko pielietojamību, sadarbību ar privāto sektoru un papildu ārējā finansējuma piesaisti; veidot inovatīvas starpdisciplināras pētnieciskās grupas aktuālu pētniecisko tēmu ieviešanai; iesaistīt DU bakalaura un maģistra programmās studējošos zinātniskajā darbībā; veicināt Web of Science un/vai SCOPUS datu bāzēs indeksētu publikāciju skaita pieaugumu DU. Tiesības pieteikt projektus studējošo pētniecības projektu konkursam ir sekmīgiem DU bakalaura un maģistra programmās studējošajiem, kuri attiecīgā līmeņa studiju programmu apgūst pirmo reizi. Ja studējošais pārtrauc studijas, sākot ar nākamo mēnesi tiek pārtraukta stipendijas izmaksa. Projekta realizācijas laikā ir paredzēts publicēt vismaz vienu publikāciju izdevumos, kas indeksēti Web of Science un/vai SCOPUS datu bāzēs. Projektu īstenošanai DU bakalaura un maģistra studiju programmās studējošais saņem stipendiju EUR 200,00 mēnesī 10 mēnešus gadā. Vienam pētnieciskajam projektam maksimāli pieļaujamo finansējuma apmēru un projektu konkursa kopējo finansējuma apmēru konkrētajam gadam nosaka DU Budžeta komisija. Projektu konkursa fonds 2023. gadā bija 24000,00 EUR, savukārt vienam pētnieciskajam projektam maksimāli pieļaujamais finansējuma apmērs bija 2000,00 EUR.</w:t>
      </w:r>
    </w:p>
    <w:p w14:paraId="69DFACF3" w14:textId="77777777" w:rsidR="00055699" w:rsidRPr="006E77F2" w:rsidRDefault="00055699" w:rsidP="00055699">
      <w:pPr>
        <w:jc w:val="both"/>
        <w:rPr>
          <w:rFonts w:ascii="Times New Roman" w:hAnsi="Times New Roman" w:cs="Times New Roman"/>
          <w:sz w:val="24"/>
          <w:szCs w:val="24"/>
        </w:rPr>
      </w:pPr>
    </w:p>
    <w:p w14:paraId="44FAD6F8"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Finansējums mācību materiāli tehniskās bāzes uzlabošanai (auditoriju un laboratoriju papildus labiekārtošanai, mācību literatūras un modernas pētnieciskās aparatūras iepirkšanai, uzskates līdzekļu un programmatūras iegādei, u.c. pasākumiem) galvenokārt tiek nodrošināts no dažādiem projektiem (piemēram, ERAF, ESF).</w:t>
      </w:r>
    </w:p>
    <w:p w14:paraId="6615C920" w14:textId="77777777" w:rsidR="00055699" w:rsidRPr="006E77F2" w:rsidRDefault="00055699" w:rsidP="00055699">
      <w:pPr>
        <w:jc w:val="both"/>
        <w:rPr>
          <w:rFonts w:ascii="Times New Roman" w:hAnsi="Times New Roman" w:cs="Times New Roman"/>
          <w:sz w:val="24"/>
          <w:szCs w:val="24"/>
        </w:rPr>
      </w:pPr>
    </w:p>
    <w:p w14:paraId="6CD1B314" w14:textId="77777777" w:rsidR="00055699" w:rsidRPr="006E77F2" w:rsidRDefault="00055699" w:rsidP="00055699">
      <w:pPr>
        <w:jc w:val="both"/>
        <w:rPr>
          <w:rFonts w:ascii="Times New Roman" w:hAnsi="Times New Roman" w:cs="Times New Roman"/>
          <w:b/>
          <w:bCs/>
          <w:sz w:val="24"/>
          <w:szCs w:val="24"/>
        </w:rPr>
      </w:pPr>
      <w:r w:rsidRPr="006E77F2">
        <w:rPr>
          <w:rFonts w:ascii="Times New Roman" w:hAnsi="Times New Roman" w:cs="Times New Roman"/>
          <w:b/>
          <w:bCs/>
          <w:sz w:val="24"/>
          <w:szCs w:val="24"/>
        </w:rPr>
        <w:lastRenderedPageBreak/>
        <w:t xml:space="preserve">2.3.2. Sniegt informāciju par studiju virziena un tam atbilstošo studiju programmu īstenošanai nepieciešamo infrastruktūras un materiāltehnisko nodrošinājumu, norādīt, vai nepieciešamais nodrošinājums ir augstskolas/ koledžas rīcībā, tā pieejamību studējošajiem un mācībspēkiem. </w:t>
      </w:r>
    </w:p>
    <w:p w14:paraId="52D26F1D" w14:textId="3F7B2E2D" w:rsidR="00055699" w:rsidRPr="006E77F2" w:rsidRDefault="00055699" w:rsidP="00055699">
      <w:pPr>
        <w:jc w:val="both"/>
        <w:rPr>
          <w:rFonts w:ascii="Times New Roman" w:hAnsi="Times New Roman" w:cs="Times New Roman"/>
          <w:sz w:val="24"/>
          <w:szCs w:val="24"/>
        </w:rPr>
      </w:pPr>
    </w:p>
    <w:p w14:paraId="6DFD842C" w14:textId="524AA1CD"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DU ir mērķtiecīgi investējusi studiju un pētnieciskās infrastruktūras modernizēšanā, kā rezultātā studējošajiem ir pieejamas mūsdienīgas mācību un zinātniskās laboratatorijas, kas aprīkotas ar studiju un pētniecības procesa nodrošināšanai nepieciešamo </w:t>
      </w:r>
      <w:r w:rsidR="004E4C7C" w:rsidRPr="006E77F2">
        <w:rPr>
          <w:rFonts w:ascii="Times New Roman" w:hAnsi="Times New Roman" w:cs="Times New Roman"/>
          <w:sz w:val="24"/>
          <w:szCs w:val="24"/>
        </w:rPr>
        <w:t>aprīkojumu. DU īstenoto</w:t>
      </w:r>
      <w:r w:rsidRPr="006E77F2">
        <w:rPr>
          <w:rFonts w:ascii="Times New Roman" w:hAnsi="Times New Roman" w:cs="Times New Roman"/>
          <w:sz w:val="24"/>
          <w:szCs w:val="24"/>
        </w:rPr>
        <w:t xml:space="preserve"> infrastr</w:t>
      </w:r>
      <w:r w:rsidR="004E4C7C" w:rsidRPr="006E77F2">
        <w:rPr>
          <w:rFonts w:ascii="Times New Roman" w:hAnsi="Times New Roman" w:cs="Times New Roman"/>
          <w:sz w:val="24"/>
          <w:szCs w:val="24"/>
        </w:rPr>
        <w:t>uktūras modernizācijas projektu</w:t>
      </w:r>
      <w:r w:rsidRPr="006E77F2">
        <w:rPr>
          <w:rFonts w:ascii="Times New Roman" w:hAnsi="Times New Roman" w:cs="Times New Roman"/>
          <w:sz w:val="24"/>
          <w:szCs w:val="24"/>
        </w:rPr>
        <w:t xml:space="preserve"> ietvaros uzlabotas studiju un pētniecības iespējas studiju virziena “</w:t>
      </w:r>
      <w:r w:rsidR="004E4C7C" w:rsidRPr="006E77F2">
        <w:rPr>
          <w:rFonts w:ascii="Times New Roman" w:hAnsi="Times New Roman" w:cs="Times New Roman"/>
          <w:sz w:val="24"/>
          <w:szCs w:val="24"/>
        </w:rPr>
        <w:t>Fizika, materiālzinātne, matemātika un statistika</w:t>
      </w:r>
      <w:r w:rsidRPr="006E77F2">
        <w:rPr>
          <w:rFonts w:ascii="Times New Roman" w:hAnsi="Times New Roman" w:cs="Times New Roman"/>
          <w:sz w:val="24"/>
          <w:szCs w:val="24"/>
        </w:rPr>
        <w:t>” studējošajiem</w:t>
      </w:r>
      <w:r w:rsidR="004E6C6E" w:rsidRPr="006E77F2">
        <w:rPr>
          <w:rFonts w:ascii="Times New Roman" w:hAnsi="Times New Roman" w:cs="Times New Roman"/>
          <w:sz w:val="24"/>
          <w:szCs w:val="24"/>
        </w:rPr>
        <w:t>. Piemēram,</w:t>
      </w:r>
    </w:p>
    <w:p w14:paraId="5B938726" w14:textId="77777777" w:rsidR="00055699" w:rsidRPr="006E77F2" w:rsidRDefault="00055699" w:rsidP="00882AC2">
      <w:pPr>
        <w:pStyle w:val="ListParagraph"/>
        <w:numPr>
          <w:ilvl w:val="0"/>
          <w:numId w:val="15"/>
        </w:numPr>
        <w:jc w:val="both"/>
        <w:rPr>
          <w:rFonts w:ascii="Times New Roman" w:hAnsi="Times New Roman" w:cs="Times New Roman"/>
          <w:sz w:val="24"/>
          <w:szCs w:val="24"/>
        </w:rPr>
      </w:pPr>
      <w:r w:rsidRPr="006E77F2">
        <w:rPr>
          <w:rFonts w:ascii="Times New Roman" w:hAnsi="Times New Roman" w:cs="Times New Roman"/>
          <w:sz w:val="24"/>
          <w:szCs w:val="24"/>
        </w:rPr>
        <w:t>ERAF projekts „Pētniecības infrastruktūras attīstīšana viedās specializācijas jomās un institucionālās kapacitātes stiprināšana Daugavpils Universitātē” (vienošanās Nr. 1.1.1.4/17/I/008”, projekta realizācijas laiks: 2017. - 2020., DU kopējās izmaksas: 3 069 684,21 EUR). Projekta ietvaros attīstīta infrastruktūra, iegādājoties jaunu aprīkojumu starptautiski novērtētajās pētniecības programmās definētajās prioritārās attīstības jomās: matemātika, fizika, nanomateriāli, materiālu inženierzinātnes, bioloģija.</w:t>
      </w:r>
    </w:p>
    <w:p w14:paraId="45B492F9" w14:textId="720834C8" w:rsidR="00055699" w:rsidRPr="006E77F2" w:rsidRDefault="00055699" w:rsidP="00882AC2">
      <w:pPr>
        <w:pStyle w:val="ListParagraph"/>
        <w:numPr>
          <w:ilvl w:val="0"/>
          <w:numId w:val="15"/>
        </w:numPr>
        <w:jc w:val="both"/>
        <w:rPr>
          <w:rFonts w:ascii="Times New Roman" w:hAnsi="Times New Roman" w:cs="Times New Roman"/>
          <w:sz w:val="24"/>
          <w:szCs w:val="24"/>
        </w:rPr>
      </w:pPr>
      <w:r w:rsidRPr="006E77F2">
        <w:rPr>
          <w:rFonts w:ascii="Times New Roman" w:hAnsi="Times New Roman" w:cs="Times New Roman"/>
          <w:sz w:val="24"/>
          <w:szCs w:val="24"/>
        </w:rPr>
        <w:t xml:space="preserve">ERAF projekts „Daugavpils Universitātes studiju programmu kvalitātes uzlabošana un vides pieejamības nodrošināšana” (vienošanās Nr. 2010/0115/3DP/3.1.2.1.1/09/IPIA/VIAA/021, projekta realizācijas laiks: 2010. - 2015., DU kopējās izmaksas: 16 715 991 EUR). Projekta ietvaros veikta mācību korpusa auditoriju Parādes ielā 1 renovācija un pielāgošana cilvēkiem ar funkcionāliem traucējumiem, energoefektivitātes paaugstināšana, kā arī iekārtu, instrumentu, aprīkojuma un informācijas tehnoloģiju modernizēšana. Esošajam korpusam piebūvēta DU Dzīvības zinātņu un tehnoloģiju korpusa ēka ar mācību un zinātnisko laboratoriju telpām, kas projekta ietvaros aprīkotas ar mūsdienīgu aprīkojumu. Visās projekta ietvaros modernizētajās telpās nodrošināta piekļuve cilvēkiem ar dažādiem funkcionāliem traucējumiem. </w:t>
      </w:r>
    </w:p>
    <w:p w14:paraId="3B772FF3" w14:textId="77777777" w:rsidR="00055699" w:rsidRPr="006E77F2" w:rsidRDefault="00055699" w:rsidP="00055699">
      <w:pPr>
        <w:jc w:val="both"/>
        <w:rPr>
          <w:rFonts w:ascii="Times New Roman" w:hAnsi="Times New Roman" w:cs="Times New Roman"/>
          <w:sz w:val="24"/>
          <w:szCs w:val="24"/>
        </w:rPr>
      </w:pPr>
    </w:p>
    <w:p w14:paraId="2DBD5AB6" w14:textId="142E1862"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DU studējošajiem ir nodrošināta ne tikai atbilstoša studiju vide, bet arī pieejama atbilstoša sadzīves infrastruktūra – renovētas kopmītnes, sporta komplekss ar baseinu u.c. Studiju un pētnieciskais process pietiekamā daudzumā ir nodrošināts ar nepieciešamo kserokopēšanas tehniku, vizuālās prezentācijas tehniku, videofilmēšanas un videoreproducēšanas aparatūru, modernu fototehniku un audiotehniku. Studējošajiem un docētājiem </w:t>
      </w:r>
      <w:r w:rsidR="003D16D2" w:rsidRPr="006E77F2">
        <w:rPr>
          <w:rFonts w:ascii="Times New Roman" w:hAnsi="Times New Roman" w:cs="Times New Roman"/>
          <w:sz w:val="24"/>
          <w:szCs w:val="24"/>
        </w:rPr>
        <w:t xml:space="preserve">DU telpās </w:t>
      </w:r>
      <w:r w:rsidRPr="006E77F2">
        <w:rPr>
          <w:rFonts w:ascii="Times New Roman" w:hAnsi="Times New Roman" w:cs="Times New Roman"/>
          <w:sz w:val="24"/>
          <w:szCs w:val="24"/>
        </w:rPr>
        <w:t>pastāvīgi ir pieejams Internets un lokālā DU tīkla Interneta pieslēgums, e-studiju vide Moodle, kā arī iespēja izmantot e-pastu un telekonferences, dažādu tiešsaistu platformu, pie</w:t>
      </w:r>
      <w:r w:rsidR="007D3D0E" w:rsidRPr="006E77F2">
        <w:rPr>
          <w:rFonts w:ascii="Times New Roman" w:hAnsi="Times New Roman" w:cs="Times New Roman"/>
          <w:sz w:val="24"/>
          <w:szCs w:val="24"/>
        </w:rPr>
        <w:t>m., ZOOM izmantošanas iespējas.</w:t>
      </w:r>
    </w:p>
    <w:p w14:paraId="55BF455F" w14:textId="4F14675B" w:rsidR="004E6C6E" w:rsidRPr="006E77F2" w:rsidRDefault="006E56AF" w:rsidP="006E56AF">
      <w:pPr>
        <w:jc w:val="both"/>
        <w:rPr>
          <w:rFonts w:ascii="Times New Roman" w:hAnsi="Times New Roman" w:cs="Times New Roman"/>
          <w:sz w:val="24"/>
          <w:szCs w:val="24"/>
        </w:rPr>
      </w:pPr>
      <w:r w:rsidRPr="006E77F2">
        <w:rPr>
          <w:rFonts w:ascii="Times New Roman" w:hAnsi="Times New Roman" w:cs="Times New Roman"/>
          <w:sz w:val="24"/>
          <w:szCs w:val="24"/>
        </w:rPr>
        <w:t xml:space="preserve">Studiju virzienā “Fizika, materiālzinātne, matemātika un statistika” ietilpstošo studiju programmu realizāciju palīdz nodrošināt vairākas DU struktūrvienības – Dzīvības zinātņu un tehnoloģiju institūts </w:t>
      </w:r>
      <w:r w:rsidR="005E0A6E" w:rsidRPr="006E77F2">
        <w:rPr>
          <w:rFonts w:ascii="Times New Roman" w:hAnsi="Times New Roman" w:cs="Times New Roman"/>
          <w:sz w:val="24"/>
          <w:szCs w:val="24"/>
        </w:rPr>
        <w:t xml:space="preserve">(DZTI) </w:t>
      </w:r>
      <w:r w:rsidRPr="006E77F2">
        <w:rPr>
          <w:rFonts w:ascii="Times New Roman" w:hAnsi="Times New Roman" w:cs="Times New Roman"/>
          <w:sz w:val="24"/>
          <w:szCs w:val="24"/>
        </w:rPr>
        <w:t>(Biotehnoloģiju departamentā, Ekoloģijas departamentā, Tehnoloģiju departamentā (t.sk. Inovatīvās Mikroskopijas centrā</w:t>
      </w:r>
      <w:r w:rsidR="00B13832" w:rsidRPr="006E77F2">
        <w:rPr>
          <w:rFonts w:ascii="Times New Roman" w:hAnsi="Times New Roman" w:cs="Times New Roman"/>
          <w:sz w:val="24"/>
          <w:szCs w:val="24"/>
        </w:rPr>
        <w:t xml:space="preserve"> un Matemātisko pētījumu centrā</w:t>
      </w:r>
      <w:r w:rsidRPr="006E77F2">
        <w:rPr>
          <w:rFonts w:ascii="Times New Roman" w:hAnsi="Times New Roman" w:cs="Times New Roman"/>
          <w:sz w:val="24"/>
          <w:szCs w:val="24"/>
        </w:rPr>
        <w:t xml:space="preserve">), Biosistemātikas departamentā un Lietišķās ķīmijas departamentā), </w:t>
      </w:r>
      <w:r w:rsidR="004E6C6E" w:rsidRPr="006E77F2">
        <w:rPr>
          <w:rFonts w:ascii="Times New Roman" w:hAnsi="Times New Roman" w:cs="Times New Roman"/>
          <w:sz w:val="24"/>
          <w:szCs w:val="24"/>
        </w:rPr>
        <w:t>DMF</w:t>
      </w:r>
      <w:r w:rsidRPr="006E77F2">
        <w:rPr>
          <w:rFonts w:ascii="Times New Roman" w:hAnsi="Times New Roman" w:cs="Times New Roman"/>
          <w:sz w:val="24"/>
          <w:szCs w:val="24"/>
        </w:rPr>
        <w:t xml:space="preserve">. </w:t>
      </w:r>
    </w:p>
    <w:p w14:paraId="7D93B784" w14:textId="5C731BD9" w:rsidR="006E56AF" w:rsidRPr="006E77F2" w:rsidRDefault="004E6C6E" w:rsidP="004E6C6E">
      <w:pPr>
        <w:jc w:val="both"/>
        <w:rPr>
          <w:rFonts w:ascii="Times New Roman" w:eastAsia="Times New Roman" w:hAnsi="Times New Roman" w:cs="Times New Roman"/>
          <w:sz w:val="24"/>
          <w:szCs w:val="24"/>
          <w:lang w:eastAsia="en-GB"/>
        </w:rPr>
      </w:pPr>
      <w:r w:rsidRPr="006E77F2">
        <w:rPr>
          <w:rFonts w:ascii="Times New Roman" w:hAnsi="Times New Roman" w:cs="Times New Roman"/>
          <w:sz w:val="24"/>
          <w:szCs w:val="24"/>
        </w:rPr>
        <w:t>Svarīgākais no pie</w:t>
      </w:r>
      <w:r w:rsidR="001845AA" w:rsidRPr="006E77F2">
        <w:rPr>
          <w:rFonts w:ascii="Times New Roman" w:hAnsi="Times New Roman" w:cs="Times New Roman"/>
          <w:sz w:val="24"/>
          <w:szCs w:val="24"/>
        </w:rPr>
        <w:t xml:space="preserve">ejamās infrastruktūras </w:t>
      </w:r>
      <w:r w:rsidR="006E56AF" w:rsidRPr="006E77F2">
        <w:rPr>
          <w:rFonts w:ascii="Times New Roman" w:hAnsi="Times New Roman" w:cs="Times New Roman"/>
          <w:sz w:val="24"/>
          <w:szCs w:val="24"/>
        </w:rPr>
        <w:t xml:space="preserve">un </w:t>
      </w:r>
      <w:r w:rsidRPr="006E77F2">
        <w:rPr>
          <w:rFonts w:ascii="Times New Roman" w:hAnsi="Times New Roman" w:cs="Times New Roman"/>
          <w:sz w:val="24"/>
          <w:szCs w:val="24"/>
        </w:rPr>
        <w:t>laboratoriju aprīkojuma dot</w:t>
      </w:r>
      <w:r w:rsidR="006E56AF" w:rsidRPr="006E77F2">
        <w:rPr>
          <w:rFonts w:ascii="Times New Roman" w:hAnsi="Times New Roman" w:cs="Times New Roman"/>
          <w:sz w:val="24"/>
          <w:szCs w:val="24"/>
        </w:rPr>
        <w:t>s pielikumā</w:t>
      </w:r>
      <w:r w:rsidR="001845AA" w:rsidRPr="006E77F2">
        <w:rPr>
          <w:rFonts w:ascii="Times New Roman" w:hAnsi="Times New Roman" w:cs="Times New Roman"/>
          <w:sz w:val="24"/>
          <w:szCs w:val="24"/>
        </w:rPr>
        <w:t xml:space="preserve"> </w:t>
      </w:r>
      <w:r w:rsidR="001845AA" w:rsidRPr="006E77F2">
        <w:rPr>
          <w:rFonts w:ascii="Times New Roman" w:hAnsi="Times New Roman" w:cs="Times New Roman"/>
          <w:i/>
          <w:sz w:val="24"/>
          <w:szCs w:val="24"/>
        </w:rPr>
        <w:t>2.3.2.Infrastruktura un materialtehniskais nodrosinajums</w:t>
      </w:r>
      <w:r w:rsidR="0095340B" w:rsidRPr="006E77F2">
        <w:rPr>
          <w:rFonts w:ascii="Times New Roman" w:hAnsi="Times New Roman" w:cs="Times New Roman"/>
          <w:sz w:val="24"/>
          <w:szCs w:val="24"/>
        </w:rPr>
        <w:t>.</w:t>
      </w:r>
      <w:r w:rsidR="006E56AF" w:rsidRPr="006E77F2">
        <w:rPr>
          <w:rFonts w:ascii="Times New Roman" w:hAnsi="Times New Roman" w:cs="Times New Roman"/>
          <w:sz w:val="24"/>
          <w:szCs w:val="24"/>
        </w:rPr>
        <w:t xml:space="preserve"> </w:t>
      </w:r>
      <w:r w:rsidR="0095340B" w:rsidRPr="006E77F2">
        <w:rPr>
          <w:rFonts w:ascii="Times New Roman" w:hAnsi="Times New Roman" w:cs="Times New Roman"/>
          <w:sz w:val="24"/>
          <w:szCs w:val="24"/>
        </w:rPr>
        <w:t>Taj</w:t>
      </w:r>
      <w:r w:rsidR="006E56AF" w:rsidRPr="006E77F2">
        <w:rPr>
          <w:rFonts w:ascii="Times New Roman" w:hAnsi="Times New Roman" w:cs="Times New Roman"/>
          <w:sz w:val="24"/>
          <w:szCs w:val="24"/>
        </w:rPr>
        <w:t xml:space="preserve">ā redzams, </w:t>
      </w:r>
      <w:r w:rsidR="005E0A6E" w:rsidRPr="006E77F2">
        <w:rPr>
          <w:rFonts w:ascii="Times New Roman" w:hAnsi="Times New Roman" w:cs="Times New Roman"/>
          <w:sz w:val="24"/>
          <w:szCs w:val="24"/>
          <w:lang w:val="pl-PL"/>
        </w:rPr>
        <w:t>ka praktiskā un pētnieciskā darba iemaņu apguvei DU ir pieejams nepieciešamais aprīkojums.</w:t>
      </w:r>
      <w:r w:rsidR="005E0A6E" w:rsidRPr="006E77F2">
        <w:rPr>
          <w:rFonts w:ascii="Times New Roman" w:hAnsi="Times New Roman" w:cs="Times New Roman"/>
          <w:sz w:val="24"/>
          <w:szCs w:val="24"/>
        </w:rPr>
        <w:t xml:space="preserve"> Piemēram,</w:t>
      </w:r>
      <w:r w:rsidR="006E56AF" w:rsidRPr="006E77F2">
        <w:rPr>
          <w:rFonts w:ascii="Times New Roman" w:hAnsi="Times New Roman" w:cs="Times New Roman"/>
          <w:sz w:val="24"/>
          <w:szCs w:val="24"/>
        </w:rPr>
        <w:t xml:space="preserve"> ir pieejamas auditorijas, kas </w:t>
      </w:r>
      <w:r w:rsidR="006E56AF" w:rsidRPr="006E77F2">
        <w:rPr>
          <w:rFonts w:ascii="Times New Roman" w:eastAsia="Times New Roman" w:hAnsi="Times New Roman" w:cs="Times New Roman"/>
          <w:sz w:val="24"/>
          <w:szCs w:val="24"/>
          <w:lang w:eastAsia="en-GB"/>
        </w:rPr>
        <w:t xml:space="preserve">aprīkotas videokonferencēm, </w:t>
      </w:r>
      <w:r w:rsidR="006E56AF" w:rsidRPr="006E77F2">
        <w:rPr>
          <w:rFonts w:ascii="Times New Roman" w:hAnsi="Times New Roman" w:cs="Times New Roman"/>
          <w:sz w:val="24"/>
          <w:szCs w:val="24"/>
        </w:rPr>
        <w:t xml:space="preserve">ar interaktīvo tāfeli, </w:t>
      </w:r>
      <w:r w:rsidRPr="006E77F2">
        <w:rPr>
          <w:rFonts w:ascii="Times New Roman" w:hAnsi="Times New Roman" w:cs="Times New Roman"/>
          <w:sz w:val="24"/>
          <w:szCs w:val="24"/>
        </w:rPr>
        <w:t xml:space="preserve">specializētas </w:t>
      </w:r>
      <w:r w:rsidR="006E56AF" w:rsidRPr="006E77F2">
        <w:rPr>
          <w:rFonts w:ascii="Times New Roman" w:hAnsi="Times New Roman" w:cs="Times New Roman"/>
          <w:sz w:val="24"/>
          <w:szCs w:val="24"/>
        </w:rPr>
        <w:t>laboratorijas ar aprīkojumu praktisko darbu veikšanai.</w:t>
      </w:r>
      <w:r w:rsidRPr="006E77F2">
        <w:rPr>
          <w:rFonts w:ascii="Times New Roman" w:hAnsi="Times New Roman" w:cs="Times New Roman"/>
          <w:sz w:val="24"/>
          <w:szCs w:val="24"/>
        </w:rPr>
        <w:t xml:space="preserve"> </w:t>
      </w:r>
      <w:r w:rsidR="006E56AF" w:rsidRPr="006E77F2">
        <w:rPr>
          <w:rFonts w:ascii="Times New Roman" w:hAnsi="Times New Roman" w:cs="Times New Roman"/>
          <w:sz w:val="24"/>
          <w:szCs w:val="24"/>
        </w:rPr>
        <w:t xml:space="preserve">Uzskaitīsim DZTI Tehnoloģiju departamenta, ar ko visciešāk ir saistīta </w:t>
      </w:r>
      <w:r w:rsidR="005E0A6E" w:rsidRPr="006E77F2">
        <w:rPr>
          <w:rFonts w:ascii="Times New Roman" w:hAnsi="Times New Roman" w:cs="Times New Roman"/>
          <w:sz w:val="24"/>
          <w:szCs w:val="24"/>
        </w:rPr>
        <w:t xml:space="preserve">abu </w:t>
      </w:r>
      <w:r w:rsidR="006E56AF" w:rsidRPr="006E77F2">
        <w:rPr>
          <w:rFonts w:ascii="Times New Roman" w:hAnsi="Times New Roman" w:cs="Times New Roman"/>
          <w:sz w:val="24"/>
          <w:szCs w:val="24"/>
        </w:rPr>
        <w:t>fizikas programmu realizācija</w:t>
      </w:r>
      <w:r w:rsidR="005E0A6E" w:rsidRPr="006E77F2">
        <w:rPr>
          <w:rFonts w:ascii="Times New Roman" w:hAnsi="Times New Roman" w:cs="Times New Roman"/>
          <w:sz w:val="24"/>
          <w:szCs w:val="24"/>
        </w:rPr>
        <w:t xml:space="preserve"> un s</w:t>
      </w:r>
      <w:r w:rsidR="005E0A6E" w:rsidRPr="006E77F2">
        <w:rPr>
          <w:rFonts w:ascii="Times New Roman" w:hAnsi="Times New Roman" w:cs="Times New Roman"/>
          <w:sz w:val="24"/>
          <w:szCs w:val="24"/>
          <w:lang w:val="pl-PL"/>
        </w:rPr>
        <w:t>pecializācijas joma „Tehnolo</w:t>
      </w:r>
      <w:r w:rsidR="005E0A6E" w:rsidRPr="006E77F2">
        <w:rPr>
          <w:rFonts w:ascii="Times New Roman" w:eastAsia="Times New Roman" w:hAnsi="Times New Roman" w:cs="Times New Roman"/>
          <w:sz w:val="24"/>
          <w:szCs w:val="24"/>
          <w:lang w:val="pl-PL" w:eastAsia="en-GB"/>
        </w:rPr>
        <w:t>ģiju</w:t>
      </w:r>
      <w:r w:rsidR="005E0A6E" w:rsidRPr="006E77F2">
        <w:rPr>
          <w:rFonts w:ascii="Times New Roman" w:eastAsia="Times New Roman" w:hAnsi="Times New Roman" w:cs="Times New Roman"/>
          <w:sz w:val="18"/>
          <w:szCs w:val="18"/>
          <w:lang w:val="pl-PL" w:eastAsia="en-GB"/>
        </w:rPr>
        <w:t xml:space="preserve"> </w:t>
      </w:r>
      <w:r w:rsidR="005E0A6E" w:rsidRPr="006E77F2">
        <w:rPr>
          <w:rFonts w:ascii="Times New Roman" w:hAnsi="Times New Roman" w:cs="Times New Roman"/>
          <w:sz w:val="24"/>
          <w:szCs w:val="24"/>
          <w:lang w:val="pl-PL"/>
        </w:rPr>
        <w:t>fizika”</w:t>
      </w:r>
      <w:r w:rsidR="006E56AF" w:rsidRPr="006E77F2">
        <w:rPr>
          <w:rFonts w:ascii="Times New Roman" w:hAnsi="Times New Roman" w:cs="Times New Roman"/>
          <w:sz w:val="24"/>
          <w:szCs w:val="24"/>
        </w:rPr>
        <w:t xml:space="preserve">, </w:t>
      </w:r>
      <w:r w:rsidR="005E0A6E" w:rsidRPr="006E77F2">
        <w:rPr>
          <w:rFonts w:ascii="Times New Roman" w:hAnsi="Times New Roman" w:cs="Times New Roman"/>
          <w:sz w:val="24"/>
          <w:szCs w:val="24"/>
        </w:rPr>
        <w:t xml:space="preserve">nozīmīgāko </w:t>
      </w:r>
      <w:r w:rsidR="006E56AF" w:rsidRPr="006E77F2">
        <w:rPr>
          <w:rFonts w:ascii="Times New Roman" w:hAnsi="Times New Roman" w:cs="Times New Roman"/>
          <w:sz w:val="24"/>
          <w:szCs w:val="24"/>
        </w:rPr>
        <w:t>aprīkojumu:</w:t>
      </w:r>
    </w:p>
    <w:p w14:paraId="26F43020" w14:textId="3A98FE95" w:rsidR="006E56AF" w:rsidRPr="006E77F2" w:rsidRDefault="006E56AF" w:rsidP="00882AC2">
      <w:pPr>
        <w:widowControl/>
        <w:numPr>
          <w:ilvl w:val="0"/>
          <w:numId w:val="19"/>
        </w:numPr>
        <w:tabs>
          <w:tab w:val="clear" w:pos="927"/>
          <w:tab w:val="num" w:pos="1090"/>
        </w:tabs>
        <w:autoSpaceDE/>
        <w:autoSpaceDN/>
        <w:spacing w:after="40" w:line="302" w:lineRule="atLeast"/>
        <w:ind w:left="1090" w:hanging="327"/>
        <w:jc w:val="both"/>
        <w:rPr>
          <w:rStyle w:val="Strong"/>
          <w:rFonts w:ascii="Times New Roman" w:hAnsi="Times New Roman" w:cs="Times New Roman"/>
          <w:b w:val="0"/>
          <w:bCs w:val="0"/>
          <w:sz w:val="24"/>
          <w:szCs w:val="24"/>
        </w:rPr>
      </w:pPr>
      <w:r w:rsidRPr="006E77F2">
        <w:rPr>
          <w:rStyle w:val="Strong"/>
          <w:rFonts w:ascii="Times New Roman" w:hAnsi="Times New Roman" w:cs="Times New Roman"/>
          <w:b w:val="0"/>
          <w:sz w:val="24"/>
          <w:szCs w:val="24"/>
        </w:rPr>
        <w:lastRenderedPageBreak/>
        <w:t>A</w:t>
      </w:r>
      <w:r w:rsidR="005E0A6E" w:rsidRPr="006E77F2">
        <w:rPr>
          <w:rStyle w:val="Strong"/>
          <w:rFonts w:ascii="Times New Roman" w:hAnsi="Times New Roman" w:cs="Times New Roman"/>
          <w:b w:val="0"/>
          <w:sz w:val="24"/>
          <w:szCs w:val="24"/>
        </w:rPr>
        <w:t>r lāzertehnoloģijām aprīkots metālapstrādes darbgalds</w:t>
      </w:r>
      <w:r w:rsidRPr="006E77F2">
        <w:rPr>
          <w:rStyle w:val="Strong"/>
          <w:rFonts w:ascii="Times New Roman" w:hAnsi="Times New Roman" w:cs="Times New Roman"/>
          <w:b w:val="0"/>
          <w:sz w:val="24"/>
          <w:szCs w:val="24"/>
        </w:rPr>
        <w:t>;</w:t>
      </w:r>
    </w:p>
    <w:p w14:paraId="00E70822" w14:textId="77777777" w:rsidR="006E56AF" w:rsidRPr="006E77F2" w:rsidRDefault="006E56AF" w:rsidP="00882AC2">
      <w:pPr>
        <w:widowControl/>
        <w:numPr>
          <w:ilvl w:val="0"/>
          <w:numId w:val="19"/>
        </w:numPr>
        <w:tabs>
          <w:tab w:val="clear" w:pos="927"/>
          <w:tab w:val="num" w:pos="1090"/>
        </w:tabs>
        <w:autoSpaceDE/>
        <w:autoSpaceDN/>
        <w:spacing w:after="40" w:line="302" w:lineRule="atLeast"/>
        <w:ind w:left="1090" w:hanging="327"/>
        <w:jc w:val="both"/>
        <w:rPr>
          <w:rStyle w:val="Strong"/>
          <w:rFonts w:ascii="Times New Roman" w:hAnsi="Times New Roman" w:cs="Times New Roman"/>
          <w:b w:val="0"/>
          <w:bCs w:val="0"/>
          <w:sz w:val="24"/>
          <w:szCs w:val="24"/>
          <w:lang w:val="en-GB"/>
        </w:rPr>
      </w:pPr>
      <w:r w:rsidRPr="006E77F2">
        <w:rPr>
          <w:rStyle w:val="Strong"/>
          <w:rFonts w:ascii="Times New Roman" w:hAnsi="Times New Roman" w:cs="Times New Roman"/>
          <w:b w:val="0"/>
          <w:sz w:val="24"/>
          <w:szCs w:val="24"/>
          <w:lang w:val="en-GB"/>
        </w:rPr>
        <w:t xml:space="preserve">Elektronu skenējošais mikroskops FESEM MAIA3 TRIGLAV, TESCAN; </w:t>
      </w:r>
    </w:p>
    <w:p w14:paraId="3A2F9EEC" w14:textId="77777777" w:rsidR="006E56AF" w:rsidRPr="006E77F2" w:rsidRDefault="006E56AF" w:rsidP="00882AC2">
      <w:pPr>
        <w:widowControl/>
        <w:numPr>
          <w:ilvl w:val="0"/>
          <w:numId w:val="19"/>
        </w:numPr>
        <w:tabs>
          <w:tab w:val="clear" w:pos="927"/>
          <w:tab w:val="num" w:pos="1090"/>
        </w:tabs>
        <w:autoSpaceDE/>
        <w:autoSpaceDN/>
        <w:spacing w:after="40" w:line="302" w:lineRule="atLeast"/>
        <w:ind w:left="1090" w:hanging="327"/>
        <w:jc w:val="both"/>
        <w:rPr>
          <w:rFonts w:ascii="Times New Roman" w:hAnsi="Times New Roman" w:cs="Times New Roman"/>
          <w:sz w:val="24"/>
          <w:szCs w:val="24"/>
          <w:lang w:val="en-GB"/>
        </w:rPr>
      </w:pPr>
      <w:r w:rsidRPr="006E77F2">
        <w:rPr>
          <w:rStyle w:val="Strong"/>
          <w:rFonts w:ascii="Times New Roman" w:hAnsi="Times New Roman" w:cs="Times New Roman"/>
          <w:b w:val="0"/>
          <w:sz w:val="24"/>
          <w:szCs w:val="24"/>
          <w:lang w:val="en-GB"/>
        </w:rPr>
        <w:t>E</w:t>
      </w:r>
      <w:hyperlink r:id="rId10" w:history="1">
        <w:r w:rsidRPr="006E77F2">
          <w:rPr>
            <w:rStyle w:val="Hyperlink"/>
            <w:rFonts w:ascii="Times New Roman" w:hAnsi="Times New Roman" w:cs="Times New Roman"/>
            <w:color w:val="auto"/>
            <w:sz w:val="24"/>
            <w:szCs w:val="24"/>
            <w:lang w:val="en-GB"/>
          </w:rPr>
          <w:t>lektronu skenējošais mikroskops VEGA II LMU, TESCAN</w:t>
        </w:r>
      </w:hyperlink>
      <w:r w:rsidRPr="006E77F2">
        <w:rPr>
          <w:rStyle w:val="Strong"/>
          <w:rFonts w:ascii="Times New Roman" w:hAnsi="Times New Roman" w:cs="Times New Roman"/>
          <w:b w:val="0"/>
          <w:sz w:val="24"/>
          <w:szCs w:val="24"/>
          <w:lang w:val="en-GB"/>
        </w:rPr>
        <w:t>;</w:t>
      </w:r>
      <w:r w:rsidRPr="006E77F2">
        <w:rPr>
          <w:rStyle w:val="apple-converted-space"/>
          <w:rFonts w:ascii="Times New Roman" w:hAnsi="Times New Roman" w:cs="Times New Roman"/>
          <w:sz w:val="24"/>
          <w:szCs w:val="24"/>
          <w:lang w:val="en-GB"/>
        </w:rPr>
        <w:t> </w:t>
      </w:r>
    </w:p>
    <w:p w14:paraId="4FF0A1C5" w14:textId="77248E7F" w:rsidR="006E56AF" w:rsidRPr="006E77F2" w:rsidRDefault="006E56AF" w:rsidP="00882AC2">
      <w:pPr>
        <w:widowControl/>
        <w:numPr>
          <w:ilvl w:val="0"/>
          <w:numId w:val="19"/>
        </w:numPr>
        <w:tabs>
          <w:tab w:val="clear" w:pos="927"/>
          <w:tab w:val="num" w:pos="1090"/>
        </w:tabs>
        <w:autoSpaceDE/>
        <w:autoSpaceDN/>
        <w:spacing w:before="100" w:beforeAutospacing="1" w:after="100" w:afterAutospacing="1" w:line="302" w:lineRule="atLeast"/>
        <w:ind w:left="1090" w:hanging="327"/>
        <w:jc w:val="both"/>
        <w:rPr>
          <w:rStyle w:val="apple-converted-space"/>
          <w:rFonts w:ascii="Times New Roman" w:hAnsi="Times New Roman" w:cs="Times New Roman"/>
          <w:sz w:val="24"/>
          <w:szCs w:val="24"/>
          <w:lang w:val="en-GB"/>
        </w:rPr>
      </w:pPr>
      <w:r w:rsidRPr="006E77F2">
        <w:rPr>
          <w:rStyle w:val="Strong"/>
          <w:rFonts w:ascii="Times New Roman" w:hAnsi="Times New Roman" w:cs="Times New Roman"/>
          <w:b w:val="0"/>
          <w:sz w:val="24"/>
          <w:szCs w:val="24"/>
          <w:lang w:val="en-GB"/>
        </w:rPr>
        <w:t>K</w:t>
      </w:r>
      <w:hyperlink r:id="rId11" w:history="1">
        <w:r w:rsidRPr="006E77F2">
          <w:rPr>
            <w:rStyle w:val="Hyperlink"/>
            <w:rFonts w:ascii="Times New Roman" w:hAnsi="Times New Roman" w:cs="Times New Roman"/>
            <w:color w:val="auto"/>
            <w:sz w:val="24"/>
            <w:szCs w:val="24"/>
            <w:lang w:val="en-GB"/>
          </w:rPr>
          <w:t>onfokālais lāzerskenējošais mikroskops Leica TCSP–5</w:t>
        </w:r>
      </w:hyperlink>
      <w:r w:rsidRPr="006E77F2">
        <w:rPr>
          <w:rStyle w:val="Strong"/>
          <w:rFonts w:ascii="Times New Roman" w:hAnsi="Times New Roman" w:cs="Times New Roman"/>
          <w:b w:val="0"/>
          <w:sz w:val="24"/>
          <w:szCs w:val="24"/>
          <w:lang w:val="en-GB"/>
        </w:rPr>
        <w:t>;</w:t>
      </w:r>
    </w:p>
    <w:p w14:paraId="5D7AE64B" w14:textId="77777777" w:rsidR="006E56AF" w:rsidRPr="006E77F2" w:rsidRDefault="00F34FA2" w:rsidP="00882AC2">
      <w:pPr>
        <w:widowControl/>
        <w:numPr>
          <w:ilvl w:val="0"/>
          <w:numId w:val="19"/>
        </w:numPr>
        <w:tabs>
          <w:tab w:val="clear" w:pos="927"/>
          <w:tab w:val="num" w:pos="1090"/>
        </w:tabs>
        <w:autoSpaceDE/>
        <w:autoSpaceDN/>
        <w:spacing w:before="100" w:beforeAutospacing="1" w:after="100" w:afterAutospacing="1" w:line="302" w:lineRule="atLeast"/>
        <w:ind w:left="1090" w:hanging="327"/>
        <w:jc w:val="both"/>
        <w:rPr>
          <w:rFonts w:ascii="Times New Roman" w:hAnsi="Times New Roman" w:cs="Times New Roman"/>
          <w:sz w:val="24"/>
          <w:szCs w:val="24"/>
          <w:lang w:val="en-GB"/>
        </w:rPr>
      </w:pPr>
      <w:hyperlink r:id="rId12" w:history="1">
        <w:r w:rsidR="006E56AF" w:rsidRPr="006E77F2">
          <w:rPr>
            <w:rStyle w:val="Hyperlink"/>
            <w:rFonts w:ascii="Times New Roman" w:hAnsi="Times New Roman" w:cs="Times New Roman"/>
            <w:color w:val="auto"/>
            <w:sz w:val="24"/>
            <w:szCs w:val="24"/>
            <w:lang w:val="en-GB"/>
          </w:rPr>
          <w:t>Fs lāzersistēma</w:t>
        </w:r>
      </w:hyperlink>
      <w:r w:rsidR="006E56AF" w:rsidRPr="006E77F2">
        <w:rPr>
          <w:rStyle w:val="Strong"/>
          <w:rFonts w:ascii="Times New Roman" w:hAnsi="Times New Roman" w:cs="Times New Roman"/>
          <w:b w:val="0"/>
          <w:sz w:val="24"/>
          <w:szCs w:val="24"/>
          <w:lang w:val="en-GB"/>
        </w:rPr>
        <w:t>;</w:t>
      </w:r>
      <w:r w:rsidR="006E56AF" w:rsidRPr="006E77F2">
        <w:rPr>
          <w:rStyle w:val="apple-converted-space"/>
          <w:rFonts w:ascii="Times New Roman" w:hAnsi="Times New Roman" w:cs="Times New Roman"/>
          <w:sz w:val="24"/>
          <w:szCs w:val="24"/>
          <w:lang w:val="en-GB"/>
        </w:rPr>
        <w:t> </w:t>
      </w:r>
    </w:p>
    <w:p w14:paraId="4EE1C262" w14:textId="77777777" w:rsidR="006E56AF" w:rsidRPr="006E77F2" w:rsidRDefault="00F34FA2" w:rsidP="00882AC2">
      <w:pPr>
        <w:widowControl/>
        <w:numPr>
          <w:ilvl w:val="0"/>
          <w:numId w:val="19"/>
        </w:numPr>
        <w:tabs>
          <w:tab w:val="clear" w:pos="927"/>
          <w:tab w:val="num" w:pos="1090"/>
        </w:tabs>
        <w:autoSpaceDE/>
        <w:autoSpaceDN/>
        <w:spacing w:before="100" w:beforeAutospacing="1" w:after="100" w:afterAutospacing="1" w:line="302" w:lineRule="atLeast"/>
        <w:ind w:left="1090" w:hanging="327"/>
        <w:jc w:val="both"/>
        <w:rPr>
          <w:rStyle w:val="Strong"/>
          <w:rFonts w:ascii="Times New Roman" w:hAnsi="Times New Roman" w:cs="Times New Roman"/>
          <w:b w:val="0"/>
          <w:bCs w:val="0"/>
          <w:sz w:val="24"/>
          <w:szCs w:val="24"/>
          <w:lang w:val="en-GB"/>
        </w:rPr>
      </w:pPr>
      <w:hyperlink r:id="rId13" w:history="1">
        <w:r w:rsidR="006E56AF" w:rsidRPr="006E77F2">
          <w:rPr>
            <w:rStyle w:val="Hyperlink"/>
            <w:rFonts w:ascii="Times New Roman" w:hAnsi="Times New Roman" w:cs="Times New Roman"/>
            <w:color w:val="auto"/>
            <w:sz w:val="24"/>
            <w:szCs w:val="24"/>
            <w:lang w:val="en-GB"/>
          </w:rPr>
          <w:t>Rentgendifraktometrs</w:t>
        </w:r>
      </w:hyperlink>
      <w:r w:rsidR="006E56AF" w:rsidRPr="006E77F2">
        <w:rPr>
          <w:rStyle w:val="Hyperlink"/>
          <w:rFonts w:ascii="Times New Roman" w:hAnsi="Times New Roman" w:cs="Times New Roman"/>
          <w:color w:val="auto"/>
          <w:sz w:val="24"/>
          <w:szCs w:val="24"/>
          <w:lang w:val="en-GB"/>
        </w:rPr>
        <w:t xml:space="preserve"> RIGAKU Smart Lab</w:t>
      </w:r>
      <w:r w:rsidR="006E56AF" w:rsidRPr="006E77F2">
        <w:rPr>
          <w:rStyle w:val="Strong"/>
          <w:rFonts w:ascii="Times New Roman" w:hAnsi="Times New Roman" w:cs="Times New Roman"/>
          <w:b w:val="0"/>
          <w:sz w:val="24"/>
          <w:szCs w:val="24"/>
          <w:lang w:val="en-GB"/>
        </w:rPr>
        <w:t>;</w:t>
      </w:r>
    </w:p>
    <w:p w14:paraId="45EAFC19" w14:textId="77777777" w:rsidR="006E56AF" w:rsidRPr="006E77F2" w:rsidRDefault="006E56AF" w:rsidP="00882AC2">
      <w:pPr>
        <w:widowControl/>
        <w:numPr>
          <w:ilvl w:val="0"/>
          <w:numId w:val="19"/>
        </w:numPr>
        <w:tabs>
          <w:tab w:val="clear" w:pos="927"/>
          <w:tab w:val="num" w:pos="1090"/>
        </w:tabs>
        <w:autoSpaceDE/>
        <w:autoSpaceDN/>
        <w:spacing w:before="100" w:beforeAutospacing="1" w:after="100" w:afterAutospacing="1" w:line="302" w:lineRule="atLeast"/>
        <w:ind w:left="1090" w:hanging="327"/>
        <w:jc w:val="both"/>
        <w:rPr>
          <w:rFonts w:ascii="Times New Roman" w:hAnsi="Times New Roman" w:cs="Times New Roman"/>
          <w:sz w:val="24"/>
          <w:szCs w:val="24"/>
          <w:lang w:val="en-GB"/>
        </w:rPr>
      </w:pPr>
      <w:r w:rsidRPr="006E77F2">
        <w:rPr>
          <w:rStyle w:val="apple-converted-space"/>
          <w:rFonts w:ascii="Times New Roman" w:hAnsi="Times New Roman" w:cs="Times New Roman"/>
          <w:sz w:val="24"/>
          <w:szCs w:val="24"/>
          <w:lang w:val="en-GB"/>
        </w:rPr>
        <w:t>V</w:t>
      </w:r>
      <w:r w:rsidRPr="006E77F2">
        <w:rPr>
          <w:rStyle w:val="Strong"/>
          <w:rFonts w:ascii="Times New Roman" w:hAnsi="Times New Roman" w:cs="Times New Roman"/>
          <w:b w:val="0"/>
          <w:sz w:val="24"/>
          <w:szCs w:val="24"/>
          <w:lang w:val="en-GB"/>
        </w:rPr>
        <w:t>akuumiekārtas nanostrukturētu pārklājumu iegūšanai Nanosys500 MANTIS, LAB 18 K.J. LESKER</w:t>
      </w:r>
      <w:r w:rsidRPr="006E77F2">
        <w:rPr>
          <w:rStyle w:val="Emphasis"/>
          <w:rFonts w:ascii="Times New Roman" w:hAnsi="Times New Roman" w:cs="Times New Roman"/>
          <w:i w:val="0"/>
          <w:sz w:val="24"/>
          <w:szCs w:val="24"/>
          <w:lang w:val="en-GB"/>
        </w:rPr>
        <w:t>;</w:t>
      </w:r>
    </w:p>
    <w:p w14:paraId="62D62465" w14:textId="77777777" w:rsidR="006E56AF" w:rsidRPr="006E77F2" w:rsidRDefault="006E56AF" w:rsidP="00882AC2">
      <w:pPr>
        <w:widowControl/>
        <w:numPr>
          <w:ilvl w:val="0"/>
          <w:numId w:val="19"/>
        </w:numPr>
        <w:tabs>
          <w:tab w:val="clear" w:pos="927"/>
          <w:tab w:val="num" w:pos="1090"/>
        </w:tabs>
        <w:autoSpaceDE/>
        <w:autoSpaceDN/>
        <w:spacing w:before="100" w:beforeAutospacing="1" w:after="100" w:afterAutospacing="1" w:line="302" w:lineRule="atLeast"/>
        <w:ind w:left="1090" w:hanging="327"/>
        <w:jc w:val="both"/>
        <w:rPr>
          <w:rStyle w:val="Emphasis"/>
          <w:rFonts w:ascii="Times New Roman" w:hAnsi="Times New Roman" w:cs="Times New Roman"/>
          <w:i w:val="0"/>
          <w:iCs w:val="0"/>
          <w:sz w:val="24"/>
          <w:szCs w:val="24"/>
          <w:lang w:val="en-GB"/>
        </w:rPr>
      </w:pPr>
      <w:r w:rsidRPr="006E77F2">
        <w:rPr>
          <w:rStyle w:val="Emphasis"/>
          <w:rFonts w:ascii="Times New Roman" w:hAnsi="Times New Roman" w:cs="Times New Roman"/>
          <w:i w:val="0"/>
          <w:sz w:val="24"/>
          <w:szCs w:val="24"/>
          <w:lang w:val="en-GB"/>
        </w:rPr>
        <w:t>Spektrofotometrs SHIMATZU;</w:t>
      </w:r>
    </w:p>
    <w:p w14:paraId="4C3F2450" w14:textId="77777777" w:rsidR="006E56AF" w:rsidRPr="006E77F2" w:rsidRDefault="006E56AF" w:rsidP="00882AC2">
      <w:pPr>
        <w:widowControl/>
        <w:numPr>
          <w:ilvl w:val="0"/>
          <w:numId w:val="19"/>
        </w:numPr>
        <w:tabs>
          <w:tab w:val="clear" w:pos="927"/>
          <w:tab w:val="num" w:pos="1090"/>
        </w:tabs>
        <w:autoSpaceDE/>
        <w:autoSpaceDN/>
        <w:spacing w:before="100" w:beforeAutospacing="1" w:after="100" w:afterAutospacing="1" w:line="302" w:lineRule="atLeast"/>
        <w:ind w:left="1090" w:hanging="327"/>
        <w:jc w:val="both"/>
        <w:rPr>
          <w:rFonts w:ascii="Times New Roman" w:hAnsi="Times New Roman" w:cs="Times New Roman"/>
          <w:sz w:val="24"/>
          <w:szCs w:val="24"/>
          <w:lang w:val="en-GB"/>
        </w:rPr>
      </w:pPr>
      <w:r w:rsidRPr="006E77F2">
        <w:rPr>
          <w:rStyle w:val="Emphasis"/>
          <w:rFonts w:ascii="Times New Roman" w:hAnsi="Times New Roman" w:cs="Times New Roman"/>
          <w:i w:val="0"/>
          <w:sz w:val="24"/>
          <w:szCs w:val="24"/>
          <w:lang w:val="en-GB"/>
        </w:rPr>
        <w:t>Elektroķīmiskā stacija ZANHER ZENNIUM;</w:t>
      </w:r>
    </w:p>
    <w:p w14:paraId="2D60E0F0" w14:textId="77777777" w:rsidR="006E56AF" w:rsidRPr="006E77F2" w:rsidRDefault="006E56AF" w:rsidP="00882AC2">
      <w:pPr>
        <w:widowControl/>
        <w:numPr>
          <w:ilvl w:val="0"/>
          <w:numId w:val="19"/>
        </w:numPr>
        <w:tabs>
          <w:tab w:val="clear" w:pos="927"/>
          <w:tab w:val="num" w:pos="1090"/>
        </w:tabs>
        <w:autoSpaceDE/>
        <w:autoSpaceDN/>
        <w:spacing w:after="100" w:afterAutospacing="1" w:line="302" w:lineRule="atLeast"/>
        <w:ind w:left="1090" w:hanging="327"/>
        <w:jc w:val="both"/>
        <w:rPr>
          <w:rFonts w:ascii="Times New Roman" w:hAnsi="Times New Roman" w:cs="Times New Roman"/>
          <w:sz w:val="24"/>
          <w:szCs w:val="24"/>
          <w:lang w:val="en-GB"/>
        </w:rPr>
      </w:pPr>
      <w:r w:rsidRPr="006E77F2">
        <w:rPr>
          <w:rStyle w:val="Strong"/>
          <w:rFonts w:ascii="Times New Roman" w:hAnsi="Times New Roman" w:cs="Times New Roman"/>
          <w:b w:val="0"/>
          <w:sz w:val="24"/>
          <w:szCs w:val="24"/>
          <w:lang w:val="en-GB"/>
        </w:rPr>
        <w:t>Atomspēka mikroskops Park –</w:t>
      </w:r>
      <w:r w:rsidRPr="006E77F2">
        <w:rPr>
          <w:rStyle w:val="apple-converted-space"/>
          <w:rFonts w:ascii="Times New Roman" w:hAnsi="Times New Roman" w:cs="Times New Roman"/>
          <w:sz w:val="24"/>
          <w:szCs w:val="24"/>
          <w:lang w:val="en-GB"/>
        </w:rPr>
        <w:t xml:space="preserve"> </w:t>
      </w:r>
      <w:r w:rsidRPr="006E77F2">
        <w:rPr>
          <w:rFonts w:ascii="Times New Roman" w:hAnsi="Times New Roman" w:cs="Times New Roman"/>
          <w:sz w:val="24"/>
          <w:szCs w:val="24"/>
          <w:lang w:val="en-GB"/>
        </w:rPr>
        <w:t>aprīkots ar virkni dažādu mērījumu modām</w:t>
      </w:r>
      <w:r w:rsidRPr="006E77F2">
        <w:rPr>
          <w:rStyle w:val="Emphasis"/>
          <w:rFonts w:ascii="Times New Roman" w:hAnsi="Times New Roman" w:cs="Times New Roman"/>
          <w:i w:val="0"/>
          <w:sz w:val="24"/>
          <w:szCs w:val="24"/>
          <w:lang w:val="en-GB"/>
        </w:rPr>
        <w:t>;</w:t>
      </w:r>
    </w:p>
    <w:p w14:paraId="544DBE19" w14:textId="3AE2AFA4" w:rsidR="00055699" w:rsidRPr="006E77F2" w:rsidRDefault="006E56AF" w:rsidP="00882AC2">
      <w:pPr>
        <w:widowControl/>
        <w:numPr>
          <w:ilvl w:val="0"/>
          <w:numId w:val="19"/>
        </w:numPr>
        <w:tabs>
          <w:tab w:val="clear" w:pos="927"/>
          <w:tab w:val="num" w:pos="1090"/>
        </w:tabs>
        <w:autoSpaceDE/>
        <w:autoSpaceDN/>
        <w:spacing w:after="100" w:afterAutospacing="1" w:line="302" w:lineRule="atLeast"/>
        <w:ind w:left="1090" w:hanging="327"/>
        <w:jc w:val="both"/>
        <w:rPr>
          <w:rFonts w:ascii="Times New Roman" w:hAnsi="Times New Roman" w:cs="Times New Roman"/>
          <w:sz w:val="24"/>
          <w:szCs w:val="24"/>
          <w:lang w:val="en-GB"/>
        </w:rPr>
      </w:pPr>
      <w:r w:rsidRPr="006E77F2">
        <w:rPr>
          <w:rStyle w:val="Strong"/>
          <w:rFonts w:ascii="Times New Roman" w:hAnsi="Times New Roman" w:cs="Times New Roman"/>
          <w:b w:val="0"/>
          <w:sz w:val="24"/>
          <w:szCs w:val="24"/>
          <w:lang w:val="en-GB"/>
        </w:rPr>
        <w:t>Hologrāfiskās iekārtas</w:t>
      </w:r>
      <w:r w:rsidRPr="006E77F2">
        <w:rPr>
          <w:rStyle w:val="Emphasis"/>
          <w:rFonts w:ascii="Times New Roman" w:hAnsi="Times New Roman" w:cs="Times New Roman"/>
          <w:i w:val="0"/>
          <w:sz w:val="24"/>
          <w:szCs w:val="24"/>
          <w:lang w:val="en-GB"/>
        </w:rPr>
        <w:t>.</w:t>
      </w:r>
    </w:p>
    <w:p w14:paraId="4582B7F2" w14:textId="77777777" w:rsidR="00055699" w:rsidRPr="006E77F2" w:rsidRDefault="00055699" w:rsidP="0005569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2.3.3. Sniegt informāciju par sistēmu un procedūrām, kuras tiek piemērotas metodiskā un informatīvā nodrošinājuma pilnveidei un iegādei: Raksturojums un novērtējums par bibliotēkas un datubāzu pieejamību studējošajiem (t.sk. digitālajā vidē) un atbilstību studiju virziena vajadzībām, ietverot informāciju par bibliotēkas darba laika piemērotību studējošo vajadzībām, telpu skaitu/ platību, piemērotību pastāvīgam studiju un pētniecības darbam, bibliotēkas piedāvātajiem pakalpojumiem, pieejamo literatūru studiju virziena īstenošanai, studējošajiem pieejamajām datubāzēm atbilstošajā jomā, to lietošanas statistiku, bibliotēkas krājumu papildināšanas procedūru un datubāzu abonēšanas procedūru un iespējām. </w:t>
      </w:r>
    </w:p>
    <w:p w14:paraId="42D7AA36" w14:textId="77777777" w:rsidR="00055699" w:rsidRPr="006E77F2" w:rsidRDefault="00055699" w:rsidP="00055699">
      <w:pPr>
        <w:jc w:val="both"/>
        <w:rPr>
          <w:rFonts w:ascii="Times New Roman" w:hAnsi="Times New Roman" w:cs="Times New Roman"/>
        </w:rPr>
      </w:pPr>
    </w:p>
    <w:p w14:paraId="66A9B7A6"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Bibliotēkas krājuma papildināšana un datubāzu abonēšana notiek pēc fakultāšu docētāju pieprasījuma. Iesniegumus par grāmatu iepirkšanu regulāri (katru studiju gadu) izskata un apstiprina DU Budžeta komisija, tādējādi īstenojot mehānismu jaunāko izdevumu iegādei DU bibliotēkā. Bibliotēka neveic krājuma digitalizāciju, taču bibliotēkas informatīvajā sistēmā tiek augšupielādēti DU studējošo noslēguma darbi. Bibliotēka regulāri informē fakultātes par jaunāko literatūru, par datubāžu izmēģinājumiem un abonēšanas iespējām, lai fakultāšu docētāji un studējošie varētu iepazīties ar jauniem piedāvājumiem.</w:t>
      </w:r>
    </w:p>
    <w:p w14:paraId="339F3215" w14:textId="77777777" w:rsidR="00745889" w:rsidRPr="006E77F2" w:rsidRDefault="00745889" w:rsidP="00055699">
      <w:pPr>
        <w:jc w:val="both"/>
        <w:rPr>
          <w:rFonts w:ascii="Times New Roman" w:hAnsi="Times New Roman" w:cs="Times New Roman"/>
        </w:rPr>
      </w:pPr>
    </w:p>
    <w:p w14:paraId="4834B4C1" w14:textId="3CCFB72A" w:rsidR="00CA2DFE" w:rsidRPr="006E77F2" w:rsidRDefault="00CA2DFE" w:rsidP="00055699">
      <w:pPr>
        <w:jc w:val="both"/>
        <w:rPr>
          <w:rFonts w:ascii="Times New Roman" w:hAnsi="Times New Roman" w:cs="Times New Roman"/>
          <w:sz w:val="24"/>
          <w:szCs w:val="24"/>
        </w:rPr>
      </w:pPr>
      <w:r w:rsidRPr="006E77F2">
        <w:rPr>
          <w:rFonts w:ascii="Times New Roman" w:hAnsi="Times New Roman" w:cs="Times New Roman"/>
          <w:sz w:val="24"/>
          <w:szCs w:val="24"/>
        </w:rPr>
        <w:t>Studējošajiem ir pieejami DU Bibliotēkas piedāvātie pakalpojumi – bibliotēkas elektroniskais katalogs, grāmatu pasūtīšana, rezervēšana un pagarināšana internetā, automatizēta lietotāju apkalpošana, grāmatu saņemšanas un nodošanas pašapkalpošanās sistēma, grāmatu nodošanas iekārta pie mācību korpusa Parādes ielā 1 un Vienības ielā 13, starpbibliotēku abonements, internets, t.sk. bezvadu internets, datori, printeri, kopējamās iekārtas, multifunkcionālās iekārtas, kā arī piekļuve elektroniskajām datubāzēm un DU noslēguma darbiem, t.sk. attālināta piekļuve. Bibliotēkas lietotājiem ir iespēja izmantot brīvpieejas lasītavu ar 60 darba vietām, t.sk. 15 datorizētām, brīvpieejas abonementu, Bibliogrāfijas un informācijas sektoru. Kopējā bibliotēkas platība ir 1000 m</w:t>
      </w:r>
      <w:r w:rsidRPr="006E77F2">
        <w:rPr>
          <w:rFonts w:ascii="Times New Roman" w:hAnsi="Times New Roman" w:cs="Times New Roman"/>
          <w:sz w:val="24"/>
          <w:szCs w:val="24"/>
          <w:vertAlign w:val="superscript"/>
        </w:rPr>
        <w:t>2</w:t>
      </w:r>
      <w:r w:rsidRPr="006E77F2">
        <w:rPr>
          <w:rFonts w:ascii="Times New Roman" w:hAnsi="Times New Roman" w:cs="Times New Roman"/>
          <w:sz w:val="24"/>
          <w:szCs w:val="24"/>
        </w:rPr>
        <w:t>, t. sk. lietotāju apkalpošanas telpas – 400 m</w:t>
      </w:r>
      <w:r w:rsidRPr="006E77F2">
        <w:rPr>
          <w:rFonts w:ascii="Times New Roman" w:hAnsi="Times New Roman" w:cs="Times New Roman"/>
          <w:sz w:val="24"/>
          <w:szCs w:val="24"/>
          <w:vertAlign w:val="superscript"/>
        </w:rPr>
        <w:t>2</w:t>
      </w:r>
      <w:r w:rsidRPr="006E77F2">
        <w:rPr>
          <w:rFonts w:ascii="Times New Roman" w:hAnsi="Times New Roman" w:cs="Times New Roman"/>
          <w:sz w:val="24"/>
          <w:szCs w:val="24"/>
        </w:rPr>
        <w:t>. Bibliotēkas krājums uz 2023.gada sākumu ir 259916 vienības, t.sk. grāmatas – 243318, periodiskie izdevumi –16598. Grāmatu skaits fizikas zinātnes nozarē – 6616, t.sk. 171 angļu valodā,</w:t>
      </w:r>
      <w:r w:rsidRPr="006E77F2">
        <w:rPr>
          <w:rFonts w:ascii="Times New Roman" w:hAnsi="Times New Roman" w:cs="Times New Roman"/>
          <w:sz w:val="24"/>
          <w:szCs w:val="24"/>
          <w:shd w:val="clear" w:color="auto" w:fill="FFFFFF"/>
        </w:rPr>
        <w:t xml:space="preserve"> tas ir 3% no grāmatām </w:t>
      </w:r>
      <w:r w:rsidRPr="006E77F2">
        <w:rPr>
          <w:rFonts w:ascii="Times New Roman" w:hAnsi="Times New Roman" w:cs="Times New Roman"/>
          <w:sz w:val="24"/>
          <w:szCs w:val="24"/>
        </w:rPr>
        <w:t>fizikas zinātnes</w:t>
      </w:r>
      <w:r w:rsidRPr="006E77F2">
        <w:rPr>
          <w:rFonts w:ascii="Times New Roman" w:hAnsi="Times New Roman" w:cs="Times New Roman"/>
          <w:sz w:val="24"/>
          <w:szCs w:val="24"/>
          <w:shd w:val="clear" w:color="auto" w:fill="FFFFFF"/>
        </w:rPr>
        <w:t xml:space="preserve"> nozarē.</w:t>
      </w:r>
      <w:r w:rsidRPr="006E77F2">
        <w:rPr>
          <w:rFonts w:ascii="Times New Roman" w:hAnsi="Times New Roman" w:cs="Times New Roman"/>
          <w:sz w:val="24"/>
          <w:szCs w:val="24"/>
        </w:rPr>
        <w:t xml:space="preserve"> Grāmatu skaits matem</w:t>
      </w:r>
      <w:r w:rsidR="00745889" w:rsidRPr="006E77F2">
        <w:rPr>
          <w:rFonts w:ascii="Times New Roman" w:hAnsi="Times New Roman" w:cs="Times New Roman"/>
          <w:sz w:val="24"/>
          <w:szCs w:val="24"/>
        </w:rPr>
        <w:t xml:space="preserve">ātikas zinātnes nozarē –11873, </w:t>
      </w:r>
      <w:r w:rsidRPr="006E77F2">
        <w:rPr>
          <w:rFonts w:ascii="Times New Roman" w:hAnsi="Times New Roman" w:cs="Times New Roman"/>
          <w:sz w:val="24"/>
          <w:szCs w:val="24"/>
        </w:rPr>
        <w:t>t.sk. 1084 angļu valodā,</w:t>
      </w:r>
      <w:r w:rsidRPr="006E77F2">
        <w:rPr>
          <w:rFonts w:ascii="Times New Roman" w:hAnsi="Times New Roman" w:cs="Times New Roman"/>
          <w:sz w:val="24"/>
          <w:szCs w:val="24"/>
          <w:shd w:val="clear" w:color="auto" w:fill="FFFFFF"/>
        </w:rPr>
        <w:t xml:space="preserve"> tas ir </w:t>
      </w:r>
      <w:r w:rsidR="0017190D" w:rsidRPr="006E77F2">
        <w:rPr>
          <w:rFonts w:ascii="Times New Roman" w:hAnsi="Times New Roman" w:cs="Times New Roman"/>
          <w:sz w:val="24"/>
          <w:szCs w:val="24"/>
          <w:shd w:val="clear" w:color="auto" w:fill="FFFFFF"/>
        </w:rPr>
        <w:t>9</w:t>
      </w:r>
      <w:r w:rsidRPr="006E77F2">
        <w:rPr>
          <w:rFonts w:ascii="Times New Roman" w:hAnsi="Times New Roman" w:cs="Times New Roman"/>
          <w:sz w:val="24"/>
          <w:szCs w:val="24"/>
          <w:shd w:val="clear" w:color="auto" w:fill="FFFFFF"/>
        </w:rPr>
        <w:t xml:space="preserve">% no grāmatām </w:t>
      </w:r>
      <w:r w:rsidR="00475EA5" w:rsidRPr="006E77F2">
        <w:rPr>
          <w:rFonts w:ascii="Times New Roman" w:hAnsi="Times New Roman" w:cs="Times New Roman"/>
          <w:sz w:val="24"/>
          <w:szCs w:val="24"/>
        </w:rPr>
        <w:t>matemāti</w:t>
      </w:r>
      <w:r w:rsidRPr="006E77F2">
        <w:rPr>
          <w:rFonts w:ascii="Times New Roman" w:hAnsi="Times New Roman" w:cs="Times New Roman"/>
          <w:sz w:val="24"/>
          <w:szCs w:val="24"/>
        </w:rPr>
        <w:t>kas zinātnes</w:t>
      </w:r>
      <w:r w:rsidR="0017190D" w:rsidRPr="006E77F2">
        <w:rPr>
          <w:rFonts w:ascii="Times New Roman" w:hAnsi="Times New Roman" w:cs="Times New Roman"/>
          <w:sz w:val="24"/>
          <w:szCs w:val="24"/>
          <w:shd w:val="clear" w:color="auto" w:fill="FFFFFF"/>
        </w:rPr>
        <w:t xml:space="preserve"> </w:t>
      </w:r>
      <w:r w:rsidRPr="006E77F2">
        <w:rPr>
          <w:rFonts w:ascii="Times New Roman" w:hAnsi="Times New Roman" w:cs="Times New Roman"/>
          <w:sz w:val="24"/>
          <w:szCs w:val="24"/>
          <w:shd w:val="clear" w:color="auto" w:fill="FFFFFF"/>
        </w:rPr>
        <w:t>nozarē</w:t>
      </w:r>
      <w:r w:rsidR="0017190D" w:rsidRPr="006E77F2">
        <w:rPr>
          <w:rFonts w:ascii="Times New Roman" w:hAnsi="Times New Roman" w:cs="Times New Roman"/>
          <w:sz w:val="24"/>
          <w:szCs w:val="24"/>
        </w:rPr>
        <w:t>.</w:t>
      </w:r>
    </w:p>
    <w:p w14:paraId="4C6300E1" w14:textId="0DFBD90F" w:rsidR="00055699" w:rsidRPr="006E77F2" w:rsidRDefault="0017190D"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Elektroniskajās datu bāzēs pārsvarā ir materiāli angļu valodā. </w:t>
      </w:r>
      <w:r w:rsidR="00055699" w:rsidRPr="006E77F2">
        <w:rPr>
          <w:rFonts w:ascii="Times New Roman" w:hAnsi="Times New Roman" w:cs="Times New Roman"/>
          <w:sz w:val="24"/>
          <w:szCs w:val="24"/>
        </w:rPr>
        <w:t>DU tīklā tiek nodrošināta piekļuve sekojošām elektroniskajām datubāzēm:</w:t>
      </w:r>
    </w:p>
    <w:p w14:paraId="0D25A716" w14:textId="28318FBA" w:rsidR="00055699" w:rsidRPr="006E77F2" w:rsidRDefault="00055699" w:rsidP="00745889">
      <w:pPr>
        <w:tabs>
          <w:tab w:val="left" w:pos="709"/>
        </w:tabs>
        <w:ind w:left="709" w:hanging="709"/>
        <w:jc w:val="both"/>
        <w:rPr>
          <w:rFonts w:ascii="Times New Roman" w:hAnsi="Times New Roman" w:cs="Times New Roman"/>
          <w:sz w:val="24"/>
          <w:szCs w:val="24"/>
        </w:rPr>
      </w:pPr>
      <w:r w:rsidRPr="006E77F2">
        <w:rPr>
          <w:rFonts w:ascii="Times New Roman" w:hAnsi="Times New Roman" w:cs="Times New Roman"/>
          <w:sz w:val="24"/>
          <w:szCs w:val="24"/>
        </w:rPr>
        <w:t>•</w:t>
      </w:r>
      <w:r w:rsidRPr="006E77F2">
        <w:rPr>
          <w:rFonts w:ascii="Times New Roman" w:hAnsi="Times New Roman" w:cs="Times New Roman"/>
          <w:sz w:val="24"/>
          <w:szCs w:val="24"/>
        </w:rPr>
        <w:tab/>
        <w:t xml:space="preserve">EBSCO Publishing (tā ietver 8 datu bāzes: Academic Search Elite, Business Source Premier, MasterFILE Priemer, Newspaper Source, ERIC, Business Wire News, MEDLINE, Health Source – Consumer Edition, Agrikola); ir pieejami aptuveni 10 000 </w:t>
      </w:r>
      <w:r w:rsidRPr="006E77F2">
        <w:rPr>
          <w:rFonts w:ascii="Times New Roman" w:hAnsi="Times New Roman" w:cs="Times New Roman"/>
          <w:sz w:val="24"/>
          <w:szCs w:val="24"/>
        </w:rPr>
        <w:lastRenderedPageBreak/>
        <w:t>zinātniskie žurnāli vairākās zinātņu nozarē</w:t>
      </w:r>
      <w:r w:rsidR="00BB5551" w:rsidRPr="006E77F2">
        <w:rPr>
          <w:rFonts w:ascii="Times New Roman" w:hAnsi="Times New Roman" w:cs="Times New Roman"/>
          <w:sz w:val="24"/>
          <w:szCs w:val="24"/>
        </w:rPr>
        <w:t xml:space="preserve">s (t.sk. </w:t>
      </w:r>
      <w:r w:rsidR="007D3D0E" w:rsidRPr="006E77F2">
        <w:rPr>
          <w:rFonts w:ascii="Times New Roman" w:hAnsi="Times New Roman" w:cs="Times New Roman"/>
          <w:sz w:val="24"/>
          <w:szCs w:val="24"/>
        </w:rPr>
        <w:t>fizikas un matemātikas nozarēs</w:t>
      </w:r>
      <w:r w:rsidR="00BB5551" w:rsidRPr="006E77F2">
        <w:rPr>
          <w:rFonts w:ascii="Times New Roman" w:hAnsi="Times New Roman" w:cs="Times New Roman"/>
          <w:sz w:val="24"/>
          <w:szCs w:val="24"/>
        </w:rPr>
        <w:t>) angļu valodā</w:t>
      </w:r>
      <w:r w:rsidRPr="006E77F2">
        <w:rPr>
          <w:rFonts w:ascii="Times New Roman" w:hAnsi="Times New Roman" w:cs="Times New Roman"/>
          <w:sz w:val="24"/>
          <w:szCs w:val="24"/>
        </w:rPr>
        <w:t xml:space="preserve">. </w:t>
      </w:r>
    </w:p>
    <w:p w14:paraId="08EDEC08" w14:textId="69B9FF80" w:rsidR="00055699" w:rsidRPr="006E77F2" w:rsidRDefault="00055699" w:rsidP="00745889">
      <w:pPr>
        <w:ind w:left="709" w:hanging="709"/>
        <w:jc w:val="both"/>
        <w:rPr>
          <w:rFonts w:ascii="Times New Roman" w:hAnsi="Times New Roman" w:cs="Times New Roman"/>
          <w:sz w:val="24"/>
          <w:szCs w:val="24"/>
        </w:rPr>
      </w:pPr>
      <w:r w:rsidRPr="006E77F2">
        <w:rPr>
          <w:rFonts w:ascii="Times New Roman" w:hAnsi="Times New Roman" w:cs="Times New Roman"/>
          <w:sz w:val="24"/>
          <w:szCs w:val="24"/>
        </w:rPr>
        <w:t>•</w:t>
      </w:r>
      <w:r w:rsidRPr="006E77F2">
        <w:rPr>
          <w:rFonts w:ascii="Times New Roman" w:hAnsi="Times New Roman" w:cs="Times New Roman"/>
          <w:sz w:val="24"/>
          <w:szCs w:val="24"/>
        </w:rPr>
        <w:tab/>
        <w:t>Cambridge Journals online. ir pieejami 100 zinātniskie žurnāli vairākās zinātņu nozarēs</w:t>
      </w:r>
      <w:r w:rsidR="008670AD" w:rsidRPr="006E77F2">
        <w:rPr>
          <w:rFonts w:ascii="Times New Roman" w:hAnsi="Times New Roman" w:cs="Times New Roman"/>
          <w:sz w:val="24"/>
          <w:szCs w:val="24"/>
        </w:rPr>
        <w:t xml:space="preserve"> (t.sk. </w:t>
      </w:r>
      <w:r w:rsidR="00674B31" w:rsidRPr="006E77F2">
        <w:rPr>
          <w:rFonts w:ascii="Times New Roman" w:hAnsi="Times New Roman" w:cs="Times New Roman"/>
          <w:sz w:val="24"/>
          <w:szCs w:val="24"/>
        </w:rPr>
        <w:t>matemātikas</w:t>
      </w:r>
      <w:r w:rsidR="008670AD" w:rsidRPr="006E77F2">
        <w:rPr>
          <w:rFonts w:ascii="Times New Roman" w:hAnsi="Times New Roman" w:cs="Times New Roman"/>
          <w:sz w:val="24"/>
          <w:szCs w:val="24"/>
        </w:rPr>
        <w:t xml:space="preserve"> un </w:t>
      </w:r>
      <w:r w:rsidR="00674B31" w:rsidRPr="006E77F2">
        <w:rPr>
          <w:rFonts w:ascii="Times New Roman" w:hAnsi="Times New Roman" w:cs="Times New Roman"/>
          <w:sz w:val="24"/>
          <w:szCs w:val="24"/>
        </w:rPr>
        <w:t>fizikas</w:t>
      </w:r>
      <w:r w:rsidR="008670AD" w:rsidRPr="006E77F2">
        <w:rPr>
          <w:rFonts w:ascii="Times New Roman" w:hAnsi="Times New Roman" w:cs="Times New Roman"/>
          <w:sz w:val="24"/>
          <w:szCs w:val="24"/>
        </w:rPr>
        <w:t xml:space="preserve"> nozarēs) angļu valodā</w:t>
      </w:r>
      <w:r w:rsidRPr="006E77F2">
        <w:rPr>
          <w:rFonts w:ascii="Times New Roman" w:hAnsi="Times New Roman" w:cs="Times New Roman"/>
          <w:sz w:val="24"/>
          <w:szCs w:val="24"/>
        </w:rPr>
        <w:t xml:space="preserve">. </w:t>
      </w:r>
      <w:r w:rsidRPr="006E77F2">
        <w:rPr>
          <w:rFonts w:ascii="Times New Roman" w:hAnsi="Times New Roman" w:cs="Times New Roman"/>
          <w:strike/>
          <w:sz w:val="24"/>
          <w:szCs w:val="24"/>
        </w:rPr>
        <w:t xml:space="preserve"> </w:t>
      </w:r>
    </w:p>
    <w:p w14:paraId="2A84A77B" w14:textId="03807644" w:rsidR="00055699" w:rsidRPr="006E77F2" w:rsidRDefault="00055699" w:rsidP="00745889">
      <w:pPr>
        <w:jc w:val="both"/>
        <w:rPr>
          <w:rFonts w:ascii="Times New Roman" w:hAnsi="Times New Roman" w:cs="Times New Roman"/>
          <w:sz w:val="24"/>
          <w:szCs w:val="24"/>
        </w:rPr>
      </w:pPr>
      <w:r w:rsidRPr="006E77F2">
        <w:rPr>
          <w:rFonts w:ascii="Times New Roman" w:hAnsi="Times New Roman" w:cs="Times New Roman"/>
          <w:sz w:val="24"/>
          <w:szCs w:val="24"/>
        </w:rPr>
        <w:t>•</w:t>
      </w:r>
      <w:r w:rsidRPr="006E77F2">
        <w:rPr>
          <w:rFonts w:ascii="Times New Roman" w:hAnsi="Times New Roman" w:cs="Times New Roman"/>
          <w:sz w:val="24"/>
          <w:szCs w:val="24"/>
        </w:rPr>
        <w:tab/>
        <w:t>Science Direct</w:t>
      </w:r>
      <w:r w:rsidR="00B35BD1" w:rsidRPr="006E77F2">
        <w:rPr>
          <w:rFonts w:ascii="Times New Roman" w:hAnsi="Times New Roman" w:cs="Times New Roman"/>
          <w:sz w:val="24"/>
          <w:szCs w:val="24"/>
        </w:rPr>
        <w:t xml:space="preserve"> </w:t>
      </w:r>
      <w:r w:rsidR="00B35BD1" w:rsidRPr="006E77F2">
        <w:rPr>
          <w:rFonts w:ascii="Times New Roman" w:hAnsi="Times New Roman" w:cs="Times New Roman"/>
          <w:bCs/>
          <w:sz w:val="24"/>
          <w:szCs w:val="24"/>
        </w:rPr>
        <w:t>(</w:t>
      </w:r>
      <w:hyperlink r:id="rId14" w:history="1">
        <w:r w:rsidR="00B35BD1" w:rsidRPr="006E77F2">
          <w:rPr>
            <w:rStyle w:val="Hyperlink"/>
            <w:rFonts w:ascii="Times New Roman" w:hAnsi="Times New Roman" w:cs="Times New Roman"/>
            <w:bCs/>
            <w:color w:val="auto"/>
            <w:sz w:val="24"/>
            <w:szCs w:val="24"/>
          </w:rPr>
          <w:t>https://www.sciencedirect.com/browse/journals-and-books?searchPhrase=mathematics</w:t>
        </w:r>
      </w:hyperlink>
      <w:r w:rsidR="00B35BD1" w:rsidRPr="006E77F2">
        <w:rPr>
          <w:rFonts w:ascii="Times New Roman" w:hAnsi="Times New Roman" w:cs="Times New Roman"/>
          <w:bCs/>
          <w:sz w:val="24"/>
          <w:szCs w:val="24"/>
        </w:rPr>
        <w:t>):</w:t>
      </w:r>
      <w:r w:rsidRPr="006E77F2">
        <w:rPr>
          <w:rFonts w:ascii="Times New Roman" w:hAnsi="Times New Roman" w:cs="Times New Roman"/>
          <w:sz w:val="24"/>
          <w:szCs w:val="24"/>
        </w:rPr>
        <w:t xml:space="preserve"> Daudznozaru datu bāze, no kuras pieejami ap 380 žurnālu nosaukumu pilni teksti</w:t>
      </w:r>
      <w:r w:rsidR="00B35BD1" w:rsidRPr="006E77F2">
        <w:rPr>
          <w:rFonts w:ascii="Times New Roman" w:hAnsi="Times New Roman" w:cs="Times New Roman"/>
          <w:sz w:val="24"/>
          <w:szCs w:val="24"/>
        </w:rPr>
        <w:t>.</w:t>
      </w:r>
      <w:r w:rsidR="00D6270B" w:rsidRPr="006E77F2">
        <w:rPr>
          <w:rFonts w:ascii="Times New Roman" w:hAnsi="Times New Roman" w:cs="Times New Roman"/>
          <w:sz w:val="24"/>
          <w:szCs w:val="24"/>
        </w:rPr>
        <w:t xml:space="preserve"> </w:t>
      </w:r>
      <w:r w:rsidR="00B35BD1" w:rsidRPr="006E77F2">
        <w:rPr>
          <w:rFonts w:ascii="Times New Roman" w:hAnsi="Times New Roman" w:cs="Times New Roman"/>
          <w:sz w:val="24"/>
          <w:szCs w:val="24"/>
        </w:rPr>
        <w:t xml:space="preserve">DSP “Matemātika” biežāk izmantotie </w:t>
      </w:r>
      <w:r w:rsidR="00674B31" w:rsidRPr="006E77F2">
        <w:rPr>
          <w:rFonts w:ascii="Times New Roman" w:hAnsi="Times New Roman" w:cs="Times New Roman"/>
          <w:sz w:val="24"/>
          <w:szCs w:val="24"/>
        </w:rPr>
        <w:t>ž</w:t>
      </w:r>
      <w:r w:rsidR="00B35BD1" w:rsidRPr="006E77F2">
        <w:rPr>
          <w:rFonts w:ascii="Times New Roman" w:hAnsi="Times New Roman" w:cs="Times New Roman"/>
          <w:sz w:val="24"/>
          <w:szCs w:val="24"/>
        </w:rPr>
        <w:t>urnāli</w:t>
      </w:r>
      <w:r w:rsidR="00674B31" w:rsidRPr="006E77F2">
        <w:rPr>
          <w:rFonts w:ascii="Times New Roman" w:hAnsi="Times New Roman" w:cs="Times New Roman"/>
          <w:sz w:val="24"/>
          <w:szCs w:val="24"/>
        </w:rPr>
        <w:t xml:space="preserve"> ir</w:t>
      </w:r>
      <w:r w:rsidR="00B35BD1" w:rsidRPr="006E77F2">
        <w:rPr>
          <w:rFonts w:ascii="Times New Roman" w:hAnsi="Times New Roman" w:cs="Times New Roman"/>
          <w:sz w:val="24"/>
          <w:szCs w:val="24"/>
        </w:rPr>
        <w:t xml:space="preserve"> Advances in Applied Mathematics</w:t>
      </w:r>
      <w:r w:rsidR="00674B31" w:rsidRPr="006E77F2">
        <w:rPr>
          <w:rFonts w:ascii="Times New Roman" w:hAnsi="Times New Roman" w:cs="Times New Roman"/>
          <w:sz w:val="24"/>
          <w:szCs w:val="24"/>
        </w:rPr>
        <w:t xml:space="preserve">; </w:t>
      </w:r>
      <w:r w:rsidR="00B35BD1" w:rsidRPr="006E77F2">
        <w:rPr>
          <w:rFonts w:ascii="Times New Roman" w:hAnsi="Times New Roman" w:cs="Times New Roman"/>
          <w:sz w:val="24"/>
          <w:szCs w:val="24"/>
        </w:rPr>
        <w:t xml:space="preserve">Applied Mathematics and Computation, Applied Mathematics Letters, Biomathematics, </w:t>
      </w:r>
      <w:r w:rsidR="00674B31" w:rsidRPr="006E77F2">
        <w:rPr>
          <w:rFonts w:ascii="Times New Roman" w:hAnsi="Times New Roman" w:cs="Times New Roman"/>
          <w:sz w:val="24"/>
          <w:szCs w:val="24"/>
        </w:rPr>
        <w:t>Computers &amp;</w:t>
      </w:r>
      <w:r w:rsidR="00B35BD1" w:rsidRPr="006E77F2">
        <w:rPr>
          <w:rFonts w:ascii="Times New Roman" w:hAnsi="Times New Roman" w:cs="Times New Roman"/>
          <w:sz w:val="24"/>
          <w:szCs w:val="24"/>
        </w:rPr>
        <w:t xml:space="preserve"> Mathematics with Applications</w:t>
      </w:r>
      <w:r w:rsidR="00674B31" w:rsidRPr="006E77F2">
        <w:rPr>
          <w:rFonts w:ascii="Times New Roman" w:hAnsi="Times New Roman" w:cs="Times New Roman"/>
          <w:sz w:val="24"/>
          <w:szCs w:val="24"/>
        </w:rPr>
        <w:t xml:space="preserve">; </w:t>
      </w:r>
      <w:r w:rsidR="00B35BD1" w:rsidRPr="006E77F2">
        <w:rPr>
          <w:rFonts w:ascii="Times New Roman" w:hAnsi="Times New Roman" w:cs="Times New Roman"/>
          <w:sz w:val="24"/>
          <w:szCs w:val="24"/>
        </w:rPr>
        <w:t>Journal of Computational and Applied Mathematics</w:t>
      </w:r>
      <w:r w:rsidR="00674B31" w:rsidRPr="006E77F2">
        <w:rPr>
          <w:rFonts w:ascii="Times New Roman" w:hAnsi="Times New Roman" w:cs="Times New Roman"/>
          <w:sz w:val="24"/>
          <w:szCs w:val="24"/>
        </w:rPr>
        <w:t xml:space="preserve">; </w:t>
      </w:r>
      <w:r w:rsidR="00B35BD1" w:rsidRPr="006E77F2">
        <w:rPr>
          <w:rFonts w:ascii="Times New Roman" w:hAnsi="Times New Roman" w:cs="Times New Roman"/>
          <w:sz w:val="24"/>
          <w:szCs w:val="24"/>
        </w:rPr>
        <w:t>Journal of Differential Equations</w:t>
      </w:r>
      <w:r w:rsidR="00674B31" w:rsidRPr="006E77F2">
        <w:rPr>
          <w:rFonts w:ascii="Times New Roman" w:hAnsi="Times New Roman" w:cs="Times New Roman"/>
          <w:sz w:val="24"/>
          <w:szCs w:val="24"/>
        </w:rPr>
        <w:t xml:space="preserve">; </w:t>
      </w:r>
      <w:r w:rsidR="00B35BD1" w:rsidRPr="006E77F2">
        <w:rPr>
          <w:rFonts w:ascii="Times New Roman" w:hAnsi="Times New Roman" w:cs="Times New Roman"/>
          <w:sz w:val="24"/>
          <w:szCs w:val="24"/>
        </w:rPr>
        <w:t>Mathematics and Computers in Simulation</w:t>
      </w:r>
      <w:r w:rsidR="00674B31" w:rsidRPr="006E77F2">
        <w:rPr>
          <w:rFonts w:ascii="Times New Roman" w:hAnsi="Times New Roman" w:cs="Times New Roman"/>
          <w:sz w:val="24"/>
          <w:szCs w:val="24"/>
        </w:rPr>
        <w:t xml:space="preserve">; </w:t>
      </w:r>
      <w:r w:rsidR="00B35BD1" w:rsidRPr="006E77F2">
        <w:rPr>
          <w:rFonts w:ascii="Times New Roman" w:hAnsi="Times New Roman" w:cs="Times New Roman"/>
          <w:sz w:val="24"/>
          <w:szCs w:val="24"/>
        </w:rPr>
        <w:t>Results in Applied Mathematics</w:t>
      </w:r>
      <w:r w:rsidR="00674B31" w:rsidRPr="006E77F2">
        <w:rPr>
          <w:rFonts w:ascii="Times New Roman" w:hAnsi="Times New Roman" w:cs="Times New Roman"/>
          <w:sz w:val="24"/>
          <w:szCs w:val="24"/>
        </w:rPr>
        <w:t xml:space="preserve"> (angļu valodā)</w:t>
      </w:r>
      <w:r w:rsidRPr="006E77F2">
        <w:rPr>
          <w:rFonts w:ascii="Times New Roman" w:hAnsi="Times New Roman" w:cs="Times New Roman"/>
          <w:sz w:val="24"/>
          <w:szCs w:val="24"/>
        </w:rPr>
        <w:t xml:space="preserve">. </w:t>
      </w:r>
    </w:p>
    <w:p w14:paraId="3E19D27B" w14:textId="0B8CAD46" w:rsidR="00055699" w:rsidRPr="006E77F2" w:rsidRDefault="00055699" w:rsidP="00745889">
      <w:pPr>
        <w:jc w:val="both"/>
        <w:rPr>
          <w:rFonts w:ascii="Times New Roman" w:hAnsi="Times New Roman" w:cs="Times New Roman"/>
          <w:sz w:val="24"/>
          <w:szCs w:val="24"/>
        </w:rPr>
      </w:pPr>
      <w:r w:rsidRPr="006E77F2">
        <w:rPr>
          <w:rFonts w:ascii="Times New Roman" w:hAnsi="Times New Roman" w:cs="Times New Roman"/>
          <w:sz w:val="24"/>
          <w:szCs w:val="24"/>
        </w:rPr>
        <w:t>•</w:t>
      </w:r>
      <w:r w:rsidRPr="006E77F2">
        <w:rPr>
          <w:rFonts w:ascii="Times New Roman" w:hAnsi="Times New Roman" w:cs="Times New Roman"/>
          <w:sz w:val="24"/>
          <w:szCs w:val="24"/>
        </w:rPr>
        <w:tab/>
        <w:t>Web of Science - Daudznozaru datubāze</w:t>
      </w:r>
      <w:r w:rsidR="0091073D" w:rsidRPr="006E77F2">
        <w:rPr>
          <w:rFonts w:ascii="Times New Roman" w:hAnsi="Times New Roman" w:cs="Times New Roman"/>
          <w:sz w:val="24"/>
          <w:szCs w:val="24"/>
        </w:rPr>
        <w:t>, kas</w:t>
      </w:r>
      <w:r w:rsidRPr="006E77F2">
        <w:rPr>
          <w:rFonts w:ascii="Times New Roman" w:hAnsi="Times New Roman" w:cs="Times New Roman"/>
          <w:sz w:val="24"/>
          <w:szCs w:val="24"/>
        </w:rPr>
        <w:t xml:space="preserve"> piedāvā plašas meklēšanas, atlases un rezultātu analīzes iespējas</w:t>
      </w:r>
      <w:r w:rsidR="00D6270B" w:rsidRPr="006E77F2">
        <w:rPr>
          <w:rFonts w:ascii="Times New Roman" w:hAnsi="Times New Roman" w:cs="Times New Roman"/>
          <w:sz w:val="24"/>
          <w:szCs w:val="24"/>
        </w:rPr>
        <w:t xml:space="preserve"> (t.sk. </w:t>
      </w:r>
      <w:r w:rsidR="007D3D0E" w:rsidRPr="006E77F2">
        <w:rPr>
          <w:rFonts w:ascii="Times New Roman" w:hAnsi="Times New Roman" w:cs="Times New Roman"/>
          <w:sz w:val="24"/>
          <w:szCs w:val="24"/>
        </w:rPr>
        <w:t>fizikas un matemātikas nozarēs</w:t>
      </w:r>
      <w:r w:rsidR="00D6270B" w:rsidRPr="006E77F2">
        <w:rPr>
          <w:rFonts w:ascii="Times New Roman" w:hAnsi="Times New Roman" w:cs="Times New Roman"/>
          <w:sz w:val="24"/>
          <w:szCs w:val="24"/>
        </w:rPr>
        <w:t>) angļu valodā</w:t>
      </w:r>
      <w:r w:rsidRPr="006E77F2">
        <w:rPr>
          <w:rFonts w:ascii="Times New Roman" w:hAnsi="Times New Roman" w:cs="Times New Roman"/>
          <w:sz w:val="24"/>
          <w:szCs w:val="24"/>
        </w:rPr>
        <w:t>.</w:t>
      </w:r>
      <w:r w:rsidR="00674B31" w:rsidRPr="006E77F2">
        <w:rPr>
          <w:rFonts w:ascii="Times New Roman" w:hAnsi="Times New Roman" w:cs="Times New Roman"/>
          <w:sz w:val="24"/>
          <w:szCs w:val="24"/>
        </w:rPr>
        <w:t xml:space="preserve"> DSP “Matemātika” biežāk izmantotie žurnāli ir (</w:t>
      </w:r>
      <w:hyperlink r:id="rId15" w:history="1">
        <w:r w:rsidR="00674B31" w:rsidRPr="006E77F2">
          <w:rPr>
            <w:rStyle w:val="Hyperlink"/>
            <w:rFonts w:ascii="Times New Roman" w:hAnsi="Times New Roman" w:cs="Times New Roman"/>
            <w:color w:val="auto"/>
            <w:sz w:val="24"/>
            <w:szCs w:val="24"/>
          </w:rPr>
          <w:t>https://wosjournal.com/list-of-journals.php?id=Mathematics</w:t>
        </w:r>
      </w:hyperlink>
      <w:r w:rsidR="00745889" w:rsidRPr="006E77F2">
        <w:rPr>
          <w:rStyle w:val="Hyperlink"/>
          <w:rFonts w:ascii="Times New Roman" w:hAnsi="Times New Roman" w:cs="Times New Roman"/>
          <w:color w:val="auto"/>
          <w:sz w:val="24"/>
          <w:szCs w:val="24"/>
        </w:rPr>
        <w:t>)</w:t>
      </w:r>
      <w:r w:rsidR="00674B31" w:rsidRPr="006E77F2">
        <w:rPr>
          <w:rStyle w:val="Hyperlink"/>
          <w:rFonts w:ascii="Times New Roman" w:hAnsi="Times New Roman" w:cs="Times New Roman"/>
          <w:color w:val="auto"/>
          <w:sz w:val="24"/>
          <w:szCs w:val="24"/>
        </w:rPr>
        <w:t xml:space="preserve">: </w:t>
      </w:r>
      <w:r w:rsidR="00674B31" w:rsidRPr="006E77F2">
        <w:rPr>
          <w:rFonts w:ascii="Times New Roman" w:hAnsi="Times New Roman" w:cs="Times New Roman"/>
          <w:sz w:val="24"/>
          <w:szCs w:val="24"/>
        </w:rPr>
        <w:t>International Journal Of Mathematics And Mathematical Sciences; Journal Of Computational Dynamics; Advances In Difference Equations; Differential And Integral Equations; Discrete And Continuous Dynamical Systems; Electronic Journal Of Differential Equations; Electronic Journal Of Qualitative Theory Of Differential Equations; Journal Of Modern Dynamics; Journal Of The European Mathematical Society; Nonlinear Analysis-Modelling And Control; Proceedings Of The American Mathematical Society; Qualitative Theory Of Dynamical Systems; Results In Mathematics; Differential Equations And Dynamical Systems</w:t>
      </w:r>
      <w:r w:rsidR="00745889" w:rsidRPr="006E77F2">
        <w:rPr>
          <w:rFonts w:ascii="Times New Roman" w:hAnsi="Times New Roman" w:cs="Times New Roman"/>
          <w:sz w:val="24"/>
          <w:szCs w:val="24"/>
        </w:rPr>
        <w:t>.</w:t>
      </w:r>
    </w:p>
    <w:p w14:paraId="564FE79F" w14:textId="7DE863B6" w:rsidR="009B77CF" w:rsidRPr="006E77F2" w:rsidRDefault="00055699" w:rsidP="009B77CF">
      <w:pPr>
        <w:jc w:val="both"/>
        <w:rPr>
          <w:rFonts w:ascii="Times New Roman" w:hAnsi="Times New Roman" w:cs="Times New Roman"/>
          <w:sz w:val="24"/>
          <w:szCs w:val="24"/>
        </w:rPr>
      </w:pPr>
      <w:r w:rsidRPr="006E77F2">
        <w:rPr>
          <w:rFonts w:ascii="Times New Roman" w:hAnsi="Times New Roman" w:cs="Times New Roman"/>
          <w:sz w:val="24"/>
          <w:szCs w:val="24"/>
        </w:rPr>
        <w:t>•</w:t>
      </w:r>
      <w:r w:rsidRPr="006E77F2">
        <w:rPr>
          <w:rFonts w:ascii="Times New Roman" w:hAnsi="Times New Roman" w:cs="Times New Roman"/>
          <w:sz w:val="24"/>
          <w:szCs w:val="24"/>
        </w:rPr>
        <w:tab/>
        <w:t xml:space="preserve">Scopus </w:t>
      </w:r>
      <w:r w:rsidR="00745889" w:rsidRPr="006E77F2">
        <w:rPr>
          <w:rFonts w:ascii="Times New Roman" w:hAnsi="Times New Roman" w:cs="Times New Roman"/>
          <w:sz w:val="24"/>
          <w:szCs w:val="24"/>
        </w:rPr>
        <w:t xml:space="preserve">- </w:t>
      </w:r>
      <w:r w:rsidRPr="006E77F2">
        <w:rPr>
          <w:rFonts w:ascii="Times New Roman" w:hAnsi="Times New Roman" w:cs="Times New Roman"/>
          <w:sz w:val="24"/>
          <w:szCs w:val="24"/>
        </w:rPr>
        <w:t>daudznozaru zinātnisko publikāciju bibliogrāfiskās un citēšanas informācijas datubāze</w:t>
      </w:r>
      <w:r w:rsidR="00D6270B" w:rsidRPr="006E77F2">
        <w:rPr>
          <w:rFonts w:ascii="Times New Roman" w:hAnsi="Times New Roman" w:cs="Times New Roman"/>
          <w:sz w:val="24"/>
          <w:szCs w:val="24"/>
        </w:rPr>
        <w:t xml:space="preserve"> (t.sk. </w:t>
      </w:r>
      <w:r w:rsidR="007D3D0E" w:rsidRPr="006E77F2">
        <w:rPr>
          <w:rFonts w:ascii="Times New Roman" w:hAnsi="Times New Roman" w:cs="Times New Roman"/>
          <w:sz w:val="24"/>
          <w:szCs w:val="24"/>
        </w:rPr>
        <w:t>fizik</w:t>
      </w:r>
      <w:r w:rsidR="00D6270B" w:rsidRPr="006E77F2">
        <w:rPr>
          <w:rFonts w:ascii="Times New Roman" w:hAnsi="Times New Roman" w:cs="Times New Roman"/>
          <w:sz w:val="24"/>
          <w:szCs w:val="24"/>
        </w:rPr>
        <w:t xml:space="preserve">as un </w:t>
      </w:r>
      <w:r w:rsidR="007D3D0E" w:rsidRPr="006E77F2">
        <w:rPr>
          <w:rFonts w:ascii="Times New Roman" w:hAnsi="Times New Roman" w:cs="Times New Roman"/>
          <w:sz w:val="24"/>
          <w:szCs w:val="24"/>
        </w:rPr>
        <w:t>matemātikas</w:t>
      </w:r>
      <w:r w:rsidR="00D6270B" w:rsidRPr="006E77F2">
        <w:rPr>
          <w:rFonts w:ascii="Times New Roman" w:hAnsi="Times New Roman" w:cs="Times New Roman"/>
          <w:sz w:val="24"/>
          <w:szCs w:val="24"/>
        </w:rPr>
        <w:t xml:space="preserve"> nozarēs) angļu </w:t>
      </w:r>
      <w:r w:rsidR="00674B31" w:rsidRPr="006E77F2">
        <w:rPr>
          <w:rFonts w:ascii="Times New Roman" w:hAnsi="Times New Roman" w:cs="Times New Roman"/>
          <w:sz w:val="24"/>
          <w:szCs w:val="24"/>
        </w:rPr>
        <w:t xml:space="preserve">un vācu </w:t>
      </w:r>
      <w:r w:rsidR="00D6270B" w:rsidRPr="006E77F2">
        <w:rPr>
          <w:rFonts w:ascii="Times New Roman" w:hAnsi="Times New Roman" w:cs="Times New Roman"/>
          <w:sz w:val="24"/>
          <w:szCs w:val="24"/>
        </w:rPr>
        <w:t>valodā</w:t>
      </w:r>
      <w:r w:rsidR="007D3D0E" w:rsidRPr="006E77F2">
        <w:rPr>
          <w:rFonts w:ascii="Times New Roman" w:hAnsi="Times New Roman" w:cs="Times New Roman"/>
          <w:sz w:val="24"/>
          <w:szCs w:val="24"/>
        </w:rPr>
        <w:t>.</w:t>
      </w:r>
      <w:r w:rsidRPr="006E77F2">
        <w:rPr>
          <w:rFonts w:ascii="Times New Roman" w:hAnsi="Times New Roman" w:cs="Times New Roman"/>
          <w:sz w:val="24"/>
          <w:szCs w:val="24"/>
        </w:rPr>
        <w:t xml:space="preserve"> </w:t>
      </w:r>
      <w:r w:rsidR="00674B31" w:rsidRPr="006E77F2">
        <w:rPr>
          <w:rFonts w:ascii="Times New Roman" w:hAnsi="Times New Roman" w:cs="Times New Roman"/>
          <w:sz w:val="24"/>
          <w:szCs w:val="24"/>
        </w:rPr>
        <w:t xml:space="preserve">DSP “Matemātika” </w:t>
      </w:r>
      <w:r w:rsidR="0091073D" w:rsidRPr="006E77F2">
        <w:rPr>
          <w:rFonts w:ascii="Times New Roman" w:hAnsi="Times New Roman" w:cs="Times New Roman"/>
          <w:sz w:val="24"/>
          <w:szCs w:val="24"/>
        </w:rPr>
        <w:t>(</w:t>
      </w:r>
      <w:hyperlink r:id="rId16" w:history="1">
        <w:r w:rsidR="0091073D" w:rsidRPr="006E77F2">
          <w:rPr>
            <w:rStyle w:val="Hyperlink"/>
            <w:rFonts w:ascii="Times New Roman" w:hAnsi="Times New Roman" w:cs="Times New Roman"/>
            <w:color w:val="auto"/>
            <w:sz w:val="24"/>
            <w:szCs w:val="24"/>
          </w:rPr>
          <w:t>https://journalrw.org/scopus-indexed-mathematics-journals/</w:t>
        </w:r>
      </w:hyperlink>
      <w:r w:rsidR="0091073D" w:rsidRPr="006E77F2">
        <w:rPr>
          <w:rStyle w:val="Hyperlink"/>
          <w:rFonts w:ascii="Times New Roman" w:hAnsi="Times New Roman" w:cs="Times New Roman"/>
          <w:color w:val="auto"/>
          <w:sz w:val="24"/>
          <w:szCs w:val="24"/>
        </w:rPr>
        <w:t xml:space="preserve">) </w:t>
      </w:r>
      <w:r w:rsidR="00674B31" w:rsidRPr="006E77F2">
        <w:rPr>
          <w:rFonts w:ascii="Times New Roman" w:hAnsi="Times New Roman" w:cs="Times New Roman"/>
          <w:sz w:val="24"/>
          <w:szCs w:val="24"/>
        </w:rPr>
        <w:t xml:space="preserve">un </w:t>
      </w:r>
      <w:r w:rsidR="009B77CF" w:rsidRPr="006E77F2">
        <w:rPr>
          <w:rFonts w:ascii="Times New Roman" w:hAnsi="Times New Roman" w:cs="Times New Roman"/>
          <w:sz w:val="24"/>
          <w:szCs w:val="24"/>
        </w:rPr>
        <w:t xml:space="preserve">DSP “Cietvielu fizika”, AMSP </w:t>
      </w:r>
      <w:r w:rsidR="00674B31" w:rsidRPr="006E77F2">
        <w:rPr>
          <w:rFonts w:ascii="Times New Roman" w:hAnsi="Times New Roman" w:cs="Times New Roman"/>
          <w:sz w:val="24"/>
          <w:szCs w:val="24"/>
        </w:rPr>
        <w:t>“Fizika” biežāk izmantotie žurnāli ir Nonlinear Dynamics;</w:t>
      </w:r>
      <w:r w:rsidR="0091073D" w:rsidRPr="006E77F2">
        <w:rPr>
          <w:rFonts w:ascii="Times New Roman" w:hAnsi="Times New Roman" w:cs="Times New Roman"/>
          <w:sz w:val="24"/>
          <w:szCs w:val="24"/>
        </w:rPr>
        <w:t xml:space="preserve"> </w:t>
      </w:r>
      <w:r w:rsidR="00674B31" w:rsidRPr="006E77F2">
        <w:rPr>
          <w:rFonts w:ascii="Times New Roman" w:hAnsi="Times New Roman" w:cs="Times New Roman"/>
          <w:sz w:val="24"/>
          <w:szCs w:val="24"/>
        </w:rPr>
        <w:t>MDPI Mathematics; Nonlinear Analysis: Modelling and Control; Mathematical Modelling and Analysis; Journal of Applied Mathematics and Computing; Archiv der Mathematik; Advances in Physics; Nature Physics; Chaos, Solitons and Fractals; Computers and Education; IEEE Transactions on Neural</w:t>
      </w:r>
      <w:r w:rsidR="009B77CF" w:rsidRPr="006E77F2">
        <w:rPr>
          <w:rFonts w:ascii="Times New Roman" w:hAnsi="Times New Roman" w:cs="Times New Roman"/>
          <w:sz w:val="24"/>
          <w:szCs w:val="24"/>
        </w:rPr>
        <w:t xml:space="preserve"> Networks and Learning Systems.</w:t>
      </w:r>
    </w:p>
    <w:p w14:paraId="44D60382" w14:textId="53874FCE" w:rsidR="009B77CF" w:rsidRPr="006E77F2" w:rsidRDefault="009B77CF" w:rsidP="00882AC2">
      <w:pPr>
        <w:pStyle w:val="ListParagraph"/>
        <w:numPr>
          <w:ilvl w:val="0"/>
          <w:numId w:val="21"/>
        </w:numPr>
        <w:jc w:val="both"/>
        <w:rPr>
          <w:rFonts w:ascii="Times New Roman" w:hAnsi="Times New Roman" w:cs="Times New Roman"/>
          <w:sz w:val="24"/>
          <w:szCs w:val="24"/>
          <w:u w:val="single"/>
        </w:rPr>
      </w:pPr>
      <w:r w:rsidRPr="006E77F2">
        <w:rPr>
          <w:rFonts w:ascii="Times New Roman" w:hAnsi="Times New Roman" w:cs="Times New Roman"/>
          <w:sz w:val="24"/>
          <w:szCs w:val="24"/>
        </w:rPr>
        <w:t xml:space="preserve">Springer Link (www.springerlink.com), </w:t>
      </w:r>
      <w:r w:rsidRPr="006E77F2">
        <w:rPr>
          <w:rFonts w:ascii="Times New Roman" w:hAnsi="Times New Roman" w:cs="Times New Roman"/>
          <w:sz w:val="24"/>
          <w:szCs w:val="24"/>
          <w:u w:val="single"/>
        </w:rPr>
        <w:t>u.c.</w:t>
      </w:r>
    </w:p>
    <w:p w14:paraId="3D238E52" w14:textId="3852355D" w:rsidR="00055699" w:rsidRPr="006E77F2" w:rsidRDefault="00055699" w:rsidP="00882AC2">
      <w:pPr>
        <w:pStyle w:val="ListParagraph"/>
        <w:numPr>
          <w:ilvl w:val="0"/>
          <w:numId w:val="21"/>
        </w:numPr>
        <w:jc w:val="both"/>
        <w:rPr>
          <w:rFonts w:ascii="Times New Roman" w:hAnsi="Times New Roman" w:cs="Times New Roman"/>
          <w:sz w:val="24"/>
          <w:szCs w:val="24"/>
        </w:rPr>
      </w:pPr>
      <w:r w:rsidRPr="006E77F2">
        <w:rPr>
          <w:rFonts w:ascii="Times New Roman" w:hAnsi="Times New Roman" w:cs="Times New Roman"/>
          <w:sz w:val="24"/>
          <w:szCs w:val="24"/>
        </w:rPr>
        <w:t>Letonika. Letonika ir latviska uzziņu un tulkošanas sistēma internetā. Patlaban šie resursi ietver Latvijas Enciklopēdisko vārdnīcu, Terminu vārdnīcu, tulkojošās un sk</w:t>
      </w:r>
      <w:r w:rsidR="0017190D" w:rsidRPr="006E77F2">
        <w:rPr>
          <w:rFonts w:ascii="Times New Roman" w:hAnsi="Times New Roman" w:cs="Times New Roman"/>
          <w:sz w:val="24"/>
          <w:szCs w:val="24"/>
        </w:rPr>
        <w:t xml:space="preserve">aidrojošās datorvārdnīcas u.c. </w:t>
      </w:r>
    </w:p>
    <w:p w14:paraId="12623180" w14:textId="1D37F6A6" w:rsidR="004479B8" w:rsidRPr="006E77F2" w:rsidRDefault="002F533B" w:rsidP="002F533B">
      <w:pPr>
        <w:rPr>
          <w:rFonts w:ascii="Times New Roman" w:hAnsi="Times New Roman" w:cs="Times New Roman"/>
        </w:rPr>
      </w:pPr>
      <w:r w:rsidRPr="006E77F2">
        <w:rPr>
          <w:rFonts w:ascii="Times New Roman" w:hAnsi="Times New Roman" w:cs="Times New Roman"/>
        </w:rPr>
        <w:t>Datubāzu izmantošanas statistika par</w:t>
      </w:r>
      <w:r w:rsidR="004479B8" w:rsidRPr="006E77F2">
        <w:rPr>
          <w:rFonts w:ascii="Times New Roman" w:hAnsi="Times New Roman" w:cs="Times New Roman"/>
        </w:rPr>
        <w:t xml:space="preserve"> attiecīgi</w:t>
      </w:r>
      <w:r w:rsidRPr="006E77F2">
        <w:rPr>
          <w:rFonts w:ascii="Times New Roman" w:hAnsi="Times New Roman" w:cs="Times New Roman"/>
        </w:rPr>
        <w:t xml:space="preserve"> </w:t>
      </w:r>
      <w:r w:rsidR="004479B8" w:rsidRPr="006E77F2">
        <w:rPr>
          <w:rFonts w:ascii="Times New Roman" w:hAnsi="Times New Roman" w:cs="Times New Roman"/>
        </w:rPr>
        <w:t>2020., 2021., 2022.gadu</w:t>
      </w:r>
    </w:p>
    <w:p w14:paraId="3DC9E238" w14:textId="77777777" w:rsidR="004479B8" w:rsidRPr="006E77F2" w:rsidRDefault="002F533B" w:rsidP="002F533B">
      <w:pPr>
        <w:rPr>
          <w:rFonts w:ascii="Times New Roman" w:hAnsi="Times New Roman" w:cs="Times New Roman"/>
        </w:rPr>
      </w:pPr>
      <w:r w:rsidRPr="006E77F2">
        <w:rPr>
          <w:rFonts w:ascii="Times New Roman" w:hAnsi="Times New Roman" w:cs="Times New Roman"/>
          <w:i/>
        </w:rPr>
        <w:t>EBSCO:</w:t>
      </w:r>
      <w:r w:rsidR="004479B8" w:rsidRPr="006E77F2">
        <w:rPr>
          <w:rFonts w:ascii="Times New Roman" w:hAnsi="Times New Roman" w:cs="Times New Roman"/>
        </w:rPr>
        <w:t xml:space="preserve"> </w:t>
      </w:r>
      <w:r w:rsidRPr="006E77F2">
        <w:rPr>
          <w:rFonts w:ascii="Times New Roman" w:hAnsi="Times New Roman" w:cs="Times New Roman"/>
        </w:rPr>
        <w:t xml:space="preserve">Database Sessions–13230, 13277, </w:t>
      </w:r>
      <w:r w:rsidR="004479B8" w:rsidRPr="006E77F2">
        <w:rPr>
          <w:rFonts w:ascii="Times New Roman" w:hAnsi="Times New Roman" w:cs="Times New Roman"/>
        </w:rPr>
        <w:t xml:space="preserve">10964, </w:t>
      </w:r>
      <w:r w:rsidRPr="006E77F2">
        <w:rPr>
          <w:rFonts w:ascii="Times New Roman" w:hAnsi="Times New Roman" w:cs="Times New Roman"/>
        </w:rPr>
        <w:t>Total Full-Text Requests – 3792, 7831, 2704</w:t>
      </w:r>
      <w:r w:rsidRPr="006E77F2">
        <w:rPr>
          <w:rFonts w:ascii="Times New Roman" w:hAnsi="Times New Roman" w:cs="Times New Roman"/>
        </w:rPr>
        <w:br/>
      </w:r>
      <w:r w:rsidRPr="006E77F2">
        <w:rPr>
          <w:rFonts w:ascii="Times New Roman" w:hAnsi="Times New Roman" w:cs="Times New Roman"/>
          <w:i/>
        </w:rPr>
        <w:t>ScienceDirect:</w:t>
      </w:r>
      <w:r w:rsidRPr="006E77F2">
        <w:rPr>
          <w:rFonts w:ascii="Times New Roman" w:hAnsi="Times New Roman" w:cs="Times New Roman"/>
        </w:rPr>
        <w:t>Total Full-</w:t>
      </w:r>
      <w:r w:rsidR="004479B8" w:rsidRPr="006E77F2">
        <w:rPr>
          <w:rFonts w:ascii="Times New Roman" w:hAnsi="Times New Roman" w:cs="Times New Roman"/>
        </w:rPr>
        <w:t>Text Requests– 5885, 3901, 8193</w:t>
      </w:r>
    </w:p>
    <w:p w14:paraId="436B60B1" w14:textId="2CB57002" w:rsidR="002F533B" w:rsidRPr="006E77F2" w:rsidRDefault="002F533B" w:rsidP="002F533B">
      <w:pPr>
        <w:rPr>
          <w:rFonts w:ascii="Times New Roman" w:hAnsi="Times New Roman" w:cs="Times New Roman"/>
        </w:rPr>
      </w:pPr>
      <w:r w:rsidRPr="006E77F2">
        <w:rPr>
          <w:rFonts w:ascii="Times New Roman" w:hAnsi="Times New Roman" w:cs="Times New Roman"/>
          <w:i/>
        </w:rPr>
        <w:t>Scopus:</w:t>
      </w:r>
      <w:r w:rsidRPr="006E77F2">
        <w:rPr>
          <w:rFonts w:ascii="Times New Roman" w:hAnsi="Times New Roman" w:cs="Times New Roman"/>
        </w:rPr>
        <w:t xml:space="preserve"> Data</w:t>
      </w:r>
      <w:r w:rsidR="004479B8" w:rsidRPr="006E77F2">
        <w:rPr>
          <w:rFonts w:ascii="Times New Roman" w:hAnsi="Times New Roman" w:cs="Times New Roman"/>
        </w:rPr>
        <w:t>base Sessions– 4461, 5268, 5611</w:t>
      </w:r>
    </w:p>
    <w:p w14:paraId="4796C3FC" w14:textId="77777777" w:rsidR="004479B8" w:rsidRPr="006E77F2" w:rsidRDefault="004479B8" w:rsidP="002F533B">
      <w:pPr>
        <w:rPr>
          <w:rFonts w:ascii="Times New Roman" w:hAnsi="Times New Roman" w:cs="Times New Roman"/>
        </w:rPr>
      </w:pPr>
    </w:p>
    <w:p w14:paraId="0E5F11DE" w14:textId="589E13D3" w:rsidR="00DA4342" w:rsidRPr="006E77F2" w:rsidRDefault="00CA2DFE" w:rsidP="00DA4342">
      <w:pPr>
        <w:jc w:val="both"/>
        <w:rPr>
          <w:rFonts w:ascii="Times New Roman" w:hAnsi="Times New Roman" w:cs="Times New Roman"/>
          <w:sz w:val="24"/>
          <w:szCs w:val="24"/>
        </w:rPr>
      </w:pPr>
      <w:r w:rsidRPr="006E77F2">
        <w:rPr>
          <w:rFonts w:ascii="Times New Roman" w:hAnsi="Times New Roman" w:cs="Times New Roman"/>
          <w:sz w:val="24"/>
          <w:szCs w:val="24"/>
        </w:rPr>
        <w:t>Bibliotēkas darba laiks ir piemērots studējošo vajadzībām. Pēc studējošo sūdzībām par bibliotēkas īso darba laiku darba dienās un nepieejamību sestdienās, kopš 2018.gada rudens semestra mainīts DU bibliotēkas darba laiks (Darba dienās: no plkst. 9.00 – 20.00, Sestdienās: no plkst. 10.00 – 16.00.), par ko studējošie sniedza pozitīvu vērtējumu.</w:t>
      </w:r>
    </w:p>
    <w:p w14:paraId="7DD7BDEC" w14:textId="57C9B079" w:rsidR="002F533B" w:rsidRPr="006E77F2" w:rsidRDefault="00DA4342" w:rsidP="00DA4342">
      <w:pPr>
        <w:jc w:val="both"/>
        <w:rPr>
          <w:rFonts w:ascii="Times New Roman" w:hAnsi="Times New Roman" w:cs="Times New Roman"/>
          <w:sz w:val="24"/>
          <w:szCs w:val="24"/>
        </w:rPr>
      </w:pPr>
      <w:r w:rsidRPr="006E77F2">
        <w:rPr>
          <w:rFonts w:ascii="Times New Roman" w:hAnsi="Times New Roman" w:cs="Times New Roman"/>
          <w:sz w:val="24"/>
          <w:szCs w:val="24"/>
        </w:rPr>
        <w:t xml:space="preserve">Virziena mācībspēki savās laboratorijās vai darba telpās esošās personiskās grāmatas un jaunākos žurnālus piedāvā izmantot studējošajiem. </w:t>
      </w:r>
    </w:p>
    <w:p w14:paraId="15008F74" w14:textId="16A4C06A" w:rsidR="00055699" w:rsidRPr="006E77F2" w:rsidRDefault="00055699" w:rsidP="00055699">
      <w:pPr>
        <w:jc w:val="both"/>
        <w:rPr>
          <w:rFonts w:ascii="Times New Roman" w:hAnsi="Times New Roman" w:cs="Times New Roman"/>
          <w:sz w:val="24"/>
          <w:szCs w:val="24"/>
        </w:rPr>
      </w:pPr>
    </w:p>
    <w:p w14:paraId="518C0B17" w14:textId="5D12005C"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sz w:val="24"/>
          <w:szCs w:val="24"/>
        </w:rPr>
        <w:t>2.3.4. Sniegt raksturojumu un novērtējumu par informācijas un komunikācijas tehnoloģiju risinājumiem, kas tiek izmantoti</w:t>
      </w:r>
      <w:r w:rsidR="009B77CF" w:rsidRPr="006E77F2">
        <w:rPr>
          <w:rFonts w:ascii="Times New Roman" w:hAnsi="Times New Roman" w:cs="Times New Roman"/>
          <w:b/>
          <w:sz w:val="24"/>
          <w:szCs w:val="24"/>
        </w:rPr>
        <w:t xml:space="preserve"> studiju procesā (piemēram, MOO</w:t>
      </w:r>
      <w:r w:rsidRPr="006E77F2">
        <w:rPr>
          <w:rFonts w:ascii="Times New Roman" w:hAnsi="Times New Roman" w:cs="Times New Roman"/>
          <w:b/>
          <w:sz w:val="24"/>
          <w:szCs w:val="24"/>
        </w:rPr>
        <w:t xml:space="preserve">E). Ja studiju virzienam atbilstošās studiju programmas īsteno tālmācībā, jānorāda arī šai studiju formai īpaši piemērotie rīki. </w:t>
      </w:r>
    </w:p>
    <w:p w14:paraId="049242CE" w14:textId="77777777" w:rsidR="00055699" w:rsidRPr="006E77F2" w:rsidRDefault="00055699" w:rsidP="00055699">
      <w:pPr>
        <w:jc w:val="both"/>
        <w:rPr>
          <w:rFonts w:ascii="Times New Roman" w:hAnsi="Times New Roman" w:cs="Times New Roman"/>
          <w:sz w:val="24"/>
          <w:szCs w:val="24"/>
        </w:rPr>
      </w:pPr>
    </w:p>
    <w:p w14:paraId="3695D07C" w14:textId="0CABE671" w:rsidR="005C7AA1"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DU ir attīstīta e-studiju vide (Moodle), kā arī tiešās komunikācijas nodrošināšanas rezultātā (e-pasts, konsultācijas), ir pieejama metodiskā un zinātniskā informācija katrā studiju kursā. </w:t>
      </w:r>
      <w:r w:rsidR="003D16D2" w:rsidRPr="006E77F2">
        <w:rPr>
          <w:rFonts w:ascii="Times New Roman" w:hAnsi="Times New Roman" w:cs="Times New Roman"/>
          <w:sz w:val="24"/>
          <w:szCs w:val="24"/>
        </w:rPr>
        <w:t xml:space="preserve">Ar e-studiju starpniecību tiek mazināts studējošo atbiruma risks tādos gadījumos, ja nav iespējas pilnībā apmeklēt visus studiju kursus darba vai veselības stāvokļa dēļ. </w:t>
      </w:r>
      <w:r w:rsidR="008F34C3" w:rsidRPr="006E77F2">
        <w:rPr>
          <w:rFonts w:ascii="Times New Roman" w:hAnsi="Times New Roman" w:cs="Times New Roman"/>
          <w:sz w:val="24"/>
          <w:szCs w:val="24"/>
        </w:rPr>
        <w:t>Mūsdienīgu IT risinājumu (e-pasts, Moodle, ZOOM, Skype, Facebook) izmanto</w:t>
      </w:r>
      <w:r w:rsidR="005C7AA1" w:rsidRPr="006E77F2">
        <w:rPr>
          <w:rFonts w:ascii="Times New Roman" w:hAnsi="Times New Roman" w:cs="Times New Roman"/>
          <w:sz w:val="24"/>
          <w:szCs w:val="24"/>
        </w:rPr>
        <w:t>šana ir nozīmīgs solis studējošo kritiskās masas uzturēšanas veicināšanai, tādējādi nodrošinot speciālistu sagatavošanu ne tikai Austrumlatvijas reģionam, ko pārstāv lielākā daļa DU studējošo, bet arī citiem Latvijas reģioniem un ārvalstīm.</w:t>
      </w:r>
      <w:r w:rsidR="008F34C3" w:rsidRPr="006E77F2">
        <w:rPr>
          <w:rFonts w:ascii="Times New Roman" w:hAnsi="Times New Roman" w:cs="Times New Roman"/>
          <w:sz w:val="24"/>
          <w:szCs w:val="24"/>
        </w:rPr>
        <w:t xml:space="preserve"> </w:t>
      </w:r>
    </w:p>
    <w:p w14:paraId="42020B78" w14:textId="77777777" w:rsidR="005C7AA1" w:rsidRPr="006E77F2" w:rsidRDefault="005C7AA1" w:rsidP="00055699">
      <w:pPr>
        <w:jc w:val="both"/>
        <w:rPr>
          <w:rFonts w:ascii="Times New Roman" w:hAnsi="Times New Roman" w:cs="Times New Roman"/>
          <w:sz w:val="24"/>
          <w:szCs w:val="24"/>
        </w:rPr>
      </w:pPr>
    </w:p>
    <w:p w14:paraId="00E97711" w14:textId="5D8F92EA" w:rsidR="00055699" w:rsidRPr="006E77F2" w:rsidRDefault="00F20A51"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Visās virziena studiju programmās atzīmju izlikšana tagad noteik Moodle vidē, tāpat tur atrodami linki, lai pieslēgtos pēc saraksta paredzētajā laikā nodarbībai, ja tā notiek attālināti. </w:t>
      </w:r>
      <w:r w:rsidR="003D16D2" w:rsidRPr="006E77F2">
        <w:rPr>
          <w:rFonts w:ascii="Times New Roman" w:hAnsi="Times New Roman" w:cs="Times New Roman"/>
          <w:sz w:val="24"/>
          <w:szCs w:val="24"/>
        </w:rPr>
        <w:t>Darbā ar ABSP</w:t>
      </w:r>
      <w:r w:rsidR="005C7AA1" w:rsidRPr="006E77F2">
        <w:rPr>
          <w:rFonts w:ascii="Times New Roman" w:hAnsi="Times New Roman" w:cs="Times New Roman"/>
          <w:sz w:val="24"/>
          <w:szCs w:val="24"/>
        </w:rPr>
        <w:t xml:space="preserve"> “Matemātika”</w:t>
      </w:r>
      <w:r w:rsidR="00287920" w:rsidRPr="006E77F2">
        <w:rPr>
          <w:rFonts w:ascii="Times New Roman" w:hAnsi="Times New Roman" w:cs="Times New Roman"/>
          <w:sz w:val="24"/>
          <w:szCs w:val="24"/>
        </w:rPr>
        <w:t xml:space="preserve"> </w:t>
      </w:r>
      <w:r w:rsidR="003D16D2" w:rsidRPr="006E77F2">
        <w:rPr>
          <w:rFonts w:ascii="Times New Roman" w:hAnsi="Times New Roman" w:cs="Times New Roman"/>
          <w:sz w:val="24"/>
          <w:szCs w:val="24"/>
        </w:rPr>
        <w:t>un AMSP</w:t>
      </w:r>
      <w:r w:rsidR="00287920" w:rsidRPr="006E77F2">
        <w:rPr>
          <w:rFonts w:ascii="Times New Roman" w:hAnsi="Times New Roman" w:cs="Times New Roman"/>
          <w:sz w:val="24"/>
          <w:szCs w:val="24"/>
        </w:rPr>
        <w:t xml:space="preserve"> “Matemātika” </w:t>
      </w:r>
      <w:r w:rsidR="003D16D2" w:rsidRPr="006E77F2">
        <w:rPr>
          <w:rFonts w:ascii="Times New Roman" w:hAnsi="Times New Roman" w:cs="Times New Roman"/>
          <w:sz w:val="24"/>
          <w:szCs w:val="24"/>
        </w:rPr>
        <w:t xml:space="preserve">studējošajiem DU docētāji </w:t>
      </w:r>
      <w:r w:rsidR="00055699" w:rsidRPr="006E77F2">
        <w:rPr>
          <w:rFonts w:ascii="Times New Roman" w:hAnsi="Times New Roman" w:cs="Times New Roman"/>
          <w:sz w:val="24"/>
          <w:szCs w:val="24"/>
        </w:rPr>
        <w:t>sistemātiski izmanto</w:t>
      </w:r>
      <w:r w:rsidR="00287920" w:rsidRPr="006E77F2">
        <w:rPr>
          <w:rFonts w:ascii="Times New Roman" w:hAnsi="Times New Roman" w:cs="Times New Roman"/>
          <w:sz w:val="24"/>
          <w:szCs w:val="24"/>
        </w:rPr>
        <w:t>ja</w:t>
      </w:r>
      <w:r w:rsidR="00055699" w:rsidRPr="006E77F2">
        <w:rPr>
          <w:rFonts w:ascii="Times New Roman" w:hAnsi="Times New Roman" w:cs="Times New Roman"/>
          <w:sz w:val="24"/>
          <w:szCs w:val="24"/>
        </w:rPr>
        <w:t xml:space="preserve"> e-studiju vidi Moodle</w:t>
      </w:r>
      <w:r w:rsidR="00014043" w:rsidRPr="006E77F2">
        <w:rPr>
          <w:rStyle w:val="FootnoteReference"/>
          <w:rFonts w:ascii="Times New Roman" w:hAnsi="Times New Roman"/>
          <w:sz w:val="24"/>
          <w:szCs w:val="24"/>
        </w:rPr>
        <w:footnoteReference w:id="30"/>
      </w:r>
      <w:r w:rsidR="00055699" w:rsidRPr="006E77F2">
        <w:rPr>
          <w:rFonts w:ascii="Times New Roman" w:hAnsi="Times New Roman" w:cs="Times New Roman"/>
          <w:sz w:val="24"/>
          <w:szCs w:val="24"/>
        </w:rPr>
        <w:t>, ievieto</w:t>
      </w:r>
      <w:r w:rsidR="003D16D2" w:rsidRPr="006E77F2">
        <w:rPr>
          <w:rFonts w:ascii="Times New Roman" w:hAnsi="Times New Roman" w:cs="Times New Roman"/>
          <w:sz w:val="24"/>
          <w:szCs w:val="24"/>
        </w:rPr>
        <w:t>jot</w:t>
      </w:r>
      <w:r w:rsidR="00055699" w:rsidRPr="006E77F2">
        <w:rPr>
          <w:rFonts w:ascii="Times New Roman" w:hAnsi="Times New Roman" w:cs="Times New Roman"/>
          <w:sz w:val="24"/>
          <w:szCs w:val="24"/>
        </w:rPr>
        <w:t xml:space="preserve"> </w:t>
      </w:r>
      <w:r w:rsidR="00287920" w:rsidRPr="006E77F2">
        <w:rPr>
          <w:rFonts w:ascii="Times New Roman" w:hAnsi="Times New Roman" w:cs="Times New Roman"/>
          <w:sz w:val="24"/>
          <w:szCs w:val="24"/>
        </w:rPr>
        <w:t>tajā dažādus studiju materiālus</w:t>
      </w:r>
      <w:r w:rsidR="003D16D2" w:rsidRPr="006E77F2">
        <w:rPr>
          <w:rFonts w:ascii="Times New Roman" w:hAnsi="Times New Roman" w:cs="Times New Roman"/>
          <w:sz w:val="24"/>
          <w:szCs w:val="24"/>
        </w:rPr>
        <w:t xml:space="preserve"> un citus norādījumus</w:t>
      </w:r>
      <w:r w:rsidR="00055699" w:rsidRPr="006E77F2">
        <w:rPr>
          <w:rFonts w:ascii="Times New Roman" w:hAnsi="Times New Roman" w:cs="Times New Roman"/>
          <w:sz w:val="24"/>
          <w:szCs w:val="24"/>
        </w:rPr>
        <w:t xml:space="preserve">. </w:t>
      </w:r>
      <w:r w:rsidR="00287920" w:rsidRPr="006E77F2">
        <w:rPr>
          <w:rFonts w:ascii="Times New Roman" w:hAnsi="Times New Roman" w:cs="Times New Roman"/>
          <w:sz w:val="24"/>
          <w:szCs w:val="24"/>
        </w:rPr>
        <w:t xml:space="preserve">DSP </w:t>
      </w:r>
      <w:r w:rsidR="003D16D2" w:rsidRPr="006E77F2">
        <w:rPr>
          <w:rFonts w:ascii="Times New Roman" w:hAnsi="Times New Roman" w:cs="Times New Roman"/>
          <w:sz w:val="24"/>
          <w:szCs w:val="24"/>
        </w:rPr>
        <w:t>”Matemātika”</w:t>
      </w:r>
      <w:r w:rsidR="005C7AA1" w:rsidRPr="006E77F2">
        <w:rPr>
          <w:rFonts w:ascii="Times New Roman" w:hAnsi="Times New Roman" w:cs="Times New Roman"/>
          <w:sz w:val="24"/>
          <w:szCs w:val="24"/>
        </w:rPr>
        <w:t>, DSP</w:t>
      </w:r>
      <w:r w:rsidR="003D16D2" w:rsidRPr="006E77F2">
        <w:rPr>
          <w:rFonts w:ascii="Times New Roman" w:hAnsi="Times New Roman" w:cs="Times New Roman"/>
          <w:sz w:val="24"/>
          <w:szCs w:val="24"/>
        </w:rPr>
        <w:t xml:space="preserve"> “Cietvielu fizika” </w:t>
      </w:r>
      <w:r w:rsidR="00287920" w:rsidRPr="006E77F2">
        <w:rPr>
          <w:rFonts w:ascii="Times New Roman" w:hAnsi="Times New Roman" w:cs="Times New Roman"/>
          <w:sz w:val="24"/>
          <w:szCs w:val="24"/>
        </w:rPr>
        <w:t xml:space="preserve">un AMSP </w:t>
      </w:r>
      <w:r w:rsidR="003D16D2" w:rsidRPr="006E77F2">
        <w:rPr>
          <w:rFonts w:ascii="Times New Roman" w:hAnsi="Times New Roman" w:cs="Times New Roman"/>
          <w:sz w:val="24"/>
          <w:szCs w:val="24"/>
        </w:rPr>
        <w:t xml:space="preserve">“Fizika” </w:t>
      </w:r>
      <w:r w:rsidR="00287920" w:rsidRPr="006E77F2">
        <w:rPr>
          <w:rFonts w:ascii="Times New Roman" w:hAnsi="Times New Roman" w:cs="Times New Roman"/>
          <w:sz w:val="24"/>
          <w:szCs w:val="24"/>
        </w:rPr>
        <w:t xml:space="preserve">šīs iespējas netiek tik plaši izmantotas. </w:t>
      </w:r>
      <w:r w:rsidR="00702033" w:rsidRPr="006E77F2">
        <w:rPr>
          <w:rFonts w:ascii="Times New Roman" w:hAnsi="Times New Roman" w:cs="Times New Roman"/>
          <w:sz w:val="24"/>
          <w:szCs w:val="24"/>
        </w:rPr>
        <w:t>Nelielā studējošo</w:t>
      </w:r>
      <w:r w:rsidR="005C7AA1" w:rsidRPr="006E77F2">
        <w:rPr>
          <w:rFonts w:ascii="Times New Roman" w:hAnsi="Times New Roman" w:cs="Times New Roman"/>
          <w:sz w:val="24"/>
          <w:szCs w:val="24"/>
        </w:rPr>
        <w:t xml:space="preserve"> skaita dēļ </w:t>
      </w:r>
      <w:r w:rsidR="008F34C3" w:rsidRPr="006E77F2">
        <w:rPr>
          <w:rFonts w:ascii="Times New Roman" w:hAnsi="Times New Roman" w:cs="Times New Roman"/>
          <w:sz w:val="24"/>
          <w:szCs w:val="24"/>
        </w:rPr>
        <w:t xml:space="preserve">šeit ir </w:t>
      </w:r>
      <w:r w:rsidR="005C7AA1" w:rsidRPr="006E77F2">
        <w:rPr>
          <w:rFonts w:ascii="Times New Roman" w:hAnsi="Times New Roman" w:cs="Times New Roman"/>
          <w:sz w:val="24"/>
          <w:szCs w:val="24"/>
        </w:rPr>
        <w:t xml:space="preserve">izdevīgāka individuālā pieeja, apmainoties ar studiju materiāliem e-pastā. </w:t>
      </w:r>
      <w:r w:rsidR="00055699" w:rsidRPr="006E77F2">
        <w:rPr>
          <w:rFonts w:ascii="Times New Roman" w:hAnsi="Times New Roman" w:cs="Times New Roman"/>
          <w:sz w:val="24"/>
          <w:szCs w:val="24"/>
        </w:rPr>
        <w:t xml:space="preserve">Studiju kursu ietvaros </w:t>
      </w:r>
      <w:r w:rsidR="005C7AA1" w:rsidRPr="006E77F2">
        <w:rPr>
          <w:rFonts w:ascii="Times New Roman" w:hAnsi="Times New Roman" w:cs="Times New Roman"/>
          <w:sz w:val="24"/>
          <w:szCs w:val="24"/>
        </w:rPr>
        <w:t>ir</w:t>
      </w:r>
      <w:r w:rsidR="00055699" w:rsidRPr="006E77F2">
        <w:rPr>
          <w:rFonts w:ascii="Times New Roman" w:hAnsi="Times New Roman" w:cs="Times New Roman"/>
          <w:sz w:val="24"/>
          <w:szCs w:val="24"/>
        </w:rPr>
        <w:t xml:space="preserve"> paredzēta mājas darbu un kontroldarbu sūtīšana pa e-pastu vai pievienošana tiešsaistē Moodle, darbu novērtējumu un recenziju saņemšana p</w:t>
      </w:r>
      <w:r w:rsidR="005C7AA1" w:rsidRPr="006E77F2">
        <w:rPr>
          <w:rFonts w:ascii="Times New Roman" w:hAnsi="Times New Roman" w:cs="Times New Roman"/>
          <w:sz w:val="24"/>
          <w:szCs w:val="24"/>
        </w:rPr>
        <w:t>a e-pastu, konsultācijas e-vidē</w:t>
      </w:r>
      <w:r w:rsidR="00702033" w:rsidRPr="006E77F2">
        <w:rPr>
          <w:rFonts w:ascii="Times New Roman" w:hAnsi="Times New Roman" w:cs="Times New Roman"/>
          <w:sz w:val="24"/>
          <w:szCs w:val="24"/>
        </w:rPr>
        <w:t xml:space="preserve">. </w:t>
      </w:r>
      <w:r w:rsidR="008F34C3" w:rsidRPr="006E77F2">
        <w:rPr>
          <w:rFonts w:ascii="Times New Roman" w:hAnsi="Times New Roman" w:cs="Times New Roman"/>
          <w:sz w:val="24"/>
          <w:szCs w:val="24"/>
        </w:rPr>
        <w:t>ABSP</w:t>
      </w:r>
      <w:r w:rsidR="005E0A6E" w:rsidRPr="006E77F2">
        <w:rPr>
          <w:rFonts w:ascii="Times New Roman" w:hAnsi="Times New Roman" w:cs="Times New Roman"/>
          <w:sz w:val="24"/>
          <w:szCs w:val="24"/>
        </w:rPr>
        <w:t xml:space="preserve"> “Matemātika”</w:t>
      </w:r>
      <w:r w:rsidR="008F34C3" w:rsidRPr="006E77F2">
        <w:rPr>
          <w:rFonts w:ascii="Times New Roman" w:hAnsi="Times New Roman" w:cs="Times New Roman"/>
          <w:sz w:val="24"/>
          <w:szCs w:val="24"/>
        </w:rPr>
        <w:t xml:space="preserve">, AMSP </w:t>
      </w:r>
      <w:r w:rsidR="005E0A6E" w:rsidRPr="006E77F2">
        <w:rPr>
          <w:rFonts w:ascii="Times New Roman" w:hAnsi="Times New Roman" w:cs="Times New Roman"/>
          <w:sz w:val="24"/>
          <w:szCs w:val="24"/>
        </w:rPr>
        <w:t xml:space="preserve">“Matemātika” </w:t>
      </w:r>
      <w:r w:rsidR="008F34C3" w:rsidRPr="006E77F2">
        <w:rPr>
          <w:rFonts w:ascii="Times New Roman" w:hAnsi="Times New Roman" w:cs="Times New Roman"/>
          <w:sz w:val="24"/>
          <w:szCs w:val="24"/>
        </w:rPr>
        <w:t>un DSP “</w:t>
      </w:r>
      <w:r w:rsidR="004645AF" w:rsidRPr="006E77F2">
        <w:rPr>
          <w:rFonts w:ascii="Times New Roman" w:hAnsi="Times New Roman" w:cs="Times New Roman"/>
          <w:sz w:val="24"/>
          <w:szCs w:val="24"/>
        </w:rPr>
        <w:t xml:space="preserve">Matemātika” studējošie un docētāji </w:t>
      </w:r>
      <w:r w:rsidR="00702033" w:rsidRPr="006E77F2">
        <w:rPr>
          <w:rFonts w:ascii="Times New Roman" w:hAnsi="Times New Roman" w:cs="Times New Roman"/>
          <w:sz w:val="24"/>
          <w:szCs w:val="24"/>
        </w:rPr>
        <w:t>biež</w:t>
      </w:r>
      <w:r w:rsidR="004645AF" w:rsidRPr="006E77F2">
        <w:rPr>
          <w:rFonts w:ascii="Times New Roman" w:hAnsi="Times New Roman" w:cs="Times New Roman"/>
          <w:sz w:val="24"/>
          <w:szCs w:val="24"/>
        </w:rPr>
        <w:t>i lieto</w:t>
      </w:r>
      <w:r w:rsidR="004645AF" w:rsidRPr="006E77F2">
        <w:rPr>
          <w:rFonts w:ascii="Times New Roman" w:hAnsi="Times New Roman" w:cs="Times New Roman"/>
          <w:bCs/>
          <w:sz w:val="24"/>
          <w:szCs w:val="24"/>
        </w:rPr>
        <w:t xml:space="preserve"> DU e-resursu repozitorija</w:t>
      </w:r>
      <w:r w:rsidR="00702033" w:rsidRPr="006E77F2">
        <w:rPr>
          <w:rStyle w:val="FootnoteReference"/>
          <w:rFonts w:ascii="Times New Roman" w:hAnsi="Times New Roman"/>
          <w:sz w:val="24"/>
          <w:szCs w:val="24"/>
        </w:rPr>
        <w:footnoteReference w:id="31"/>
      </w:r>
      <w:r w:rsidR="004645AF" w:rsidRPr="006E77F2">
        <w:rPr>
          <w:rFonts w:ascii="Times New Roman" w:hAnsi="Times New Roman" w:cs="Times New Roman"/>
          <w:bCs/>
          <w:sz w:val="24"/>
          <w:szCs w:val="24"/>
        </w:rPr>
        <w:t xml:space="preserve"> </w:t>
      </w:r>
      <w:r w:rsidR="00702033" w:rsidRPr="006E77F2">
        <w:rPr>
          <w:rFonts w:ascii="Times New Roman" w:hAnsi="Times New Roman" w:cs="Times New Roman"/>
          <w:bCs/>
          <w:sz w:val="24"/>
          <w:szCs w:val="24"/>
        </w:rPr>
        <w:t>piedāvātās iespējas</w:t>
      </w:r>
      <w:r w:rsidR="004645AF" w:rsidRPr="006E77F2">
        <w:rPr>
          <w:rFonts w:ascii="Times New Roman" w:hAnsi="Times New Roman" w:cs="Times New Roman"/>
          <w:bCs/>
          <w:sz w:val="24"/>
          <w:szCs w:val="24"/>
        </w:rPr>
        <w:t>.</w:t>
      </w:r>
      <w:bookmarkStart w:id="2" w:name="Matematikas_kaleidoskops"/>
      <w:r w:rsidR="005E0A6E" w:rsidRPr="006E77F2">
        <w:rPr>
          <w:rFonts w:ascii="Times New Roman" w:hAnsi="Times New Roman" w:cs="Times New Roman"/>
          <w:bCs/>
          <w:sz w:val="24"/>
          <w:szCs w:val="24"/>
        </w:rPr>
        <w:t xml:space="preserve"> T</w:t>
      </w:r>
      <w:r w:rsidR="00436D16" w:rsidRPr="006E77F2">
        <w:rPr>
          <w:rFonts w:ascii="Times New Roman" w:hAnsi="Times New Roman" w:cs="Times New Roman"/>
          <w:bCs/>
          <w:sz w:val="24"/>
          <w:szCs w:val="24"/>
        </w:rPr>
        <w:t>o vada viens no DSP “Matemātika” mācībspēkiem.</w:t>
      </w:r>
      <w:r w:rsidR="00702033" w:rsidRPr="006E77F2">
        <w:rPr>
          <w:rFonts w:ascii="Times New Roman" w:hAnsi="Times New Roman" w:cs="Times New Roman"/>
          <w:bCs/>
          <w:sz w:val="24"/>
          <w:szCs w:val="24"/>
        </w:rPr>
        <w:t xml:space="preserve"> Docētājiem ir pieejama sadaļa “Studiju materiāli” dažāda veida </w:t>
      </w:r>
      <w:r w:rsidR="005E0A6E" w:rsidRPr="006E77F2">
        <w:rPr>
          <w:rFonts w:ascii="Times New Roman" w:hAnsi="Times New Roman" w:cs="Times New Roman"/>
          <w:bCs/>
          <w:sz w:val="24"/>
          <w:szCs w:val="24"/>
        </w:rPr>
        <w:t xml:space="preserve">mācību un metodisko </w:t>
      </w:r>
      <w:r w:rsidR="00702033" w:rsidRPr="006E77F2">
        <w:rPr>
          <w:rFonts w:ascii="Times New Roman" w:hAnsi="Times New Roman" w:cs="Times New Roman"/>
          <w:bCs/>
          <w:sz w:val="24"/>
          <w:szCs w:val="24"/>
        </w:rPr>
        <w:t>materiālu ie</w:t>
      </w:r>
      <w:r w:rsidR="005E0A6E" w:rsidRPr="006E77F2">
        <w:rPr>
          <w:rFonts w:ascii="Times New Roman" w:hAnsi="Times New Roman" w:cs="Times New Roman"/>
          <w:bCs/>
          <w:sz w:val="24"/>
          <w:szCs w:val="24"/>
        </w:rPr>
        <w:t>vietošanai.</w:t>
      </w:r>
      <w:r w:rsidR="00702033" w:rsidRPr="006E77F2">
        <w:rPr>
          <w:rFonts w:ascii="Times New Roman" w:hAnsi="Times New Roman" w:cs="Times New Roman"/>
          <w:bCs/>
          <w:sz w:val="24"/>
          <w:szCs w:val="24"/>
        </w:rPr>
        <w:t xml:space="preserve"> </w:t>
      </w:r>
      <w:r w:rsidR="005E0A6E" w:rsidRPr="006E77F2">
        <w:rPr>
          <w:rFonts w:ascii="Times New Roman" w:hAnsi="Times New Roman" w:cs="Times New Roman"/>
          <w:bCs/>
          <w:sz w:val="24"/>
          <w:szCs w:val="24"/>
        </w:rPr>
        <w:t>Tāpat nozīmīgas</w:t>
      </w:r>
      <w:r w:rsidR="00702033" w:rsidRPr="006E77F2">
        <w:rPr>
          <w:rFonts w:ascii="Times New Roman" w:hAnsi="Times New Roman" w:cs="Times New Roman"/>
          <w:bCs/>
          <w:sz w:val="24"/>
          <w:szCs w:val="24"/>
        </w:rPr>
        <w:t xml:space="preserve"> ir sadaļas </w:t>
      </w:r>
      <w:bookmarkStart w:id="3" w:name="Matematikas_konferences"/>
      <w:bookmarkEnd w:id="2"/>
      <w:r w:rsidR="00702033" w:rsidRPr="006E77F2">
        <w:rPr>
          <w:rFonts w:ascii="Times New Roman" w:hAnsi="Times New Roman" w:cs="Times New Roman"/>
          <w:bCs/>
          <w:sz w:val="24"/>
          <w:szCs w:val="24"/>
        </w:rPr>
        <w:t>“Matemātikas konferences</w:t>
      </w:r>
      <w:bookmarkEnd w:id="3"/>
      <w:r w:rsidR="00702033" w:rsidRPr="006E77F2">
        <w:rPr>
          <w:rFonts w:ascii="Times New Roman" w:hAnsi="Times New Roman" w:cs="Times New Roman"/>
          <w:bCs/>
          <w:sz w:val="24"/>
          <w:szCs w:val="24"/>
        </w:rPr>
        <w:t xml:space="preserve">”, </w:t>
      </w:r>
      <w:bookmarkStart w:id="4" w:name="Matematikas_zurnali"/>
      <w:r w:rsidR="00702033" w:rsidRPr="006E77F2">
        <w:rPr>
          <w:rFonts w:ascii="Times New Roman" w:hAnsi="Times New Roman" w:cs="Times New Roman"/>
          <w:bCs/>
          <w:sz w:val="24"/>
          <w:szCs w:val="24"/>
        </w:rPr>
        <w:t>“Matemātikas žurnāli</w:t>
      </w:r>
      <w:bookmarkStart w:id="5" w:name="Studiju_materiali"/>
      <w:bookmarkEnd w:id="4"/>
      <w:r w:rsidR="00702033" w:rsidRPr="006E77F2">
        <w:rPr>
          <w:rFonts w:ascii="Times New Roman" w:hAnsi="Times New Roman" w:cs="Times New Roman"/>
          <w:bCs/>
          <w:sz w:val="24"/>
          <w:szCs w:val="24"/>
        </w:rPr>
        <w:t>”</w:t>
      </w:r>
      <w:bookmarkStart w:id="6" w:name="Studiju_materiali_-_studenti_studentiem"/>
      <w:r w:rsidR="008F34C3" w:rsidRPr="006E77F2">
        <w:rPr>
          <w:rFonts w:ascii="Times New Roman" w:hAnsi="Times New Roman" w:cs="Times New Roman"/>
          <w:bCs/>
          <w:sz w:val="24"/>
          <w:szCs w:val="24"/>
        </w:rPr>
        <w:t>, “Studiju materiāli - studenti studentiem</w:t>
      </w:r>
      <w:bookmarkEnd w:id="6"/>
      <w:r w:rsidR="008F34C3" w:rsidRPr="006E77F2">
        <w:rPr>
          <w:rFonts w:ascii="Times New Roman" w:hAnsi="Times New Roman" w:cs="Times New Roman"/>
          <w:bCs/>
          <w:sz w:val="24"/>
          <w:szCs w:val="24"/>
        </w:rPr>
        <w:t xml:space="preserve">”, </w:t>
      </w:r>
      <w:r w:rsidR="003B4131" w:rsidRPr="006E77F2">
        <w:rPr>
          <w:rFonts w:ascii="Times New Roman" w:hAnsi="Times New Roman" w:cs="Times New Roman"/>
          <w:bCs/>
          <w:sz w:val="24"/>
          <w:szCs w:val="24"/>
        </w:rPr>
        <w:t>atpūtai noder</w:t>
      </w:r>
      <w:r w:rsidR="00702033" w:rsidRPr="006E77F2">
        <w:rPr>
          <w:rFonts w:ascii="Times New Roman" w:hAnsi="Times New Roman" w:cs="Times New Roman"/>
          <w:bCs/>
          <w:sz w:val="24"/>
          <w:szCs w:val="24"/>
        </w:rPr>
        <w:t xml:space="preserve"> </w:t>
      </w:r>
      <w:bookmarkEnd w:id="5"/>
      <w:r w:rsidR="008F34C3" w:rsidRPr="006E77F2">
        <w:rPr>
          <w:rFonts w:ascii="Times New Roman" w:hAnsi="Times New Roman" w:cs="Times New Roman"/>
          <w:bCs/>
          <w:sz w:val="24"/>
          <w:szCs w:val="24"/>
        </w:rPr>
        <w:t>“</w:t>
      </w:r>
      <w:r w:rsidR="00702033" w:rsidRPr="006E77F2">
        <w:rPr>
          <w:rFonts w:ascii="Times New Roman" w:hAnsi="Times New Roman" w:cs="Times New Roman"/>
          <w:bCs/>
          <w:sz w:val="24"/>
          <w:szCs w:val="24"/>
        </w:rPr>
        <w:t>Matemātikas kaleidoskops</w:t>
      </w:r>
      <w:r w:rsidR="008F34C3" w:rsidRPr="006E77F2">
        <w:rPr>
          <w:rFonts w:ascii="Times New Roman" w:hAnsi="Times New Roman" w:cs="Times New Roman"/>
          <w:bCs/>
          <w:sz w:val="24"/>
          <w:szCs w:val="24"/>
        </w:rPr>
        <w:t xml:space="preserve">”. Ļoti noderīgi, ka te </w:t>
      </w:r>
      <w:r w:rsidR="008F34C3" w:rsidRPr="006E77F2">
        <w:rPr>
          <w:rFonts w:ascii="Times New Roman" w:hAnsi="Times New Roman" w:cs="Times New Roman"/>
          <w:sz w:val="24"/>
          <w:szCs w:val="24"/>
        </w:rPr>
        <w:t>apkopotas Interneta adreses dažādās matemātikas nozarēs (matemā</w:t>
      </w:r>
      <w:r w:rsidR="00E31974" w:rsidRPr="006E77F2">
        <w:rPr>
          <w:rFonts w:ascii="Times New Roman" w:hAnsi="Times New Roman" w:cs="Times New Roman"/>
          <w:sz w:val="24"/>
          <w:szCs w:val="24"/>
        </w:rPr>
        <w:t>tiskajā analīzē, funkcionālanalī</w:t>
      </w:r>
      <w:r w:rsidR="008F34C3" w:rsidRPr="006E77F2">
        <w:rPr>
          <w:rFonts w:ascii="Times New Roman" w:hAnsi="Times New Roman" w:cs="Times New Roman"/>
          <w:sz w:val="24"/>
          <w:szCs w:val="24"/>
        </w:rPr>
        <w:t>zē, diskrētajā matemātikā u.c.), kas var būt noderīgas gan studiju, gan pētnieciskajā darbā.</w:t>
      </w:r>
    </w:p>
    <w:p w14:paraId="309080EC" w14:textId="77777777" w:rsidR="00291851" w:rsidRPr="006E77F2" w:rsidRDefault="00291851" w:rsidP="00055699">
      <w:pPr>
        <w:jc w:val="both"/>
        <w:rPr>
          <w:rFonts w:ascii="Times New Roman" w:hAnsi="Times New Roman" w:cs="Times New Roman"/>
          <w:sz w:val="24"/>
          <w:szCs w:val="24"/>
        </w:rPr>
      </w:pPr>
    </w:p>
    <w:p w14:paraId="17896EAA" w14:textId="530E87F2" w:rsidR="00055699" w:rsidRPr="006E77F2" w:rsidRDefault="00291851"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DU darbojas informatīvā sistēma DUIS, kurā tiek ievadīti visu studiju kursu apraksti, pieejams nodarbību saraksts, un studējošais savā profilā var redzēt savas sekmes un individuālos rīkojumus, kas saistīti ar studiju procesu. </w:t>
      </w:r>
      <w:r w:rsidR="00055699" w:rsidRPr="006E77F2">
        <w:rPr>
          <w:rFonts w:ascii="Times New Roman" w:hAnsi="Times New Roman" w:cs="Times New Roman"/>
          <w:sz w:val="24"/>
          <w:szCs w:val="24"/>
        </w:rPr>
        <w:t xml:space="preserve">E-studiju vide Moodle ir sinhronizēta ar DU informatīvo sistēmu DUIS, kas atvieglo studējošo piekļuvi e-studiju vidē veidotiem studiju kursiem bez papildu reģistrēšanās. </w:t>
      </w:r>
      <w:r w:rsidR="008A16B1" w:rsidRPr="006E77F2">
        <w:rPr>
          <w:rFonts w:ascii="Times New Roman" w:hAnsi="Times New Roman" w:cs="Times New Roman"/>
          <w:sz w:val="24"/>
          <w:szCs w:val="24"/>
        </w:rPr>
        <w:t>DU</w:t>
      </w:r>
      <w:r w:rsidR="00055699" w:rsidRPr="006E77F2">
        <w:rPr>
          <w:rFonts w:ascii="Times New Roman" w:hAnsi="Times New Roman" w:cs="Times New Roman"/>
          <w:sz w:val="24"/>
          <w:szCs w:val="24"/>
        </w:rPr>
        <w:t xml:space="preserve"> regulāri organizē profesionālās pilnveides kursus docētājiem „Studiju kursu veidošana e-studiju vidē Moodle”, kā arī nodrošina individuālās konsultācijas. Studējošie tehnisko atbalstu var saņemt Studējošo servisa centrā un fakultāšu dekanātos. </w:t>
      </w:r>
    </w:p>
    <w:p w14:paraId="5C8F6BB4" w14:textId="2D9E5714" w:rsidR="00055699" w:rsidRPr="006E77F2" w:rsidRDefault="00055699" w:rsidP="00055699">
      <w:pPr>
        <w:jc w:val="both"/>
        <w:rPr>
          <w:rFonts w:ascii="Times New Roman" w:hAnsi="Times New Roman" w:cs="Times New Roman"/>
          <w:sz w:val="24"/>
          <w:szCs w:val="24"/>
        </w:rPr>
      </w:pPr>
    </w:p>
    <w:p w14:paraId="0523BD06" w14:textId="77777777" w:rsidR="00055699" w:rsidRPr="006E77F2" w:rsidRDefault="00055699" w:rsidP="00055699">
      <w:pPr>
        <w:jc w:val="both"/>
        <w:rPr>
          <w:rFonts w:ascii="Times New Roman" w:hAnsi="Times New Roman" w:cs="Times New Roman"/>
          <w:b/>
        </w:rPr>
      </w:pPr>
      <w:r w:rsidRPr="006E77F2">
        <w:rPr>
          <w:rFonts w:ascii="Times New Roman" w:hAnsi="Times New Roman" w:cs="Times New Roman"/>
          <w:b/>
        </w:rPr>
        <w:t xml:space="preserve">2.3.5. Sniegt informāciju par mācībspēku piesaistes un/ vai nodarbinātības procesiem (t.sk. vakanču izsludināšana, darbā pieņemšana, ievēlēšanas procedūra u.c.), novērtēt to atklātību. </w:t>
      </w:r>
    </w:p>
    <w:p w14:paraId="4717407B" w14:textId="77777777" w:rsidR="00055699" w:rsidRPr="006E77F2" w:rsidRDefault="00055699" w:rsidP="00055699">
      <w:pPr>
        <w:jc w:val="both"/>
        <w:rPr>
          <w:rFonts w:ascii="Times New Roman" w:hAnsi="Times New Roman" w:cs="Times New Roman"/>
          <w:i/>
          <w:sz w:val="24"/>
          <w:szCs w:val="24"/>
        </w:rPr>
      </w:pPr>
    </w:p>
    <w:p w14:paraId="62119C74" w14:textId="0228BBBF"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Ievēlēšana akadēmiskajos amatā norit saskaņā ar “Nolikuma par vēlēšanām akadēmiskajos amatos Daugavpils Universitātē”</w:t>
      </w:r>
      <w:r w:rsidR="000C162F" w:rsidRPr="006E77F2">
        <w:rPr>
          <w:rStyle w:val="FootnoteReference"/>
          <w:rFonts w:ascii="Times New Roman" w:hAnsi="Times New Roman"/>
          <w:sz w:val="24"/>
          <w:szCs w:val="24"/>
        </w:rPr>
        <w:footnoteReference w:id="32"/>
      </w:r>
      <w:r w:rsidRPr="006E77F2">
        <w:rPr>
          <w:rFonts w:ascii="Times New Roman" w:hAnsi="Times New Roman" w:cs="Times New Roman"/>
          <w:sz w:val="24"/>
          <w:szCs w:val="24"/>
        </w:rPr>
        <w:t xml:space="preserve"> prasībām. Saskaņā ar nolikumu akadēmiskie amati DU ir profesors, asociētais profesors, vadošais pētnieks, docents, lektors, pētnieks, asistents, zinātniskais asistents.</w:t>
      </w:r>
    </w:p>
    <w:p w14:paraId="58ABEBF3" w14:textId="77777777" w:rsidR="00055699" w:rsidRPr="006E77F2" w:rsidRDefault="00055699" w:rsidP="00055699">
      <w:pPr>
        <w:jc w:val="both"/>
        <w:rPr>
          <w:rFonts w:ascii="Times New Roman" w:hAnsi="Times New Roman" w:cs="Times New Roman"/>
          <w:i/>
          <w:sz w:val="24"/>
          <w:szCs w:val="24"/>
        </w:rPr>
      </w:pPr>
    </w:p>
    <w:p w14:paraId="5687B300" w14:textId="77777777" w:rsidR="00055699" w:rsidRPr="006E77F2" w:rsidRDefault="00055699" w:rsidP="00055699">
      <w:pPr>
        <w:jc w:val="both"/>
        <w:rPr>
          <w:rFonts w:ascii="Times New Roman" w:hAnsi="Times New Roman" w:cs="Times New Roman"/>
          <w:iCs/>
          <w:sz w:val="24"/>
          <w:szCs w:val="24"/>
        </w:rPr>
      </w:pPr>
      <w:r w:rsidRPr="006E77F2">
        <w:rPr>
          <w:rFonts w:ascii="Times New Roman" w:hAnsi="Times New Roman" w:cs="Times New Roman"/>
          <w:iCs/>
          <w:sz w:val="24"/>
          <w:szCs w:val="24"/>
        </w:rPr>
        <w:lastRenderedPageBreak/>
        <w:t>Asistentu, lektoru, docentu amatu skaitu pēc fakultātes Domes ierosinājuma nosaka rektors atbilstoši veicamajam studiju darba apjomam. Pētnieku, vadošo pētnieku un zinātnisko asistentu amatu skaitu pēc institūta/Zinātniskās padomes ierosinājuma nosaka rektors atbilstoši nepieciešamībai un finansējuma iespējām. Asociēto profesoru amatu skaitu attiecīgās zinātnes vai mākslas apakšnozarēs nosaka rektors atbilstoši nepieciešamībai un finansējuma iespējām pēc apstiprināšanas DU Senātā.</w:t>
      </w:r>
    </w:p>
    <w:p w14:paraId="2EEAEC28" w14:textId="77777777" w:rsidR="00055699" w:rsidRPr="006E77F2" w:rsidRDefault="00055699" w:rsidP="00055699">
      <w:pPr>
        <w:jc w:val="both"/>
        <w:rPr>
          <w:rFonts w:ascii="Times New Roman" w:hAnsi="Times New Roman" w:cs="Times New Roman"/>
          <w:iCs/>
          <w:sz w:val="24"/>
          <w:szCs w:val="24"/>
        </w:rPr>
      </w:pPr>
    </w:p>
    <w:p w14:paraId="05727641"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Informācija par akadēmisko amatu vakancēm un konkursa sludinājumi tiek publicēti DU mājas lapā un/vai LR oficiālajā izdevumā “Latvijas Vēstnesis”, tādējādi dodot iespēju jebkuram interesentam mēneša laikā pēc konkursa izsludināšanas pieteikties darbam DU. Akadēmiskajos amatos DU var ievēlēt gan Latvijas Republikas, gan ārvalstu pilsoņus, kuru akadēmiskā izglītība un profesionālā kvalifikācija atbilst zinātnes vai mākslas nozares prasībām, studiju un pētniecības darbam DU un kuri pārvalda valsts valodu un profesionālo angļu valodu. </w:t>
      </w:r>
    </w:p>
    <w:p w14:paraId="132F462D" w14:textId="77777777" w:rsidR="00055699" w:rsidRPr="006E77F2" w:rsidRDefault="00055699" w:rsidP="00055699">
      <w:pPr>
        <w:jc w:val="both"/>
        <w:rPr>
          <w:rFonts w:ascii="Times New Roman" w:hAnsi="Times New Roman" w:cs="Times New Roman"/>
          <w:sz w:val="24"/>
          <w:szCs w:val="24"/>
        </w:rPr>
      </w:pPr>
    </w:p>
    <w:p w14:paraId="17A3E66B"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Docentu, vadošo pētnieku, lektoru, pētnieku, asistentu un zinātnisko asistentu vēlēšanas, atklāti balsojot, notiek fakultāšu Domēs vai zinātnisko institūtu Zinātniskajās padomēs ne vēlāk kā triju mēnešu laikā no konkursa izsludināšanas dienas. Ievēlot docentus un vadošos pētniekus, Domes vai zinātniskā institūta Zinātniskās padomes locekļu kvalifikācijai jāatbilst promocijas padomes prasībām. Docentu un vadošo pētnieku vēlēšanu rezultāti tiek apstiprināti DU Senāta sēdē.</w:t>
      </w:r>
    </w:p>
    <w:p w14:paraId="05CB67F3" w14:textId="77777777" w:rsidR="00055699" w:rsidRPr="006E77F2" w:rsidRDefault="00055699" w:rsidP="00055699">
      <w:pPr>
        <w:jc w:val="both"/>
        <w:rPr>
          <w:rFonts w:ascii="Times New Roman" w:hAnsi="Times New Roman" w:cs="Times New Roman"/>
          <w:sz w:val="24"/>
          <w:szCs w:val="24"/>
        </w:rPr>
      </w:pPr>
    </w:p>
    <w:p w14:paraId="675F76EB" w14:textId="6ED3441F"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Profesoru un asociēto profesoru vēlēšanas, atklāti balsojot, notiek attiecīgās zinātņu nozares profesoru padomē. </w:t>
      </w:r>
    </w:p>
    <w:p w14:paraId="39E941F0" w14:textId="44EBA01C" w:rsidR="00140425" w:rsidRPr="006E77F2" w:rsidRDefault="00140425" w:rsidP="00EB3EF6">
      <w:pPr>
        <w:jc w:val="both"/>
        <w:rPr>
          <w:rFonts w:ascii="Times New Roman" w:hAnsi="Times New Roman" w:cs="Times New Roman"/>
          <w:sz w:val="24"/>
          <w:szCs w:val="24"/>
        </w:rPr>
      </w:pPr>
      <w:r w:rsidRPr="006E77F2">
        <w:rPr>
          <w:rFonts w:ascii="Times New Roman" w:hAnsi="Times New Roman" w:cs="Times New Roman"/>
          <w:sz w:val="24"/>
          <w:szCs w:val="24"/>
        </w:rPr>
        <w:t>Viesmācībspēki atšķirībā no vēlētiem mācībspēkie</w:t>
      </w:r>
      <w:r w:rsidR="004479B8" w:rsidRPr="006E77F2">
        <w:rPr>
          <w:rFonts w:ascii="Times New Roman" w:hAnsi="Times New Roman" w:cs="Times New Roman"/>
          <w:sz w:val="24"/>
          <w:szCs w:val="24"/>
        </w:rPr>
        <w:t>m tiek piesaistīti, ja nepieciešami konkrēti speciālisti</w:t>
      </w:r>
      <w:r w:rsidRPr="006E77F2">
        <w:rPr>
          <w:rFonts w:ascii="Times New Roman" w:hAnsi="Times New Roman" w:cs="Times New Roman"/>
          <w:sz w:val="24"/>
          <w:szCs w:val="24"/>
        </w:rPr>
        <w:t xml:space="preserve"> studiju programmu nodrošinājumā.</w:t>
      </w:r>
      <w:r w:rsidR="004479B8" w:rsidRPr="006E77F2">
        <w:rPr>
          <w:rFonts w:ascii="Times New Roman" w:hAnsi="Times New Roman" w:cs="Times New Roman"/>
          <w:sz w:val="24"/>
          <w:szCs w:val="24"/>
        </w:rPr>
        <w:t xml:space="preserve"> Piemēram, profesors A. Salītis ir viesmācībspēks, kas piesaistīts DSP “Cietvielu fizika” studiju kursam “Lāzeru fizika”</w:t>
      </w:r>
      <w:r w:rsidR="00EB3EF6" w:rsidRPr="006E77F2">
        <w:rPr>
          <w:rFonts w:ascii="Times New Roman" w:hAnsi="Times New Roman" w:cs="Times New Roman"/>
          <w:sz w:val="24"/>
          <w:szCs w:val="24"/>
        </w:rPr>
        <w:t>.</w:t>
      </w:r>
      <w:r w:rsidRPr="006E77F2">
        <w:rPr>
          <w:rFonts w:ascii="Times New Roman" w:hAnsi="Times New Roman" w:cs="Times New Roman"/>
          <w:sz w:val="24"/>
          <w:szCs w:val="24"/>
        </w:rPr>
        <w:t xml:space="preserve"> Vi</w:t>
      </w:r>
      <w:r w:rsidR="004479B8" w:rsidRPr="006E77F2">
        <w:rPr>
          <w:rFonts w:ascii="Times New Roman" w:hAnsi="Times New Roman" w:cs="Times New Roman"/>
          <w:sz w:val="24"/>
          <w:szCs w:val="24"/>
        </w:rPr>
        <w:t>esdocētājiem</w:t>
      </w:r>
      <w:r w:rsidRPr="006E77F2">
        <w:rPr>
          <w:rFonts w:ascii="Times New Roman" w:hAnsi="Times New Roman" w:cs="Times New Roman"/>
          <w:sz w:val="24"/>
          <w:szCs w:val="24"/>
        </w:rPr>
        <w:t xml:space="preserve"> arī jāatbilst </w:t>
      </w:r>
      <w:r w:rsidR="00F13BD3" w:rsidRPr="006E77F2">
        <w:rPr>
          <w:rFonts w:ascii="Times New Roman" w:hAnsi="Times New Roman" w:cs="Times New Roman"/>
          <w:sz w:val="24"/>
          <w:szCs w:val="24"/>
        </w:rPr>
        <w:t>noteiktie</w:t>
      </w:r>
      <w:r w:rsidR="00EB3EF6" w:rsidRPr="006E77F2">
        <w:rPr>
          <w:rFonts w:ascii="Times New Roman" w:hAnsi="Times New Roman" w:cs="Times New Roman"/>
          <w:sz w:val="24"/>
          <w:szCs w:val="24"/>
        </w:rPr>
        <w:t>m akadēmisk</w:t>
      </w:r>
      <w:r w:rsidR="00F13BD3" w:rsidRPr="006E77F2">
        <w:rPr>
          <w:rFonts w:ascii="Times New Roman" w:hAnsi="Times New Roman" w:cs="Times New Roman"/>
          <w:sz w:val="24"/>
          <w:szCs w:val="24"/>
        </w:rPr>
        <w:t>ā</w:t>
      </w:r>
      <w:r w:rsidR="00EB3EF6" w:rsidRPr="006E77F2">
        <w:rPr>
          <w:rFonts w:ascii="Times New Roman" w:hAnsi="Times New Roman" w:cs="Times New Roman"/>
          <w:sz w:val="24"/>
          <w:szCs w:val="24"/>
        </w:rPr>
        <w:t xml:space="preserve"> amata</w:t>
      </w:r>
      <w:r w:rsidR="00F13BD3" w:rsidRPr="006E77F2">
        <w:rPr>
          <w:rFonts w:ascii="Times New Roman" w:hAnsi="Times New Roman" w:cs="Times New Roman"/>
          <w:sz w:val="24"/>
          <w:szCs w:val="24"/>
        </w:rPr>
        <w:t xml:space="preserve"> kritērijiem.</w:t>
      </w:r>
    </w:p>
    <w:p w14:paraId="54620490" w14:textId="77777777" w:rsidR="00055699" w:rsidRPr="006E77F2" w:rsidRDefault="00055699" w:rsidP="00055699">
      <w:pPr>
        <w:jc w:val="both"/>
        <w:rPr>
          <w:rFonts w:ascii="Times New Roman" w:hAnsi="Times New Roman" w:cs="Times New Roman"/>
          <w:i/>
        </w:rPr>
      </w:pPr>
    </w:p>
    <w:p w14:paraId="4F55F76E" w14:textId="77777777"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sz w:val="24"/>
          <w:szCs w:val="24"/>
        </w:rPr>
        <w:t xml:space="preserve">2.3.6. Norādīt, vai ir izveidota vienota kārtība akadēmiskā personāla kvalifikācijas un darba kvalitātes nodrošināšanai un sniegt tās novērtējumu. Norādīt kvalifikācijas paaugstināšanas piedāvātās iespējas visiem mācībspēkiem (tajā skaitā informāciju par mācībspēku iesaisti aktivitātēs, mācībspēku iesaistes motivāciju, u.c.), sniegt piemērus un norādīt, kā tiek novērtēta izmantoto iespēju pievienotā vērtība studiju procesa īstenošanai un studiju kvalitātei. </w:t>
      </w:r>
    </w:p>
    <w:p w14:paraId="30021F1D" w14:textId="77777777" w:rsidR="00055699" w:rsidRPr="006E77F2" w:rsidRDefault="00055699" w:rsidP="00055699">
      <w:pPr>
        <w:jc w:val="both"/>
        <w:rPr>
          <w:rFonts w:ascii="Times New Roman" w:hAnsi="Times New Roman" w:cs="Times New Roman"/>
          <w:sz w:val="24"/>
          <w:szCs w:val="24"/>
        </w:rPr>
      </w:pPr>
    </w:p>
    <w:p w14:paraId="5C706171"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DU ir izstrādāti iekšējie normatīvie akti un mehānismi, kas regulē akadēmiskā personāla kvalifikācijas un darba kvalitātes nodrošināšanu:</w:t>
      </w:r>
    </w:p>
    <w:p w14:paraId="5E5717F2" w14:textId="2CA09B20" w:rsidR="00055699" w:rsidRPr="006E77F2" w:rsidRDefault="00055699" w:rsidP="00055E11">
      <w:pPr>
        <w:pStyle w:val="ListParagraph"/>
        <w:numPr>
          <w:ilvl w:val="0"/>
          <w:numId w:val="4"/>
        </w:numPr>
        <w:jc w:val="both"/>
        <w:rPr>
          <w:rFonts w:ascii="Times New Roman" w:hAnsi="Times New Roman" w:cs="Times New Roman"/>
          <w:sz w:val="24"/>
          <w:szCs w:val="24"/>
        </w:rPr>
      </w:pPr>
      <w:r w:rsidRPr="006E77F2">
        <w:rPr>
          <w:rFonts w:ascii="Times New Roman" w:hAnsi="Times New Roman" w:cs="Times New Roman"/>
          <w:sz w:val="24"/>
          <w:szCs w:val="24"/>
        </w:rPr>
        <w:t>Nolikums par vēlēšanām akadēmiskajos amatos Daugavpils Universitātē</w:t>
      </w:r>
      <w:r w:rsidR="00AC4555" w:rsidRPr="006E77F2">
        <w:rPr>
          <w:rStyle w:val="FootnoteReference"/>
          <w:rFonts w:ascii="Times New Roman" w:hAnsi="Times New Roman"/>
          <w:sz w:val="24"/>
          <w:szCs w:val="24"/>
        </w:rPr>
        <w:footnoteReference w:id="33"/>
      </w:r>
      <w:r w:rsidRPr="006E77F2">
        <w:rPr>
          <w:rFonts w:ascii="Times New Roman" w:hAnsi="Times New Roman" w:cs="Times New Roman"/>
          <w:sz w:val="24"/>
          <w:szCs w:val="24"/>
        </w:rPr>
        <w:t>;</w:t>
      </w:r>
    </w:p>
    <w:p w14:paraId="4E3E8E55" w14:textId="3CF082D9" w:rsidR="00055699" w:rsidRPr="006E77F2" w:rsidRDefault="00055699" w:rsidP="00055E11">
      <w:pPr>
        <w:pStyle w:val="ListParagraph"/>
        <w:numPr>
          <w:ilvl w:val="0"/>
          <w:numId w:val="4"/>
        </w:numPr>
        <w:jc w:val="both"/>
        <w:rPr>
          <w:rFonts w:ascii="Times New Roman" w:hAnsi="Times New Roman" w:cs="Times New Roman"/>
          <w:sz w:val="24"/>
          <w:szCs w:val="24"/>
        </w:rPr>
      </w:pPr>
      <w:r w:rsidRPr="006E77F2">
        <w:rPr>
          <w:rFonts w:ascii="Times New Roman" w:hAnsi="Times New Roman" w:cs="Times New Roman"/>
          <w:sz w:val="24"/>
          <w:szCs w:val="24"/>
        </w:rPr>
        <w:t>Daugavpils Universitātes akadēmiskā personāla zinātniskās aktivitātes vērtēšanas kārtība</w:t>
      </w:r>
      <w:r w:rsidR="00163260" w:rsidRPr="006E77F2">
        <w:rPr>
          <w:rStyle w:val="FootnoteReference"/>
          <w:rFonts w:ascii="Times New Roman" w:hAnsi="Times New Roman"/>
          <w:sz w:val="24"/>
          <w:szCs w:val="24"/>
        </w:rPr>
        <w:footnoteReference w:id="34"/>
      </w:r>
      <w:r w:rsidRPr="006E77F2">
        <w:rPr>
          <w:rFonts w:ascii="Times New Roman" w:hAnsi="Times New Roman" w:cs="Times New Roman"/>
          <w:sz w:val="24"/>
          <w:szCs w:val="24"/>
        </w:rPr>
        <w:t>;</w:t>
      </w:r>
    </w:p>
    <w:p w14:paraId="50E7308A" w14:textId="76DD2514" w:rsidR="00055699" w:rsidRPr="006E77F2" w:rsidRDefault="00055699" w:rsidP="00055E11">
      <w:pPr>
        <w:pStyle w:val="ListParagraph"/>
        <w:numPr>
          <w:ilvl w:val="0"/>
          <w:numId w:val="4"/>
        </w:numPr>
        <w:jc w:val="both"/>
        <w:rPr>
          <w:rFonts w:ascii="Times New Roman" w:hAnsi="Times New Roman" w:cs="Times New Roman"/>
          <w:sz w:val="24"/>
          <w:szCs w:val="24"/>
        </w:rPr>
      </w:pPr>
      <w:r w:rsidRPr="006E77F2">
        <w:rPr>
          <w:rFonts w:ascii="Times New Roman" w:hAnsi="Times New Roman" w:cs="Times New Roman"/>
          <w:sz w:val="24"/>
          <w:szCs w:val="24"/>
        </w:rPr>
        <w:t>Studējošo aptaujas</w:t>
      </w:r>
      <w:r w:rsidR="00AC4555" w:rsidRPr="006E77F2">
        <w:rPr>
          <w:rFonts w:ascii="Times New Roman" w:hAnsi="Times New Roman" w:cs="Times New Roman"/>
          <w:sz w:val="24"/>
          <w:szCs w:val="24"/>
        </w:rPr>
        <w:t>.</w:t>
      </w:r>
    </w:p>
    <w:p w14:paraId="297CD589" w14:textId="67FACE83" w:rsidR="00055699" w:rsidRPr="006E77F2" w:rsidRDefault="00055699" w:rsidP="00055699">
      <w:pPr>
        <w:jc w:val="both"/>
        <w:rPr>
          <w:rFonts w:ascii="Times New Roman" w:hAnsi="Times New Roman" w:cs="Times New Roman"/>
          <w:sz w:val="24"/>
          <w:szCs w:val="24"/>
        </w:rPr>
      </w:pPr>
    </w:p>
    <w:p w14:paraId="11A9AF73" w14:textId="245F7F0B" w:rsidR="00055699" w:rsidRPr="006E77F2" w:rsidRDefault="00F204EE" w:rsidP="00F204EE">
      <w:pPr>
        <w:jc w:val="both"/>
        <w:rPr>
          <w:rFonts w:ascii="Times New Roman" w:hAnsi="Times New Roman" w:cs="Times New Roman"/>
          <w:sz w:val="24"/>
          <w:szCs w:val="24"/>
        </w:rPr>
      </w:pPr>
      <w:r w:rsidRPr="006E77F2">
        <w:rPr>
          <w:rFonts w:ascii="Times New Roman" w:hAnsi="Times New Roman" w:cs="Times New Roman"/>
          <w:sz w:val="24"/>
          <w:szCs w:val="24"/>
        </w:rPr>
        <w:t>AM</w:t>
      </w:r>
      <w:r w:rsidR="00055699" w:rsidRPr="006E77F2">
        <w:rPr>
          <w:rFonts w:ascii="Times New Roman" w:hAnsi="Times New Roman" w:cs="Times New Roman"/>
          <w:sz w:val="24"/>
          <w:szCs w:val="24"/>
        </w:rPr>
        <w:t>SP “</w:t>
      </w:r>
      <w:r w:rsidRPr="006E77F2">
        <w:rPr>
          <w:rFonts w:ascii="Times New Roman" w:hAnsi="Times New Roman" w:cs="Times New Roman"/>
          <w:sz w:val="24"/>
          <w:szCs w:val="24"/>
        </w:rPr>
        <w:t>Fizik</w:t>
      </w:r>
      <w:r w:rsidR="00055699" w:rsidRPr="006E77F2">
        <w:rPr>
          <w:rFonts w:ascii="Times New Roman" w:hAnsi="Times New Roman" w:cs="Times New Roman"/>
          <w:sz w:val="24"/>
          <w:szCs w:val="24"/>
        </w:rPr>
        <w:t xml:space="preserve">a”, </w:t>
      </w:r>
      <w:r w:rsidRPr="006E77F2">
        <w:rPr>
          <w:rFonts w:ascii="Times New Roman" w:hAnsi="Times New Roman" w:cs="Times New Roman"/>
          <w:sz w:val="24"/>
          <w:szCs w:val="24"/>
        </w:rPr>
        <w:t>D</w:t>
      </w:r>
      <w:r w:rsidR="00055699" w:rsidRPr="006E77F2">
        <w:rPr>
          <w:rFonts w:ascii="Times New Roman" w:hAnsi="Times New Roman" w:cs="Times New Roman"/>
          <w:sz w:val="24"/>
          <w:szCs w:val="24"/>
        </w:rPr>
        <w:t>SP “</w:t>
      </w:r>
      <w:r w:rsidRPr="006E77F2">
        <w:rPr>
          <w:rFonts w:ascii="Times New Roman" w:hAnsi="Times New Roman" w:cs="Times New Roman"/>
          <w:sz w:val="24"/>
          <w:szCs w:val="24"/>
        </w:rPr>
        <w:t>Cietvielu fizik</w:t>
      </w:r>
      <w:r w:rsidR="00055699" w:rsidRPr="006E77F2">
        <w:rPr>
          <w:rFonts w:ascii="Times New Roman" w:hAnsi="Times New Roman" w:cs="Times New Roman"/>
          <w:sz w:val="24"/>
          <w:szCs w:val="24"/>
        </w:rPr>
        <w:t>a” un DSP “</w:t>
      </w:r>
      <w:r w:rsidRPr="006E77F2">
        <w:rPr>
          <w:rFonts w:ascii="Times New Roman" w:hAnsi="Times New Roman" w:cs="Times New Roman"/>
          <w:sz w:val="24"/>
          <w:szCs w:val="24"/>
        </w:rPr>
        <w:t>Matemātik</w:t>
      </w:r>
      <w:r w:rsidR="00055699" w:rsidRPr="006E77F2">
        <w:rPr>
          <w:rFonts w:ascii="Times New Roman" w:hAnsi="Times New Roman" w:cs="Times New Roman"/>
          <w:sz w:val="24"/>
          <w:szCs w:val="24"/>
        </w:rPr>
        <w:t>a” iesaistāmo mācībspēku atlasei tiek novērtēta mācībspēku kvalifikācijas atbilstība normatīvo aktu noteiktajām prasībām, kā arī valsts va</w:t>
      </w:r>
      <w:r w:rsidRPr="006E77F2">
        <w:rPr>
          <w:rFonts w:ascii="Times New Roman" w:hAnsi="Times New Roman" w:cs="Times New Roman"/>
          <w:sz w:val="24"/>
          <w:szCs w:val="24"/>
        </w:rPr>
        <w:t xml:space="preserve">lodas un svešvalodu zināšanas. </w:t>
      </w:r>
      <w:r w:rsidR="00055699" w:rsidRPr="006E77F2">
        <w:rPr>
          <w:rFonts w:ascii="Times New Roman" w:hAnsi="Times New Roman" w:cs="Times New Roman"/>
          <w:sz w:val="24"/>
          <w:szCs w:val="24"/>
        </w:rPr>
        <w:t xml:space="preserve">Mācībspēku darbības vērtēšanas sistēmā izvirzīti šādi </w:t>
      </w:r>
      <w:r w:rsidR="00055699" w:rsidRPr="006E77F2">
        <w:rPr>
          <w:rFonts w:ascii="Times New Roman" w:hAnsi="Times New Roman" w:cs="Times New Roman"/>
          <w:sz w:val="24"/>
          <w:szCs w:val="24"/>
        </w:rPr>
        <w:lastRenderedPageBreak/>
        <w:t>pamatkritēriji:</w:t>
      </w:r>
    </w:p>
    <w:p w14:paraId="35BC97FC" w14:textId="77777777" w:rsidR="00055699" w:rsidRPr="006E77F2" w:rsidRDefault="00055699" w:rsidP="00055E11">
      <w:pPr>
        <w:pStyle w:val="ListParagraph"/>
        <w:numPr>
          <w:ilvl w:val="0"/>
          <w:numId w:val="5"/>
        </w:numPr>
        <w:jc w:val="both"/>
        <w:rPr>
          <w:rFonts w:ascii="Times New Roman" w:hAnsi="Times New Roman" w:cs="Times New Roman"/>
          <w:sz w:val="24"/>
          <w:szCs w:val="24"/>
        </w:rPr>
      </w:pPr>
      <w:r w:rsidRPr="006E77F2">
        <w:rPr>
          <w:rFonts w:ascii="Times New Roman" w:hAnsi="Times New Roman" w:cs="Times New Roman"/>
          <w:sz w:val="24"/>
          <w:szCs w:val="24"/>
        </w:rPr>
        <w:t>izcilība – ilgtspējīga un nepārtraukta attīstība, nodrošinot procesu un resursu vadību;</w:t>
      </w:r>
    </w:p>
    <w:p w14:paraId="1F1F63C8" w14:textId="77777777" w:rsidR="00055699" w:rsidRPr="006E77F2" w:rsidRDefault="00055699" w:rsidP="00055E11">
      <w:pPr>
        <w:pStyle w:val="ListParagraph"/>
        <w:numPr>
          <w:ilvl w:val="0"/>
          <w:numId w:val="5"/>
        </w:numPr>
        <w:jc w:val="both"/>
        <w:rPr>
          <w:rFonts w:ascii="Times New Roman" w:hAnsi="Times New Roman" w:cs="Times New Roman"/>
          <w:sz w:val="24"/>
          <w:szCs w:val="24"/>
        </w:rPr>
      </w:pPr>
      <w:r w:rsidRPr="006E77F2">
        <w:rPr>
          <w:rFonts w:ascii="Times New Roman" w:hAnsi="Times New Roman" w:cs="Times New Roman"/>
          <w:sz w:val="24"/>
          <w:szCs w:val="24"/>
        </w:rPr>
        <w:t>spēja efektīvi izmantot akadēmisko brīvību – brīvi izvēloties akadēmiskās darbības virzienus un metodes, radīt un publiskot jaunas zināšanas, atklāti diskutēt par to saturu, meklēt iespējas īstenot tās praksē;</w:t>
      </w:r>
    </w:p>
    <w:p w14:paraId="1243C334" w14:textId="77777777" w:rsidR="00055699" w:rsidRPr="006E77F2" w:rsidRDefault="00055699" w:rsidP="00055E11">
      <w:pPr>
        <w:pStyle w:val="ListParagraph"/>
        <w:numPr>
          <w:ilvl w:val="0"/>
          <w:numId w:val="5"/>
        </w:numPr>
        <w:jc w:val="both"/>
        <w:rPr>
          <w:rFonts w:ascii="Times New Roman" w:hAnsi="Times New Roman" w:cs="Times New Roman"/>
          <w:sz w:val="24"/>
          <w:szCs w:val="24"/>
        </w:rPr>
      </w:pPr>
      <w:r w:rsidRPr="006E77F2">
        <w:rPr>
          <w:rFonts w:ascii="Times New Roman" w:hAnsi="Times New Roman" w:cs="Times New Roman"/>
          <w:sz w:val="24"/>
          <w:szCs w:val="24"/>
        </w:rPr>
        <w:t>akadēmiskā kultūra – koleģiāla, uz akadēmiskās ētikas principiem balstīta, savstarpējas cieņas, prasīguma, ieinteresētības un atbalsta gaisotnē veidota sadarbība ar studējošajiem un citiem mācībspēkiem;</w:t>
      </w:r>
    </w:p>
    <w:p w14:paraId="4CA469AC" w14:textId="77777777" w:rsidR="00055699" w:rsidRPr="006E77F2" w:rsidRDefault="00055699" w:rsidP="00055E11">
      <w:pPr>
        <w:pStyle w:val="ListParagraph"/>
        <w:numPr>
          <w:ilvl w:val="0"/>
          <w:numId w:val="5"/>
        </w:numPr>
        <w:jc w:val="both"/>
        <w:rPr>
          <w:rFonts w:ascii="Times New Roman" w:hAnsi="Times New Roman" w:cs="Times New Roman"/>
          <w:sz w:val="24"/>
          <w:szCs w:val="24"/>
        </w:rPr>
      </w:pPr>
      <w:r w:rsidRPr="006E77F2">
        <w:rPr>
          <w:rFonts w:ascii="Times New Roman" w:hAnsi="Times New Roman" w:cs="Times New Roman"/>
          <w:sz w:val="24"/>
          <w:szCs w:val="24"/>
        </w:rPr>
        <w:t>atbildība par savu darbu sabiedrības un valsts priekšā atbilstoši DU kvalitātes vadības sistēmai un kvalitātes kultūrai.</w:t>
      </w:r>
      <w:r w:rsidRPr="006E77F2">
        <w:rPr>
          <w:rFonts w:ascii="Times New Roman" w:hAnsi="Times New Roman" w:cs="Times New Roman"/>
          <w:sz w:val="24"/>
          <w:szCs w:val="24"/>
        </w:rPr>
        <w:cr/>
      </w:r>
    </w:p>
    <w:p w14:paraId="198E120D" w14:textId="7C6C5FD3" w:rsidR="00055699" w:rsidRPr="006E77F2" w:rsidRDefault="00055699" w:rsidP="00A41F11">
      <w:pPr>
        <w:jc w:val="both"/>
        <w:rPr>
          <w:rFonts w:ascii="Times New Roman" w:eastAsiaTheme="minorHAnsi" w:hAnsi="Times New Roman" w:cs="Times New Roman"/>
          <w:sz w:val="24"/>
          <w:szCs w:val="24"/>
        </w:rPr>
      </w:pPr>
      <w:r w:rsidRPr="006E77F2">
        <w:rPr>
          <w:rFonts w:ascii="Times New Roman" w:hAnsi="Times New Roman" w:cs="Times New Roman"/>
          <w:sz w:val="24"/>
          <w:szCs w:val="24"/>
        </w:rPr>
        <w:t xml:space="preserve">Akadēmiskā personāla kvalifikācija atbilst Augstskolu likuma prasībām, jo </w:t>
      </w:r>
      <w:r w:rsidR="00291851" w:rsidRPr="006E77F2">
        <w:rPr>
          <w:rFonts w:ascii="Times New Roman" w:hAnsi="Times New Roman" w:cs="Times New Roman"/>
          <w:sz w:val="24"/>
          <w:szCs w:val="24"/>
        </w:rPr>
        <w:t xml:space="preserve">DSP ”Matemātika”, DSP “Cietvielu fizika” </w:t>
      </w:r>
      <w:r w:rsidRPr="006E77F2">
        <w:rPr>
          <w:rFonts w:ascii="Times New Roman" w:hAnsi="Times New Roman" w:cs="Times New Roman"/>
          <w:sz w:val="24"/>
          <w:szCs w:val="24"/>
        </w:rPr>
        <w:t>visi</w:t>
      </w:r>
      <w:r w:rsidR="003B4131" w:rsidRPr="006E77F2">
        <w:rPr>
          <w:rFonts w:ascii="Times New Roman" w:hAnsi="Times New Roman" w:cs="Times New Roman"/>
          <w:sz w:val="24"/>
          <w:szCs w:val="24"/>
        </w:rPr>
        <w:t xml:space="preserve"> plānotie</w:t>
      </w:r>
      <w:r w:rsidRPr="006E77F2">
        <w:rPr>
          <w:rFonts w:ascii="Times New Roman" w:hAnsi="Times New Roman" w:cs="Times New Roman"/>
          <w:sz w:val="24"/>
          <w:szCs w:val="24"/>
        </w:rPr>
        <w:t xml:space="preserve"> docētāji ir ar zinātņu doktora grādu</w:t>
      </w:r>
      <w:r w:rsidR="00291851" w:rsidRPr="006E77F2">
        <w:rPr>
          <w:rFonts w:ascii="Times New Roman" w:hAnsi="Times New Roman" w:cs="Times New Roman"/>
          <w:sz w:val="24"/>
          <w:szCs w:val="24"/>
        </w:rPr>
        <w:t>.</w:t>
      </w:r>
      <w:r w:rsidRPr="006E77F2">
        <w:rPr>
          <w:rFonts w:ascii="Times New Roman" w:hAnsi="Times New Roman" w:cs="Times New Roman"/>
          <w:sz w:val="24"/>
          <w:szCs w:val="24"/>
        </w:rPr>
        <w:t xml:space="preserve"> </w:t>
      </w:r>
      <w:r w:rsidR="005D73E1" w:rsidRPr="006E77F2">
        <w:rPr>
          <w:rFonts w:ascii="Times New Roman" w:hAnsi="Times New Roman" w:cs="Times New Roman"/>
          <w:sz w:val="24"/>
          <w:szCs w:val="24"/>
        </w:rPr>
        <w:t xml:space="preserve">AMSP </w:t>
      </w:r>
      <w:r w:rsidR="00291851" w:rsidRPr="006E77F2">
        <w:rPr>
          <w:rFonts w:ascii="Times New Roman" w:hAnsi="Times New Roman" w:cs="Times New Roman"/>
          <w:sz w:val="24"/>
          <w:szCs w:val="24"/>
        </w:rPr>
        <w:t>“Fizika” s</w:t>
      </w:r>
      <w:r w:rsidRPr="006E77F2">
        <w:rPr>
          <w:rFonts w:ascii="Times New Roman" w:hAnsi="Times New Roman" w:cs="Times New Roman"/>
          <w:sz w:val="24"/>
          <w:szCs w:val="24"/>
        </w:rPr>
        <w:t>tudiju kursu docēšana ir pieļaujama mācībspēkiem ar maģistra grādu – gan vēlētiem, gan viesdocētājiem.</w:t>
      </w:r>
      <w:r w:rsidR="00F153F5" w:rsidRPr="006E77F2">
        <w:rPr>
          <w:rFonts w:ascii="Times New Roman" w:hAnsi="Times New Roman" w:cs="Times New Roman"/>
          <w:sz w:val="24"/>
          <w:szCs w:val="24"/>
        </w:rPr>
        <w:t xml:space="preserve"> </w:t>
      </w:r>
      <w:r w:rsidR="00F153F5" w:rsidRPr="006E77F2">
        <w:rPr>
          <w:rFonts w:ascii="Times New Roman" w:eastAsiaTheme="minorHAnsi" w:hAnsi="Times New Roman" w:cs="Times New Roman"/>
          <w:sz w:val="24"/>
          <w:szCs w:val="24"/>
        </w:rPr>
        <w:t xml:space="preserve">Visiem </w:t>
      </w:r>
      <w:r w:rsidR="00F153F5" w:rsidRPr="006E77F2">
        <w:rPr>
          <w:rFonts w:ascii="Times New Roman" w:hAnsi="Times New Roman" w:cs="Times New Roman"/>
          <w:sz w:val="24"/>
          <w:szCs w:val="24"/>
        </w:rPr>
        <w:t xml:space="preserve">AMSP “Fizika” </w:t>
      </w:r>
      <w:r w:rsidR="00F153F5" w:rsidRPr="006E77F2">
        <w:rPr>
          <w:rFonts w:ascii="Times New Roman" w:eastAsiaTheme="minorHAnsi" w:hAnsi="Times New Roman" w:cs="Times New Roman"/>
          <w:sz w:val="24"/>
          <w:szCs w:val="24"/>
        </w:rPr>
        <w:t xml:space="preserve">īstenošanā iesaistītajiem akadēmiskā personāla pārstāvjiem no DU ir vismaz maģistra grāds, turklāt doktora grāds ir </w:t>
      </w:r>
      <w:r w:rsidR="00455EC2" w:rsidRPr="006E77F2">
        <w:rPr>
          <w:rFonts w:ascii="Times New Roman" w:eastAsiaTheme="minorHAnsi" w:hAnsi="Times New Roman" w:cs="Times New Roman"/>
          <w:sz w:val="24"/>
          <w:szCs w:val="24"/>
        </w:rPr>
        <w:t>7</w:t>
      </w:r>
      <w:r w:rsidR="00F153F5" w:rsidRPr="006E77F2">
        <w:rPr>
          <w:rFonts w:ascii="Times New Roman" w:eastAsiaTheme="minorHAnsi" w:hAnsi="Times New Roman" w:cs="Times New Roman"/>
          <w:sz w:val="24"/>
          <w:szCs w:val="24"/>
        </w:rPr>
        <w:t xml:space="preserve"> docētājiem , kas veido 7</w:t>
      </w:r>
      <w:r w:rsidR="00455EC2" w:rsidRPr="006E77F2">
        <w:rPr>
          <w:rFonts w:ascii="Times New Roman" w:eastAsiaTheme="minorHAnsi" w:hAnsi="Times New Roman" w:cs="Times New Roman"/>
          <w:sz w:val="24"/>
          <w:szCs w:val="24"/>
        </w:rPr>
        <w:t>0</w:t>
      </w:r>
      <w:r w:rsidR="00F153F5" w:rsidRPr="006E77F2">
        <w:rPr>
          <w:rFonts w:ascii="Times New Roman" w:eastAsiaTheme="minorHAnsi" w:hAnsi="Times New Roman" w:cs="Times New Roman"/>
          <w:sz w:val="24"/>
          <w:szCs w:val="24"/>
        </w:rPr>
        <w:t>% no kopskaita.</w:t>
      </w:r>
      <w:r w:rsidR="00F153F5" w:rsidRPr="006E77F2">
        <w:rPr>
          <w:rFonts w:ascii="Times New Roman" w:hAnsi="Times New Roman" w:cs="Times New Roman"/>
          <w:sz w:val="24"/>
          <w:szCs w:val="24"/>
        </w:rPr>
        <w:t xml:space="preserve"> </w:t>
      </w:r>
      <w:r w:rsidR="00F153F5" w:rsidRPr="006E77F2">
        <w:rPr>
          <w:rFonts w:ascii="Times New Roman" w:eastAsiaTheme="minorHAnsi" w:hAnsi="Times New Roman" w:cs="Times New Roman"/>
          <w:sz w:val="24"/>
          <w:szCs w:val="24"/>
        </w:rPr>
        <w:t xml:space="preserve">Mācībspēku no </w:t>
      </w:r>
      <w:r w:rsidR="00F153F5" w:rsidRPr="006E77F2">
        <w:rPr>
          <w:rFonts w:ascii="Times New Roman" w:hAnsi="Times New Roman" w:cs="Times New Roman"/>
          <w:sz w:val="24"/>
          <w:szCs w:val="24"/>
        </w:rPr>
        <w:t xml:space="preserve">DSP ”Matemātika”, DSP “Cietvielu fizika” un AMSP “Fizika” </w:t>
      </w:r>
      <w:r w:rsidR="00F153F5" w:rsidRPr="006E77F2">
        <w:rPr>
          <w:rFonts w:ascii="Times New Roman" w:eastAsiaTheme="minorHAnsi" w:hAnsi="Times New Roman" w:cs="Times New Roman"/>
          <w:sz w:val="24"/>
          <w:szCs w:val="24"/>
        </w:rPr>
        <w:t>angļu valodas zināšanas ļauj docēt studiju programmu angļu valodā. Arī nodarbinātā akadēmiskā personāla valsts valodas zināšanas atbilst noteikumiem par valsts valodas</w:t>
      </w:r>
      <w:r w:rsidR="00A41F11" w:rsidRPr="006E77F2">
        <w:rPr>
          <w:rFonts w:ascii="Times New Roman" w:eastAsiaTheme="minorHAnsi" w:hAnsi="Times New Roman" w:cs="Times New Roman"/>
          <w:sz w:val="24"/>
          <w:szCs w:val="24"/>
        </w:rPr>
        <w:t xml:space="preserve"> </w:t>
      </w:r>
      <w:r w:rsidR="00F153F5" w:rsidRPr="006E77F2">
        <w:rPr>
          <w:rFonts w:ascii="Times New Roman" w:eastAsiaTheme="minorHAnsi" w:hAnsi="Times New Roman" w:cs="Times New Roman"/>
          <w:sz w:val="24"/>
          <w:szCs w:val="24"/>
        </w:rPr>
        <w:t>zināšanu apjomu docēt studiju programmu latviešu valodā.</w:t>
      </w:r>
    </w:p>
    <w:p w14:paraId="7FDACF6F" w14:textId="63C818E2"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DU akadēmiskā personāla profesionālās kompetences pilnveidei DU regulāri tiek nodrošinātas apmā</w:t>
      </w:r>
      <w:r w:rsidR="00103DE8" w:rsidRPr="006E77F2">
        <w:rPr>
          <w:rFonts w:ascii="Times New Roman" w:hAnsi="Times New Roman" w:cs="Times New Roman"/>
          <w:sz w:val="24"/>
          <w:szCs w:val="24"/>
        </w:rPr>
        <w:t>cības.</w:t>
      </w:r>
      <w:r w:rsidRPr="006E77F2">
        <w:rPr>
          <w:rFonts w:ascii="Times New Roman" w:hAnsi="Times New Roman" w:cs="Times New Roman"/>
          <w:sz w:val="24"/>
          <w:szCs w:val="24"/>
        </w:rPr>
        <w:t xml:space="preserve"> Laika posmā no 2020.-2022. gadam ESF projekta “Daugavpils Universitātes stratēģiskās specializācijas jomu akadēmiskā personāla profesionālās kompetences stiprināšana” (Nr. 8.2.2.0/18/A/022) ietvaros docētāju profesionālās kvalifikācijas pilnveidošanas ietvaros DU tika piedāvātas vairākas profesionālās pilnveides programmas, piemēram, “Saskarsmes un komunikāciju prasmes”, “Līderības ABC”, “Līderība kuočinga stilā”, “Saskarsme”, “Emocionālā inteliģence izglītībā”, “E-studiju materiālu un virtuālo studiju platformu izstrādes pamati”, “Tendences izglītības tehnoloģiju izmantošanā 21.gs.” u.c.. Minētā projekta ietvaros akadēmiskajam personālam tika organizētas arī pašizaugsmes lekcijas par izgudrojumu komercializāciju, uzturu, ķermeņa veselību, personības harizmu un izdegšanas risku novēršanu, pretstresa dienas, profesionālās efektivitātes veicināšanas diennakts nometnes, pieredzē balstītas mācības un vizītes uz uzņēmumiem atbilstoši studiju virzienu tematikai Latvijā. </w:t>
      </w:r>
      <w:r w:rsidR="00716F1D" w:rsidRPr="006E77F2">
        <w:rPr>
          <w:rFonts w:ascii="Times New Roman" w:hAnsi="Times New Roman" w:cs="Times New Roman"/>
          <w:sz w:val="24"/>
          <w:szCs w:val="24"/>
        </w:rPr>
        <w:t xml:space="preserve">Virziena kolektīvs </w:t>
      </w:r>
      <w:r w:rsidR="00F13BD3" w:rsidRPr="006E77F2">
        <w:rPr>
          <w:rFonts w:ascii="Times New Roman" w:hAnsi="Times New Roman" w:cs="Times New Roman"/>
          <w:sz w:val="24"/>
          <w:szCs w:val="24"/>
        </w:rPr>
        <w:t xml:space="preserve">daudzas no piedāvātajām iespējām </w:t>
      </w:r>
      <w:r w:rsidR="00716F1D" w:rsidRPr="006E77F2">
        <w:rPr>
          <w:rFonts w:ascii="Times New Roman" w:hAnsi="Times New Roman" w:cs="Times New Roman"/>
          <w:sz w:val="24"/>
          <w:szCs w:val="24"/>
        </w:rPr>
        <w:t xml:space="preserve">aktīvi </w:t>
      </w:r>
      <w:r w:rsidR="00F13BD3" w:rsidRPr="006E77F2">
        <w:rPr>
          <w:rFonts w:ascii="Times New Roman" w:hAnsi="Times New Roman" w:cs="Times New Roman"/>
          <w:sz w:val="24"/>
          <w:szCs w:val="24"/>
        </w:rPr>
        <w:t>izmantoja.</w:t>
      </w:r>
      <w:r w:rsidR="00716F1D" w:rsidRPr="006E77F2">
        <w:rPr>
          <w:rFonts w:ascii="Times New Roman" w:hAnsi="Times New Roman" w:cs="Times New Roman"/>
          <w:sz w:val="24"/>
          <w:szCs w:val="24"/>
        </w:rPr>
        <w:t xml:space="preserve"> Piemēram, 2021. gadā tika apmeklētas specializētās mācības “Saskarsmes un komunikācijas prasmes” 12 akadēmisko stundu apjomā (vadītāja Zane Daudziņa), tās organizētas ESF projekta Nr.8.2.2.0/18/I/005 “Daugavpils Universitātes studiju virziena „Izglītība, pedagoģija un sports” akadēmiskā personāla kapacitātes stiprināšana stratēģiskās specializācijas jomās” ietvaros. ESF projekta “„Izglītība, pedagoģija un sports” akadēmiskā personāla kapacitātes stiprināšana stratēģiskās specializācijas jomas ietvaros Nr. 8.2.2.0/18/I/005 seminārs “Līderības ABC”. 2020. gadā Eiropas Sociālā fonda projekta Nr. 8.2.3.0/18/A/010 “Daugavpils Universitātes pārvaldības un vadības kompetenču pilnveidošana” mācību kurss “Koučings”, </w:t>
      </w:r>
      <w:r w:rsidR="00910D67" w:rsidRPr="006E77F2">
        <w:rPr>
          <w:rFonts w:ascii="Times New Roman" w:hAnsi="Times New Roman" w:cs="Times New Roman"/>
          <w:sz w:val="24"/>
          <w:szCs w:val="24"/>
        </w:rPr>
        <w:t>ka arī mācību kursi</w:t>
      </w:r>
      <w:r w:rsidR="00716F1D" w:rsidRPr="006E77F2">
        <w:rPr>
          <w:rFonts w:ascii="Times New Roman" w:hAnsi="Times New Roman" w:cs="Times New Roman"/>
          <w:sz w:val="24"/>
          <w:szCs w:val="24"/>
        </w:rPr>
        <w:t xml:space="preserve"> “Angļu valodas zinības”, “Pārmaiņu vadības process”, “Komandas veidošanas kompetences attīstība”, “Līderības kompetences attīstība”, “Izglītības satura inovācijas”, “Personāla vadības kompetences attīstība”. 2019. gadā </w:t>
      </w:r>
      <w:r w:rsidR="00910D67" w:rsidRPr="006E77F2">
        <w:rPr>
          <w:rFonts w:ascii="Times New Roman" w:hAnsi="Times New Roman" w:cs="Times New Roman"/>
          <w:sz w:val="24"/>
          <w:szCs w:val="24"/>
        </w:rPr>
        <w:t xml:space="preserve">piedalījās </w:t>
      </w:r>
      <w:r w:rsidR="00716F1D" w:rsidRPr="006E77F2">
        <w:rPr>
          <w:rFonts w:ascii="Times New Roman" w:hAnsi="Times New Roman" w:cs="Times New Roman"/>
          <w:sz w:val="24"/>
          <w:szCs w:val="24"/>
        </w:rPr>
        <w:t>Eiropas Sociālā fonda projekta Nr. 8.2.3.0/18/A/010 “</w:t>
      </w:r>
      <w:r w:rsidR="00910D67" w:rsidRPr="006E77F2">
        <w:rPr>
          <w:rFonts w:ascii="Times New Roman" w:hAnsi="Times New Roman" w:cs="Times New Roman"/>
          <w:sz w:val="24"/>
          <w:szCs w:val="24"/>
        </w:rPr>
        <w:t>DU</w:t>
      </w:r>
      <w:r w:rsidR="00716F1D" w:rsidRPr="006E77F2">
        <w:rPr>
          <w:rFonts w:ascii="Times New Roman" w:hAnsi="Times New Roman" w:cs="Times New Roman"/>
          <w:sz w:val="24"/>
          <w:szCs w:val="24"/>
        </w:rPr>
        <w:t xml:space="preserve"> pārvaldības un vadības kompetenču pilnveidošana” mācību</w:t>
      </w:r>
      <w:r w:rsidR="00910D67" w:rsidRPr="006E77F2">
        <w:rPr>
          <w:rFonts w:ascii="Times New Roman" w:hAnsi="Times New Roman" w:cs="Times New Roman"/>
          <w:sz w:val="24"/>
          <w:szCs w:val="24"/>
        </w:rPr>
        <w:t xml:space="preserve"> kursos “Akadēmiskā integritāte”,</w:t>
      </w:r>
      <w:r w:rsidR="00716F1D" w:rsidRPr="006E77F2">
        <w:rPr>
          <w:rFonts w:ascii="Times New Roman" w:hAnsi="Times New Roman" w:cs="Times New Roman"/>
          <w:sz w:val="24"/>
          <w:szCs w:val="24"/>
        </w:rPr>
        <w:t xml:space="preserve"> “Komu</w:t>
      </w:r>
      <w:r w:rsidR="00910D67" w:rsidRPr="006E77F2">
        <w:rPr>
          <w:rFonts w:ascii="Times New Roman" w:hAnsi="Times New Roman" w:cs="Times New Roman"/>
          <w:sz w:val="24"/>
          <w:szCs w:val="24"/>
        </w:rPr>
        <w:t>nikāciju kompetences attīstība” un</w:t>
      </w:r>
      <w:r w:rsidR="00716F1D" w:rsidRPr="006E77F2">
        <w:rPr>
          <w:rFonts w:ascii="Times New Roman" w:hAnsi="Times New Roman" w:cs="Times New Roman"/>
          <w:sz w:val="24"/>
          <w:szCs w:val="24"/>
        </w:rPr>
        <w:t xml:space="preserve"> “Finanšu vadība”. </w:t>
      </w:r>
      <w:r w:rsidR="00101F01" w:rsidRPr="006E77F2">
        <w:rPr>
          <w:rFonts w:ascii="Times New Roman" w:hAnsi="Times New Roman" w:cs="Times New Roman"/>
          <w:sz w:val="24"/>
          <w:szCs w:val="24"/>
        </w:rPr>
        <w:t>Pasniedzēji apliecina piedāvāto profesionālās pilnveides pasākumu lietderību</w:t>
      </w:r>
      <w:r w:rsidR="00C75048" w:rsidRPr="006E77F2">
        <w:rPr>
          <w:rFonts w:ascii="Times New Roman" w:hAnsi="Times New Roman" w:cs="Times New Roman"/>
          <w:sz w:val="21"/>
          <w:szCs w:val="21"/>
          <w:shd w:val="clear" w:color="auto" w:fill="EEEEEE"/>
        </w:rPr>
        <w:t>, jo</w:t>
      </w:r>
      <w:r w:rsidR="00C75048" w:rsidRPr="006E77F2">
        <w:rPr>
          <w:rFonts w:ascii="Times New Roman" w:hAnsi="Times New Roman" w:cs="Times New Roman"/>
          <w:sz w:val="24"/>
          <w:szCs w:val="24"/>
        </w:rPr>
        <w:t xml:space="preserve"> tiek pilnveidota profesionālā kompetence. </w:t>
      </w:r>
    </w:p>
    <w:p w14:paraId="41AB1E3D" w14:textId="6110FD12"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ESF projekta “Studiju programmu fragmentācijas samazināšana un resursu koplietošanas stiprināšana Daugavpils Universitātē”, Nr. 8.2.1.0/18/A/019 ietvaros tika organizēti semināri </w:t>
      </w:r>
      <w:r w:rsidRPr="006E77F2">
        <w:rPr>
          <w:rFonts w:ascii="Times New Roman" w:hAnsi="Times New Roman" w:cs="Times New Roman"/>
          <w:sz w:val="24"/>
          <w:szCs w:val="24"/>
        </w:rPr>
        <w:lastRenderedPageBreak/>
        <w:t>docētājiem nepieciešamo studiju kursu atbalsta materiālu izstrādei u</w:t>
      </w:r>
      <w:r w:rsidR="001D5586" w:rsidRPr="006E77F2">
        <w:rPr>
          <w:rFonts w:ascii="Times New Roman" w:hAnsi="Times New Roman" w:cs="Times New Roman"/>
          <w:sz w:val="24"/>
          <w:szCs w:val="24"/>
        </w:rPr>
        <w:t xml:space="preserve">n integrācijai studiju procesā. </w:t>
      </w:r>
      <w:r w:rsidR="001D5586" w:rsidRPr="00412A1E">
        <w:rPr>
          <w:rFonts w:ascii="Times New Roman" w:hAnsi="Times New Roman" w:cs="Times New Roman"/>
          <w:sz w:val="24"/>
          <w:szCs w:val="24"/>
          <w:highlight w:val="cyan"/>
        </w:rPr>
        <w:t>Dalība mobilitātes programmā</w:t>
      </w:r>
      <w:r w:rsidRPr="00412A1E">
        <w:rPr>
          <w:rFonts w:ascii="Times New Roman" w:hAnsi="Times New Roman" w:cs="Times New Roman"/>
          <w:sz w:val="24"/>
          <w:szCs w:val="24"/>
          <w:highlight w:val="cyan"/>
        </w:rPr>
        <w:t xml:space="preserve">s iedrošina akadēmisko personālu paplašināt </w:t>
      </w:r>
      <w:r w:rsidR="00C75048" w:rsidRPr="00412A1E">
        <w:rPr>
          <w:rFonts w:ascii="Times New Roman" w:hAnsi="Times New Roman" w:cs="Times New Roman"/>
          <w:sz w:val="24"/>
          <w:szCs w:val="24"/>
          <w:highlight w:val="cyan"/>
        </w:rPr>
        <w:t>studiju kursu klāstu un saturu</w:t>
      </w:r>
      <w:r w:rsidR="00F20A51" w:rsidRPr="00412A1E">
        <w:rPr>
          <w:rFonts w:ascii="Times New Roman" w:hAnsi="Times New Roman" w:cs="Times New Roman"/>
          <w:sz w:val="24"/>
          <w:szCs w:val="24"/>
          <w:highlight w:val="cyan"/>
        </w:rPr>
        <w:t>.</w:t>
      </w:r>
      <w:r w:rsidR="00F20A51" w:rsidRPr="006E77F2">
        <w:rPr>
          <w:rFonts w:ascii="Times New Roman" w:hAnsi="Times New Roman" w:cs="Times New Roman"/>
          <w:sz w:val="24"/>
          <w:szCs w:val="24"/>
        </w:rPr>
        <w:t xml:space="preserve"> </w:t>
      </w:r>
      <w:r w:rsidRPr="006E77F2">
        <w:rPr>
          <w:rFonts w:ascii="Times New Roman" w:hAnsi="Times New Roman" w:cs="Times New Roman"/>
          <w:sz w:val="24"/>
          <w:szCs w:val="24"/>
        </w:rPr>
        <w:t>Studiju virziena docētāji paaugstina savu kvalifikāciju, stažējoties ārvalstīs un lasot lekcijas ārvalstu izglītības iestādēs (</w:t>
      </w:r>
      <w:r w:rsidRPr="006E77F2">
        <w:rPr>
          <w:rFonts w:ascii="Times New Roman" w:hAnsi="Times New Roman" w:cs="Times New Roman"/>
          <w:i/>
          <w:sz w:val="24"/>
          <w:szCs w:val="24"/>
        </w:rPr>
        <w:t>2.5.3</w:t>
      </w:r>
      <w:r w:rsidR="00307BD6" w:rsidRPr="006E77F2">
        <w:rPr>
          <w:rFonts w:ascii="Times New Roman" w:hAnsi="Times New Roman" w:cs="Times New Roman"/>
          <w:i/>
          <w:sz w:val="24"/>
          <w:szCs w:val="24"/>
        </w:rPr>
        <w:t>.M</w:t>
      </w:r>
      <w:r w:rsidRPr="006E77F2">
        <w:rPr>
          <w:rFonts w:ascii="Times New Roman" w:hAnsi="Times New Roman" w:cs="Times New Roman"/>
          <w:i/>
          <w:sz w:val="24"/>
          <w:szCs w:val="24"/>
        </w:rPr>
        <w:t>ācībspēku ienākoša un izejoša mobilitāte</w:t>
      </w:r>
      <w:r w:rsidRPr="006E77F2">
        <w:rPr>
          <w:rFonts w:ascii="Times New Roman" w:hAnsi="Times New Roman" w:cs="Times New Roman"/>
          <w:sz w:val="24"/>
          <w:szCs w:val="24"/>
        </w:rPr>
        <w:t>).</w:t>
      </w:r>
      <w:r w:rsidR="006B69A0" w:rsidRPr="006E77F2">
        <w:rPr>
          <w:rFonts w:ascii="Times New Roman" w:hAnsi="Times New Roman" w:cs="Times New Roman"/>
          <w:sz w:val="24"/>
          <w:szCs w:val="24"/>
        </w:rPr>
        <w:t xml:space="preserve"> </w:t>
      </w:r>
      <w:r w:rsidR="00DD097F" w:rsidRPr="006E77F2">
        <w:rPr>
          <w:rFonts w:ascii="Times New Roman" w:hAnsi="Times New Roman" w:cs="Times New Roman"/>
          <w:sz w:val="24"/>
          <w:szCs w:val="24"/>
        </w:rPr>
        <w:t>Vairums no studiju virziena realizācijā iesaistītajiem mācībspēkiem piedalās dažādās zinātniskās un akadēmiskās aktivitātēs, tādējādi attīstot jaunas iemaņas un veicinot profesionālo izaugsmi.</w:t>
      </w:r>
      <w:r w:rsidR="00EB3EF6" w:rsidRPr="006E77F2">
        <w:rPr>
          <w:rFonts w:ascii="Times New Roman" w:hAnsi="Times New Roman" w:cs="Times New Roman"/>
          <w:sz w:val="21"/>
          <w:szCs w:val="21"/>
        </w:rPr>
        <w:t xml:space="preserve"> </w:t>
      </w:r>
      <w:r w:rsidR="00DD097F" w:rsidRPr="006E77F2">
        <w:rPr>
          <w:rFonts w:ascii="Times New Roman" w:hAnsi="Times New Roman" w:cs="Times New Roman"/>
          <w:sz w:val="24"/>
          <w:szCs w:val="24"/>
        </w:rPr>
        <w:t xml:space="preserve">Kvantitatīvo datu apkopojumu par studiju virzienam atbilstošām zinātniskās </w:t>
      </w:r>
      <w:r w:rsidR="00291851" w:rsidRPr="006E77F2">
        <w:rPr>
          <w:rFonts w:ascii="Times New Roman" w:hAnsi="Times New Roman" w:cs="Times New Roman"/>
          <w:sz w:val="24"/>
          <w:szCs w:val="24"/>
        </w:rPr>
        <w:t xml:space="preserve">pētniecības </w:t>
      </w:r>
      <w:r w:rsidR="00DD097F" w:rsidRPr="006E77F2">
        <w:rPr>
          <w:rFonts w:ascii="Times New Roman" w:hAnsi="Times New Roman" w:cs="Times New Roman"/>
          <w:sz w:val="24"/>
          <w:szCs w:val="24"/>
        </w:rPr>
        <w:t>aktivitātēm pārskata periodā (akadēmiskā personāla pu</w:t>
      </w:r>
      <w:r w:rsidR="00291851" w:rsidRPr="006E77F2">
        <w:rPr>
          <w:rFonts w:ascii="Times New Roman" w:hAnsi="Times New Roman" w:cs="Times New Roman"/>
          <w:sz w:val="24"/>
          <w:szCs w:val="24"/>
        </w:rPr>
        <w:t>blikācijām, dalību konferencēs</w:t>
      </w:r>
      <w:r w:rsidR="00DD097F" w:rsidRPr="006E77F2">
        <w:rPr>
          <w:rFonts w:ascii="Times New Roman" w:hAnsi="Times New Roman" w:cs="Times New Roman"/>
          <w:sz w:val="24"/>
          <w:szCs w:val="24"/>
        </w:rPr>
        <w:t>, dal</w:t>
      </w:r>
      <w:r w:rsidR="003B4131" w:rsidRPr="006E77F2">
        <w:rPr>
          <w:rFonts w:ascii="Times New Roman" w:hAnsi="Times New Roman" w:cs="Times New Roman"/>
          <w:sz w:val="24"/>
          <w:szCs w:val="24"/>
        </w:rPr>
        <w:t>ību projektos u.c. aktivitātēm)</w:t>
      </w:r>
      <w:r w:rsidR="00DD097F" w:rsidRPr="006E77F2">
        <w:rPr>
          <w:rFonts w:ascii="Times New Roman" w:hAnsi="Times New Roman" w:cs="Times New Roman"/>
          <w:sz w:val="24"/>
          <w:szCs w:val="24"/>
        </w:rPr>
        <w:t xml:space="preserve"> </w:t>
      </w:r>
      <w:r w:rsidR="003B4131" w:rsidRPr="006E77F2">
        <w:rPr>
          <w:rFonts w:ascii="Times New Roman" w:hAnsi="Times New Roman" w:cs="Times New Roman"/>
          <w:sz w:val="24"/>
          <w:szCs w:val="24"/>
        </w:rPr>
        <w:t xml:space="preserve">dots </w:t>
      </w:r>
      <w:r w:rsidR="00DD097F" w:rsidRPr="006E77F2">
        <w:rPr>
          <w:rFonts w:ascii="Times New Roman" w:hAnsi="Times New Roman" w:cs="Times New Roman"/>
          <w:iCs/>
          <w:sz w:val="24"/>
          <w:szCs w:val="24"/>
        </w:rPr>
        <w:t>pielikumā</w:t>
      </w:r>
      <w:r w:rsidR="003B4131" w:rsidRPr="006E77F2">
        <w:rPr>
          <w:rFonts w:ascii="Times New Roman" w:hAnsi="Times New Roman" w:cs="Times New Roman"/>
          <w:i/>
        </w:rPr>
        <w:t xml:space="preserve"> </w:t>
      </w:r>
      <w:r w:rsidR="00BE729D" w:rsidRPr="006E77F2">
        <w:rPr>
          <w:rFonts w:ascii="Times New Roman" w:hAnsi="Times New Roman" w:cs="Times New Roman"/>
          <w:i/>
          <w:iCs/>
          <w:sz w:val="24"/>
          <w:szCs w:val="24"/>
        </w:rPr>
        <w:t xml:space="preserve">2.4.4.Kvantitatīvo datu apkopojums_virzienam. </w:t>
      </w:r>
      <w:r w:rsidR="00DD097F" w:rsidRPr="006E77F2">
        <w:rPr>
          <w:rFonts w:ascii="Times New Roman" w:hAnsi="Times New Roman" w:cs="Times New Roman"/>
          <w:sz w:val="24"/>
          <w:szCs w:val="24"/>
        </w:rPr>
        <w:t>Studiju virziena realizācijā iesaistīto mācībspēku profesionālās kompetences pilnveide piedaloties apmācībās, starptautiskajās mobilitātes programmās, aktīvi iesaistoties zinātniskajā darbībā, projektu realizācijā u.c. zinātniskajās un akadēmiskajās aktivitātēs, sniedz būtisku pievienoto vērtību</w:t>
      </w:r>
      <w:r w:rsidR="00DD097F" w:rsidRPr="006E77F2">
        <w:rPr>
          <w:rFonts w:ascii="Times New Roman" w:hAnsi="Times New Roman" w:cs="Times New Roman"/>
          <w:sz w:val="24"/>
          <w:szCs w:val="24"/>
          <w:shd w:val="clear" w:color="auto" w:fill="EEEEEE"/>
        </w:rPr>
        <w:t>.</w:t>
      </w:r>
      <w:r w:rsidR="00C75048" w:rsidRPr="006E77F2">
        <w:rPr>
          <w:rFonts w:ascii="Times New Roman" w:hAnsi="Times New Roman" w:cs="Times New Roman"/>
          <w:sz w:val="24"/>
          <w:szCs w:val="24"/>
        </w:rPr>
        <w:t xml:space="preserve"> </w:t>
      </w:r>
      <w:r w:rsidR="00F13BD3" w:rsidRPr="006E77F2">
        <w:rPr>
          <w:rFonts w:ascii="Times New Roman" w:hAnsi="Times New Roman" w:cs="Times New Roman"/>
          <w:sz w:val="24"/>
          <w:szCs w:val="24"/>
          <w:shd w:val="clear" w:color="auto" w:fill="EEEEEE"/>
        </w:rPr>
        <w:t xml:space="preserve">Kā izmantoto iespēju pievienoto vērtību var minēt </w:t>
      </w:r>
      <w:r w:rsidR="00C75048" w:rsidRPr="006E77F2">
        <w:rPr>
          <w:rFonts w:ascii="Times New Roman" w:hAnsi="Times New Roman" w:cs="Times New Roman"/>
          <w:sz w:val="24"/>
          <w:szCs w:val="24"/>
        </w:rPr>
        <w:t>uzlabojumus piedāvāto studiju kursu klāstā un saturā</w:t>
      </w:r>
      <w:r w:rsidR="00101F01" w:rsidRPr="006E77F2">
        <w:rPr>
          <w:rFonts w:ascii="Times New Roman" w:hAnsi="Times New Roman" w:cs="Times New Roman"/>
          <w:sz w:val="24"/>
          <w:szCs w:val="24"/>
        </w:rPr>
        <w:t xml:space="preserve">, piemēram, </w:t>
      </w:r>
      <w:r w:rsidR="00C75048" w:rsidRPr="006E77F2">
        <w:rPr>
          <w:rFonts w:ascii="Times New Roman" w:hAnsi="Times New Roman" w:cs="Times New Roman"/>
          <w:sz w:val="24"/>
          <w:szCs w:val="24"/>
        </w:rPr>
        <w:t>ievieš</w:t>
      </w:r>
      <w:r w:rsidR="00101F01" w:rsidRPr="006E77F2">
        <w:rPr>
          <w:rFonts w:ascii="Times New Roman" w:hAnsi="Times New Roman" w:cs="Times New Roman"/>
          <w:sz w:val="24"/>
          <w:szCs w:val="24"/>
        </w:rPr>
        <w:t xml:space="preserve">ot </w:t>
      </w:r>
      <w:r w:rsidR="00101F01" w:rsidRPr="006E77F2">
        <w:rPr>
          <w:rFonts w:ascii="Times New Roman" w:hAnsi="Times New Roman" w:cs="Times New Roman"/>
          <w:iCs/>
          <w:sz w:val="24"/>
          <w:szCs w:val="24"/>
        </w:rPr>
        <w:t xml:space="preserve">kursu </w:t>
      </w:r>
      <w:r w:rsidR="00101F01" w:rsidRPr="006E77F2">
        <w:rPr>
          <w:rFonts w:ascii="Times New Roman" w:hAnsi="Times New Roman" w:cs="Times New Roman"/>
          <w:i/>
          <w:iCs/>
          <w:sz w:val="24"/>
          <w:szCs w:val="24"/>
        </w:rPr>
        <w:t xml:space="preserve">Mūsdienu metodes parasto diferenciālvienādojumu robežroblēmu teorijā, kurš </w:t>
      </w:r>
      <w:r w:rsidR="00101F01" w:rsidRPr="006E77F2">
        <w:rPr>
          <w:rStyle w:val="tld-sibling-0-0-5"/>
          <w:rFonts w:ascii="Times New Roman" w:hAnsi="Times New Roman" w:cs="Times New Roman"/>
          <w:spacing w:val="8"/>
          <w:sz w:val="24"/>
          <w:szCs w:val="24"/>
        </w:rPr>
        <w:t>iepazīstina gan</w:t>
      </w:r>
      <w:r w:rsidR="00101F01" w:rsidRPr="006E77F2">
        <w:rPr>
          <w:rStyle w:val="tld-sibling-0-0-4"/>
          <w:rFonts w:ascii="Times New Roman" w:hAnsi="Times New Roman" w:cs="Times New Roman"/>
          <w:spacing w:val="8"/>
          <w:sz w:val="24"/>
          <w:szCs w:val="24"/>
        </w:rPr>
        <w:t xml:space="preserve"> ar jaunām</w:t>
      </w:r>
      <w:r w:rsidR="00101F01" w:rsidRPr="006E77F2">
        <w:rPr>
          <w:rStyle w:val="ng-star-inserted"/>
          <w:rFonts w:ascii="Times New Roman" w:hAnsi="Times New Roman" w:cs="Times New Roman"/>
          <w:spacing w:val="8"/>
          <w:sz w:val="24"/>
          <w:szCs w:val="24"/>
        </w:rPr>
        <w:t xml:space="preserve"> </w:t>
      </w:r>
      <w:r w:rsidR="00101F01" w:rsidRPr="006E77F2">
        <w:rPr>
          <w:rStyle w:val="tld-sibling-0-0-7"/>
          <w:rFonts w:ascii="Times New Roman" w:hAnsi="Times New Roman" w:cs="Times New Roman"/>
          <w:spacing w:val="8"/>
          <w:sz w:val="24"/>
          <w:szCs w:val="24"/>
        </w:rPr>
        <w:t>metodēm</w:t>
      </w:r>
      <w:r w:rsidR="00101F01" w:rsidRPr="006E77F2">
        <w:rPr>
          <w:rStyle w:val="ng-star-inserted"/>
          <w:rFonts w:ascii="Times New Roman" w:hAnsi="Times New Roman" w:cs="Times New Roman"/>
          <w:spacing w:val="8"/>
          <w:sz w:val="24"/>
          <w:szCs w:val="24"/>
        </w:rPr>
        <w:t xml:space="preserve"> </w:t>
      </w:r>
      <w:r w:rsidR="00101F01" w:rsidRPr="006E77F2">
        <w:rPr>
          <w:rStyle w:val="tld-sibling-0-0-10"/>
          <w:rFonts w:ascii="Times New Roman" w:hAnsi="Times New Roman" w:cs="Times New Roman"/>
          <w:spacing w:val="8"/>
          <w:sz w:val="24"/>
          <w:szCs w:val="24"/>
        </w:rPr>
        <w:t>diferenciālvienādojumu</w:t>
      </w:r>
      <w:r w:rsidR="00101F01" w:rsidRPr="006E77F2">
        <w:rPr>
          <w:rStyle w:val="ng-star-inserted"/>
          <w:rFonts w:ascii="Times New Roman" w:hAnsi="Times New Roman" w:cs="Times New Roman"/>
          <w:spacing w:val="8"/>
          <w:sz w:val="24"/>
          <w:szCs w:val="24"/>
        </w:rPr>
        <w:t xml:space="preserve"> </w:t>
      </w:r>
      <w:r w:rsidR="00101F01" w:rsidRPr="006E77F2">
        <w:rPr>
          <w:rStyle w:val="tld-sibling-0-0-9"/>
          <w:rFonts w:ascii="Times New Roman" w:hAnsi="Times New Roman" w:cs="Times New Roman"/>
          <w:spacing w:val="8"/>
          <w:sz w:val="24"/>
          <w:szCs w:val="24"/>
        </w:rPr>
        <w:t>teorijā, gan</w:t>
      </w:r>
      <w:r w:rsidR="00101F01" w:rsidRPr="006E77F2">
        <w:rPr>
          <w:rStyle w:val="ng-star-inserted"/>
          <w:rFonts w:ascii="Times New Roman" w:hAnsi="Times New Roman" w:cs="Times New Roman"/>
          <w:spacing w:val="8"/>
          <w:sz w:val="24"/>
          <w:szCs w:val="24"/>
        </w:rPr>
        <w:t xml:space="preserve"> </w:t>
      </w:r>
      <w:r w:rsidR="00101F01" w:rsidRPr="006E77F2">
        <w:rPr>
          <w:rStyle w:val="tld-sibling-0-0-13"/>
          <w:rFonts w:ascii="Times New Roman" w:hAnsi="Times New Roman" w:cs="Times New Roman"/>
          <w:spacing w:val="8"/>
          <w:sz w:val="24"/>
          <w:szCs w:val="24"/>
        </w:rPr>
        <w:t>ar</w:t>
      </w:r>
      <w:r w:rsidR="00101F01" w:rsidRPr="006E77F2">
        <w:rPr>
          <w:rStyle w:val="ng-star-inserted"/>
          <w:rFonts w:ascii="Times New Roman" w:hAnsi="Times New Roman" w:cs="Times New Roman"/>
          <w:spacing w:val="8"/>
          <w:sz w:val="24"/>
          <w:szCs w:val="24"/>
        </w:rPr>
        <w:t xml:space="preserve"> </w:t>
      </w:r>
      <w:r w:rsidR="00101F01" w:rsidRPr="006E77F2">
        <w:rPr>
          <w:rStyle w:val="tld-sibling-0-0-14"/>
          <w:rFonts w:ascii="Times New Roman" w:hAnsi="Times New Roman" w:cs="Times New Roman"/>
          <w:spacing w:val="8"/>
          <w:sz w:val="24"/>
          <w:szCs w:val="24"/>
        </w:rPr>
        <w:t>jauniem</w:t>
      </w:r>
      <w:r w:rsidR="00101F01" w:rsidRPr="006E77F2">
        <w:rPr>
          <w:rStyle w:val="ng-star-inserted"/>
          <w:rFonts w:ascii="Times New Roman" w:hAnsi="Times New Roman" w:cs="Times New Roman"/>
          <w:spacing w:val="8"/>
          <w:sz w:val="24"/>
          <w:szCs w:val="24"/>
        </w:rPr>
        <w:t xml:space="preserve"> </w:t>
      </w:r>
      <w:r w:rsidR="00101F01" w:rsidRPr="006E77F2">
        <w:rPr>
          <w:rStyle w:val="tld-sibling-0-0-15"/>
          <w:rFonts w:ascii="Times New Roman" w:hAnsi="Times New Roman" w:cs="Times New Roman"/>
          <w:spacing w:val="8"/>
          <w:sz w:val="24"/>
          <w:szCs w:val="24"/>
        </w:rPr>
        <w:t>paņēmieniem</w:t>
      </w:r>
      <w:r w:rsidR="00101F01" w:rsidRPr="006E77F2">
        <w:rPr>
          <w:rStyle w:val="ng-star-inserted"/>
          <w:rFonts w:ascii="Times New Roman" w:hAnsi="Times New Roman" w:cs="Times New Roman"/>
          <w:spacing w:val="8"/>
          <w:sz w:val="24"/>
          <w:szCs w:val="24"/>
        </w:rPr>
        <w:t xml:space="preserve"> </w:t>
      </w:r>
      <w:r w:rsidR="00101F01" w:rsidRPr="006E77F2">
        <w:rPr>
          <w:rStyle w:val="tld-sibling-0-0-30"/>
          <w:rFonts w:ascii="Times New Roman" w:hAnsi="Times New Roman" w:cs="Times New Roman"/>
          <w:spacing w:val="8"/>
          <w:sz w:val="24"/>
          <w:szCs w:val="24"/>
        </w:rPr>
        <w:t>izvirzīto</w:t>
      </w:r>
      <w:r w:rsidR="00101F01" w:rsidRPr="006E77F2">
        <w:rPr>
          <w:rStyle w:val="ng-star-inserted"/>
          <w:rFonts w:ascii="Times New Roman" w:hAnsi="Times New Roman" w:cs="Times New Roman"/>
          <w:spacing w:val="8"/>
          <w:sz w:val="24"/>
          <w:szCs w:val="24"/>
        </w:rPr>
        <w:t xml:space="preserve"> </w:t>
      </w:r>
      <w:r w:rsidR="00101F01" w:rsidRPr="006E77F2">
        <w:rPr>
          <w:rStyle w:val="tld-sibling-0-0-31"/>
          <w:rFonts w:ascii="Times New Roman" w:hAnsi="Times New Roman" w:cs="Times New Roman"/>
          <w:spacing w:val="8"/>
          <w:sz w:val="24"/>
          <w:szCs w:val="24"/>
        </w:rPr>
        <w:t>uzdevumu</w:t>
      </w:r>
      <w:r w:rsidR="00101F01" w:rsidRPr="006E77F2">
        <w:rPr>
          <w:rStyle w:val="ng-star-inserted"/>
          <w:rFonts w:ascii="Times New Roman" w:hAnsi="Times New Roman" w:cs="Times New Roman"/>
          <w:spacing w:val="8"/>
          <w:sz w:val="24"/>
          <w:szCs w:val="24"/>
        </w:rPr>
        <w:t xml:space="preserve"> </w:t>
      </w:r>
      <w:r w:rsidR="00101F01" w:rsidRPr="006E77F2">
        <w:rPr>
          <w:rStyle w:val="tld-sibling-0-0-29"/>
          <w:rFonts w:ascii="Times New Roman" w:hAnsi="Times New Roman" w:cs="Times New Roman"/>
          <w:spacing w:val="8"/>
          <w:sz w:val="24"/>
          <w:szCs w:val="24"/>
        </w:rPr>
        <w:t>izpētē</w:t>
      </w:r>
      <w:r w:rsidR="00101F01" w:rsidRPr="006E77F2">
        <w:rPr>
          <w:rStyle w:val="tld-sibling-0-0-32"/>
          <w:rFonts w:ascii="Times New Roman" w:hAnsi="Times New Roman" w:cs="Times New Roman"/>
          <w:spacing w:val="8"/>
        </w:rPr>
        <w:t>.</w:t>
      </w:r>
      <w:r w:rsidR="00101F01" w:rsidRPr="006E77F2">
        <w:rPr>
          <w:rFonts w:ascii="Times New Roman" w:hAnsi="Times New Roman" w:cs="Times New Roman"/>
          <w:sz w:val="24"/>
          <w:szCs w:val="24"/>
        </w:rPr>
        <w:t xml:space="preserve"> </w:t>
      </w:r>
    </w:p>
    <w:p w14:paraId="7B10D33F" w14:textId="295DD32B"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sz w:val="24"/>
          <w:szCs w:val="24"/>
        </w:rPr>
        <w:t xml:space="preserve">2.3.7. Sniegt informāciju par studiju virzienam atbilstošo studiju programmu īstenošanā iesaistīto mācībspēku skaitu, mācībspēku akadēmiskās, administratīvās (ja piemērojams) un pētnieciskās slodzes analīzi un novērtējumu. </w:t>
      </w:r>
    </w:p>
    <w:p w14:paraId="4183CA4F" w14:textId="4CF31857" w:rsidR="00055699" w:rsidRPr="006E77F2" w:rsidRDefault="00053AD2" w:rsidP="00055699">
      <w:pPr>
        <w:jc w:val="both"/>
        <w:rPr>
          <w:rFonts w:ascii="Times New Roman" w:hAnsi="Times New Roman" w:cs="Times New Roman"/>
          <w:sz w:val="24"/>
          <w:szCs w:val="24"/>
        </w:rPr>
      </w:pPr>
      <w:r w:rsidRPr="006E77F2">
        <w:rPr>
          <w:rFonts w:ascii="Times New Roman" w:hAnsi="Times New Roman" w:cs="Times New Roman"/>
          <w:sz w:val="24"/>
          <w:szCs w:val="24"/>
        </w:rPr>
        <w:t>S</w:t>
      </w:r>
      <w:r w:rsidR="00055699" w:rsidRPr="006E77F2">
        <w:rPr>
          <w:rFonts w:ascii="Times New Roman" w:hAnsi="Times New Roman" w:cs="Times New Roman"/>
          <w:sz w:val="24"/>
          <w:szCs w:val="24"/>
        </w:rPr>
        <w:t>tudiju virziena “</w:t>
      </w:r>
      <w:r w:rsidRPr="006E77F2">
        <w:rPr>
          <w:rFonts w:ascii="Times New Roman" w:hAnsi="Times New Roman" w:cs="Times New Roman"/>
          <w:sz w:val="24"/>
          <w:szCs w:val="24"/>
        </w:rPr>
        <w:t>Fizika, materiālzinātne, matemātika un statistika</w:t>
      </w:r>
      <w:r w:rsidR="00055699" w:rsidRPr="006E77F2">
        <w:rPr>
          <w:rFonts w:ascii="Times New Roman" w:hAnsi="Times New Roman" w:cs="Times New Roman"/>
          <w:sz w:val="24"/>
          <w:szCs w:val="24"/>
        </w:rPr>
        <w:t xml:space="preserve">” programmu realizācijā </w:t>
      </w:r>
      <w:r w:rsidRPr="006E77F2">
        <w:rPr>
          <w:rFonts w:ascii="Times New Roman" w:hAnsi="Times New Roman" w:cs="Times New Roman"/>
          <w:sz w:val="24"/>
          <w:szCs w:val="24"/>
        </w:rPr>
        <w:t xml:space="preserve">ļoti nozīmīgs kvalitātes nodrošināšanas faktors </w:t>
      </w:r>
      <w:r w:rsidR="00055699" w:rsidRPr="006E77F2">
        <w:rPr>
          <w:rFonts w:ascii="Times New Roman" w:hAnsi="Times New Roman" w:cs="Times New Roman"/>
          <w:sz w:val="24"/>
          <w:szCs w:val="24"/>
        </w:rPr>
        <w:t xml:space="preserve">ir mācībspēki. </w:t>
      </w:r>
      <w:r w:rsidR="00055699" w:rsidRPr="006E77F2">
        <w:rPr>
          <w:rFonts w:ascii="Times New Roman" w:hAnsi="Times New Roman" w:cs="Times New Roman"/>
          <w:sz w:val="24"/>
          <w:szCs w:val="24"/>
          <w:shd w:val="clear" w:color="auto" w:fill="FFFFFF"/>
        </w:rPr>
        <w:t>Studiju</w:t>
      </w:r>
      <w:r w:rsidR="006B69A0" w:rsidRPr="006E77F2">
        <w:rPr>
          <w:rFonts w:ascii="Times New Roman" w:hAnsi="Times New Roman" w:cs="Times New Roman"/>
          <w:sz w:val="24"/>
          <w:szCs w:val="24"/>
          <w:shd w:val="clear" w:color="auto" w:fill="FFFFFF"/>
        </w:rPr>
        <w:t xml:space="preserve"> virziena realizāciju nodrošina 19 </w:t>
      </w:r>
      <w:r w:rsidR="00055699" w:rsidRPr="006E77F2">
        <w:rPr>
          <w:rFonts w:ascii="Times New Roman" w:hAnsi="Times New Roman" w:cs="Times New Roman"/>
          <w:sz w:val="24"/>
          <w:szCs w:val="24"/>
          <w:shd w:val="clear" w:color="auto" w:fill="FFFFFF"/>
        </w:rPr>
        <w:t>docētāji</w:t>
      </w:r>
      <w:r w:rsidR="006B69A0" w:rsidRPr="006E77F2">
        <w:rPr>
          <w:rFonts w:ascii="Times New Roman" w:hAnsi="Times New Roman" w:cs="Times New Roman"/>
          <w:sz w:val="24"/>
          <w:szCs w:val="24"/>
          <w:shd w:val="clear" w:color="auto" w:fill="FFFFFF"/>
        </w:rPr>
        <w:t xml:space="preserve">. </w:t>
      </w:r>
      <w:r w:rsidR="00412A1E" w:rsidRPr="00412A1E">
        <w:rPr>
          <w:rFonts w:ascii="Times New Roman" w:hAnsi="Times New Roman" w:cs="Times New Roman"/>
          <w:sz w:val="24"/>
          <w:szCs w:val="24"/>
          <w:highlight w:val="cyan"/>
          <w:shd w:val="clear" w:color="auto" w:fill="FFFFFF"/>
        </w:rPr>
        <w:t>Uz šo brīdi (2024.g. novembris)</w:t>
      </w:r>
      <w:r w:rsidR="00412A1E">
        <w:rPr>
          <w:rFonts w:ascii="Times New Roman" w:hAnsi="Times New Roman" w:cs="Times New Roman"/>
          <w:sz w:val="24"/>
          <w:szCs w:val="24"/>
          <w:shd w:val="clear" w:color="auto" w:fill="FFFFFF"/>
        </w:rPr>
        <w:t xml:space="preserve"> </w:t>
      </w:r>
      <w:r w:rsidR="006B69A0" w:rsidRPr="006E77F2">
        <w:rPr>
          <w:rFonts w:ascii="Times New Roman" w:hAnsi="Times New Roman" w:cs="Times New Roman"/>
          <w:sz w:val="24"/>
          <w:szCs w:val="24"/>
          <w:shd w:val="clear" w:color="auto" w:fill="FFFFFF"/>
        </w:rPr>
        <w:t xml:space="preserve">7 docētāji ir DU ievēlētais akadēmiskais personāls. 16 docētājiem (84,2 %) ir doktora zinātniskais grāds, bet trim </w:t>
      </w:r>
      <w:r w:rsidR="00055699" w:rsidRPr="006E77F2">
        <w:rPr>
          <w:rFonts w:ascii="Times New Roman" w:hAnsi="Times New Roman" w:cs="Times New Roman"/>
          <w:sz w:val="24"/>
          <w:szCs w:val="24"/>
          <w:shd w:val="clear" w:color="auto" w:fill="FFFFFF"/>
        </w:rPr>
        <w:t>docētājiem ir maģistra grāds (</w:t>
      </w:r>
      <w:r w:rsidR="006B69A0" w:rsidRPr="006E77F2">
        <w:rPr>
          <w:rFonts w:ascii="Times New Roman" w:hAnsi="Times New Roman" w:cs="Times New Roman"/>
          <w:sz w:val="24"/>
          <w:szCs w:val="24"/>
          <w:shd w:val="clear" w:color="auto" w:fill="FFFFFF"/>
        </w:rPr>
        <w:t xml:space="preserve">no </w:t>
      </w:r>
      <w:r w:rsidR="001B06D8" w:rsidRPr="006E77F2">
        <w:rPr>
          <w:rFonts w:ascii="Times New Roman" w:hAnsi="Times New Roman" w:cs="Times New Roman"/>
          <w:sz w:val="24"/>
          <w:szCs w:val="24"/>
          <w:shd w:val="clear" w:color="auto" w:fill="FFFFFF"/>
        </w:rPr>
        <w:t>t</w:t>
      </w:r>
      <w:r w:rsidR="006B69A0" w:rsidRPr="006E77F2">
        <w:rPr>
          <w:rFonts w:ascii="Times New Roman" w:hAnsi="Times New Roman" w:cs="Times New Roman"/>
          <w:sz w:val="24"/>
          <w:szCs w:val="24"/>
          <w:shd w:val="clear" w:color="auto" w:fill="FFFFFF"/>
        </w:rPr>
        <w:t xml:space="preserve">iem viens ir </w:t>
      </w:r>
      <w:r w:rsidR="00055699" w:rsidRPr="006E77F2">
        <w:rPr>
          <w:rFonts w:ascii="Times New Roman" w:hAnsi="Times New Roman" w:cs="Times New Roman"/>
          <w:sz w:val="24"/>
          <w:szCs w:val="24"/>
          <w:shd w:val="clear" w:color="auto" w:fill="FFFFFF"/>
        </w:rPr>
        <w:t>dokt</w:t>
      </w:r>
      <w:r w:rsidR="006B69A0" w:rsidRPr="006E77F2">
        <w:rPr>
          <w:rFonts w:ascii="Times New Roman" w:hAnsi="Times New Roman" w:cs="Times New Roman"/>
          <w:sz w:val="24"/>
          <w:szCs w:val="24"/>
          <w:shd w:val="clear" w:color="auto" w:fill="FFFFFF"/>
        </w:rPr>
        <w:t>ora zinātniskā grāda pretendents)</w:t>
      </w:r>
      <w:r w:rsidR="00055699" w:rsidRPr="006E77F2">
        <w:rPr>
          <w:rFonts w:ascii="Times New Roman" w:hAnsi="Times New Roman" w:cs="Times New Roman"/>
          <w:sz w:val="24"/>
          <w:szCs w:val="24"/>
          <w:shd w:val="clear" w:color="auto" w:fill="FFFFFF"/>
        </w:rPr>
        <w:t>.</w:t>
      </w:r>
      <w:r w:rsidR="006B69A0" w:rsidRPr="006E77F2">
        <w:rPr>
          <w:rFonts w:ascii="Times New Roman" w:hAnsi="Times New Roman" w:cs="Times New Roman"/>
          <w:sz w:val="24"/>
          <w:szCs w:val="24"/>
        </w:rPr>
        <w:t xml:space="preserve"> </w:t>
      </w:r>
    </w:p>
    <w:p w14:paraId="77F51CF3" w14:textId="77777777" w:rsidR="00055699" w:rsidRPr="006E77F2" w:rsidRDefault="00055699" w:rsidP="00055699">
      <w:pPr>
        <w:jc w:val="both"/>
        <w:rPr>
          <w:rFonts w:ascii="Times New Roman" w:hAnsi="Times New Roman" w:cs="Times New Roman"/>
          <w:sz w:val="24"/>
          <w:szCs w:val="24"/>
        </w:rPr>
      </w:pPr>
    </w:p>
    <w:p w14:paraId="116497D5" w14:textId="6BFF431A"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Docētāju slodze tiek noteikta saskaņā ar “Akadēmiskā personāla darba apjoma uzskaites kārtību Daugavpils Universitātē”</w:t>
      </w:r>
      <w:r w:rsidR="004E635F" w:rsidRPr="006E77F2">
        <w:rPr>
          <w:rFonts w:ascii="Times New Roman" w:hAnsi="Times New Roman" w:cs="Times New Roman"/>
          <w:sz w:val="24"/>
          <w:szCs w:val="24"/>
        </w:rPr>
        <w:t xml:space="preserve"> (pieejams no DU iekšējā tīkla)</w:t>
      </w:r>
      <w:r w:rsidRPr="006E77F2">
        <w:rPr>
          <w:rFonts w:ascii="Times New Roman" w:hAnsi="Times New Roman" w:cs="Times New Roman"/>
          <w:sz w:val="24"/>
          <w:szCs w:val="24"/>
        </w:rPr>
        <w:t>. Ja docētāja studiju darbs ir lielāks par 1000 stundām akadēmiskajā gadā, tad likumdošanā noteiktajā kārtībā tiek aprēķināta virsslodze tikai studiju darbam, par ko tiek slēgts uzņēmuma līgums par akadēmiskā darba veikšanu.</w:t>
      </w:r>
      <w:r w:rsidRPr="006E77F2">
        <w:rPr>
          <w:rFonts w:ascii="Times New Roman" w:hAnsi="Times New Roman" w:cs="Times New Roman"/>
          <w:sz w:val="24"/>
          <w:szCs w:val="24"/>
        </w:rPr>
        <w:cr/>
      </w:r>
    </w:p>
    <w:p w14:paraId="5B217C1A" w14:textId="1C6FDD20" w:rsidR="00055699" w:rsidRPr="006E77F2" w:rsidRDefault="00055699" w:rsidP="00C95CF9">
      <w:pPr>
        <w:jc w:val="both"/>
        <w:rPr>
          <w:rFonts w:ascii="Times New Roman" w:hAnsi="Times New Roman" w:cs="Times New Roman"/>
          <w:sz w:val="24"/>
          <w:szCs w:val="24"/>
        </w:rPr>
      </w:pPr>
      <w:r w:rsidRPr="006E77F2">
        <w:rPr>
          <w:rFonts w:ascii="Times New Roman" w:hAnsi="Times New Roman" w:cs="Times New Roman"/>
          <w:sz w:val="24"/>
          <w:szCs w:val="24"/>
        </w:rPr>
        <w:t>Tiek intensificēta docētāju ar doktora zinātnisko grādu piesaistīšana, lai īstenotu normatīvajiem aktiem atbilstošas, augstas kvalitātes studiju programmas</w:t>
      </w:r>
      <w:r w:rsidR="006B69A0" w:rsidRPr="006E77F2">
        <w:rPr>
          <w:rFonts w:ascii="Times New Roman" w:hAnsi="Times New Roman" w:cs="Times New Roman"/>
          <w:sz w:val="24"/>
          <w:szCs w:val="24"/>
        </w:rPr>
        <w:t>, sākot ar 2023./2024. st.g</w:t>
      </w:r>
      <w:r w:rsidR="00C95CF9" w:rsidRPr="006E77F2">
        <w:rPr>
          <w:rFonts w:ascii="Times New Roman" w:hAnsi="Times New Roman" w:cs="Times New Roman"/>
          <w:sz w:val="24"/>
          <w:szCs w:val="24"/>
        </w:rPr>
        <w:t xml:space="preserve">. Piemēram, DSP </w:t>
      </w:r>
      <w:r w:rsidR="004E642A" w:rsidRPr="006E77F2">
        <w:rPr>
          <w:rFonts w:ascii="Times New Roman" w:hAnsi="Times New Roman" w:cs="Times New Roman"/>
          <w:sz w:val="24"/>
          <w:szCs w:val="24"/>
        </w:rPr>
        <w:t>“</w:t>
      </w:r>
      <w:r w:rsidR="00C95CF9" w:rsidRPr="006E77F2">
        <w:rPr>
          <w:rFonts w:ascii="Times New Roman" w:hAnsi="Times New Roman" w:cs="Times New Roman"/>
          <w:sz w:val="24"/>
          <w:szCs w:val="24"/>
        </w:rPr>
        <w:t>Cie</w:t>
      </w:r>
      <w:r w:rsidR="00A7793B" w:rsidRPr="006E77F2">
        <w:rPr>
          <w:rFonts w:ascii="Times New Roman" w:hAnsi="Times New Roman" w:cs="Times New Roman"/>
          <w:sz w:val="24"/>
          <w:szCs w:val="24"/>
        </w:rPr>
        <w:t>tvielu fizika</w:t>
      </w:r>
      <w:r w:rsidR="004E642A" w:rsidRPr="006E77F2">
        <w:rPr>
          <w:rFonts w:ascii="Times New Roman" w:hAnsi="Times New Roman" w:cs="Times New Roman"/>
          <w:sz w:val="24"/>
          <w:szCs w:val="24"/>
        </w:rPr>
        <w:t>”</w:t>
      </w:r>
      <w:r w:rsidR="00412A1E">
        <w:rPr>
          <w:rFonts w:ascii="Times New Roman" w:hAnsi="Times New Roman" w:cs="Times New Roman"/>
          <w:sz w:val="24"/>
          <w:szCs w:val="24"/>
        </w:rPr>
        <w:t xml:space="preserve"> docētāju </w:t>
      </w:r>
      <w:r w:rsidR="00412A1E" w:rsidRPr="00412A1E">
        <w:rPr>
          <w:rFonts w:ascii="Times New Roman" w:hAnsi="Times New Roman" w:cs="Times New Roman"/>
          <w:sz w:val="24"/>
          <w:szCs w:val="24"/>
          <w:highlight w:val="cyan"/>
        </w:rPr>
        <w:t>skaits</w:t>
      </w:r>
      <w:r w:rsidR="00A7793B" w:rsidRPr="00412A1E">
        <w:rPr>
          <w:rFonts w:ascii="Times New Roman" w:hAnsi="Times New Roman" w:cs="Times New Roman"/>
          <w:sz w:val="24"/>
          <w:szCs w:val="24"/>
          <w:highlight w:val="cyan"/>
        </w:rPr>
        <w:t xml:space="preserve"> </w:t>
      </w:r>
      <w:r w:rsidR="00412A1E" w:rsidRPr="00412A1E">
        <w:rPr>
          <w:rFonts w:ascii="Times New Roman" w:hAnsi="Times New Roman" w:cs="Times New Roman"/>
          <w:sz w:val="24"/>
          <w:szCs w:val="24"/>
          <w:highlight w:val="cyan"/>
        </w:rPr>
        <w:t>jau ir</w:t>
      </w:r>
      <w:r w:rsidR="00C95CF9" w:rsidRPr="00412A1E">
        <w:rPr>
          <w:rFonts w:ascii="Times New Roman" w:hAnsi="Times New Roman" w:cs="Times New Roman"/>
          <w:sz w:val="24"/>
          <w:szCs w:val="24"/>
          <w:highlight w:val="cyan"/>
        </w:rPr>
        <w:t xml:space="preserve"> p</w:t>
      </w:r>
      <w:r w:rsidR="00412A1E" w:rsidRPr="00412A1E">
        <w:rPr>
          <w:rFonts w:ascii="Times New Roman" w:hAnsi="Times New Roman" w:cs="Times New Roman"/>
          <w:sz w:val="24"/>
          <w:szCs w:val="24"/>
          <w:highlight w:val="cyan"/>
        </w:rPr>
        <w:t>ieaudzis</w:t>
      </w:r>
      <w:r w:rsidR="00C95CF9" w:rsidRPr="00412A1E">
        <w:rPr>
          <w:rFonts w:ascii="Times New Roman" w:hAnsi="Times New Roman" w:cs="Times New Roman"/>
          <w:sz w:val="24"/>
          <w:szCs w:val="24"/>
          <w:highlight w:val="cyan"/>
        </w:rPr>
        <w:t xml:space="preserve"> līdz</w:t>
      </w:r>
      <w:r w:rsidR="00C95CF9" w:rsidRPr="006E77F2">
        <w:rPr>
          <w:rFonts w:ascii="Times New Roman" w:hAnsi="Times New Roman" w:cs="Times New Roman"/>
          <w:sz w:val="24"/>
          <w:szCs w:val="24"/>
        </w:rPr>
        <w:t xml:space="preserve"> 10, sastāvā iekļaujot vēl 4 jaunus docētājus ar doktora zinātnisko grādu. Bet DSP </w:t>
      </w:r>
      <w:r w:rsidR="00594408" w:rsidRPr="006E77F2">
        <w:rPr>
          <w:rFonts w:ascii="Times New Roman" w:hAnsi="Times New Roman" w:cs="Times New Roman"/>
          <w:sz w:val="24"/>
          <w:szCs w:val="24"/>
        </w:rPr>
        <w:t>“</w:t>
      </w:r>
      <w:r w:rsidR="00C95CF9" w:rsidRPr="006E77F2">
        <w:rPr>
          <w:rFonts w:ascii="Times New Roman" w:hAnsi="Times New Roman" w:cs="Times New Roman"/>
          <w:sz w:val="24"/>
          <w:szCs w:val="24"/>
        </w:rPr>
        <w:t>Matemātika</w:t>
      </w:r>
      <w:r w:rsidR="00594408" w:rsidRPr="006E77F2">
        <w:rPr>
          <w:rFonts w:ascii="Times New Roman" w:hAnsi="Times New Roman" w:cs="Times New Roman"/>
          <w:sz w:val="24"/>
          <w:szCs w:val="24"/>
        </w:rPr>
        <w:t>”</w:t>
      </w:r>
      <w:r w:rsidR="00C95CF9" w:rsidRPr="006E77F2">
        <w:rPr>
          <w:rFonts w:ascii="Times New Roman" w:hAnsi="Times New Roman" w:cs="Times New Roman"/>
          <w:sz w:val="24"/>
          <w:szCs w:val="24"/>
        </w:rPr>
        <w:t xml:space="preserve"> sastāvā </w:t>
      </w:r>
      <w:r w:rsidR="00412A1E" w:rsidRPr="00412A1E">
        <w:rPr>
          <w:rFonts w:ascii="Times New Roman" w:hAnsi="Times New Roman" w:cs="Times New Roman"/>
          <w:sz w:val="24"/>
          <w:szCs w:val="24"/>
          <w:highlight w:val="cyan"/>
        </w:rPr>
        <w:t xml:space="preserve">papildus vēl </w:t>
      </w:r>
      <w:r w:rsidR="00C95CF9" w:rsidRPr="00412A1E">
        <w:rPr>
          <w:rFonts w:ascii="Times New Roman" w:hAnsi="Times New Roman" w:cs="Times New Roman"/>
          <w:sz w:val="24"/>
          <w:szCs w:val="24"/>
          <w:highlight w:val="cyan"/>
        </w:rPr>
        <w:t>iekļaut</w:t>
      </w:r>
      <w:r w:rsidR="00412A1E" w:rsidRPr="00412A1E">
        <w:rPr>
          <w:rFonts w:ascii="Times New Roman" w:hAnsi="Times New Roman" w:cs="Times New Roman"/>
          <w:sz w:val="24"/>
          <w:szCs w:val="24"/>
          <w:highlight w:val="cyan"/>
        </w:rPr>
        <w:t xml:space="preserve">s 1 </w:t>
      </w:r>
      <w:r w:rsidR="00412A1E">
        <w:rPr>
          <w:rFonts w:ascii="Times New Roman" w:hAnsi="Times New Roman" w:cs="Times New Roman"/>
          <w:sz w:val="24"/>
          <w:szCs w:val="24"/>
        </w:rPr>
        <w:t>docētājs</w:t>
      </w:r>
      <w:r w:rsidR="00C95CF9" w:rsidRPr="006E77F2">
        <w:rPr>
          <w:rFonts w:ascii="Times New Roman" w:hAnsi="Times New Roman" w:cs="Times New Roman"/>
          <w:sz w:val="24"/>
          <w:szCs w:val="24"/>
        </w:rPr>
        <w:t xml:space="preserve"> ar doktora zinātnisko grādu.</w:t>
      </w:r>
    </w:p>
    <w:p w14:paraId="2EA2D45A" w14:textId="77777777" w:rsidR="00055699" w:rsidRPr="006E77F2" w:rsidRDefault="00055699" w:rsidP="00055699">
      <w:pPr>
        <w:jc w:val="both"/>
        <w:rPr>
          <w:rFonts w:ascii="Times New Roman" w:hAnsi="Times New Roman" w:cs="Times New Roman"/>
          <w:sz w:val="24"/>
          <w:szCs w:val="24"/>
        </w:rPr>
      </w:pPr>
    </w:p>
    <w:p w14:paraId="37B9518B"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Akadēmiskā personāla zinātniskās darbības rezultāti tiek apkopoti reizi gadā, saskaņā ar “DU akadēmiskā personāla zinātniskā darba efektivitātes vērtēšanas kārtību”. Balstoties uz zinātniskā darba efektivitātes vērtējumu, Zinātņu daļa var pieņemt lēmumu ieteikt DU Zinātnes padomei un Senātam izvērtēt DU struktūrvienību zinātnisko darbību un/vai akadēmiskā personāla atalgojuma apmēru un atbilstību ieņemamajam amatam.</w:t>
      </w:r>
    </w:p>
    <w:p w14:paraId="5B7A1AF6" w14:textId="2A0A9483" w:rsidR="00055699" w:rsidRPr="006E77F2" w:rsidRDefault="00C75048" w:rsidP="00055699">
      <w:pPr>
        <w:jc w:val="both"/>
        <w:rPr>
          <w:rFonts w:ascii="Times New Roman" w:hAnsi="Times New Roman" w:cs="Times New Roman"/>
          <w:sz w:val="24"/>
          <w:szCs w:val="24"/>
        </w:rPr>
      </w:pPr>
      <w:r w:rsidRPr="006E77F2">
        <w:rPr>
          <w:rFonts w:ascii="Times New Roman" w:hAnsi="Times New Roman" w:cs="Times New Roman"/>
          <w:sz w:val="24"/>
          <w:szCs w:val="24"/>
        </w:rPr>
        <w:t>Visās virziena studiju programmās ir mācībspēki, kuriem ir gan akadēmiskā, gan</w:t>
      </w:r>
      <w:r w:rsidR="00556260" w:rsidRPr="006E77F2">
        <w:rPr>
          <w:rFonts w:ascii="Times New Roman" w:hAnsi="Times New Roman" w:cs="Times New Roman"/>
          <w:sz w:val="24"/>
          <w:szCs w:val="24"/>
        </w:rPr>
        <w:t xml:space="preserve"> </w:t>
      </w:r>
      <w:r w:rsidR="0039364E" w:rsidRPr="006E77F2">
        <w:rPr>
          <w:rFonts w:ascii="Times New Roman" w:hAnsi="Times New Roman" w:cs="Times New Roman"/>
          <w:sz w:val="24"/>
          <w:szCs w:val="24"/>
        </w:rPr>
        <w:t>pētnieciskā</w:t>
      </w:r>
      <w:r w:rsidRPr="006E77F2">
        <w:rPr>
          <w:rFonts w:ascii="Times New Roman" w:hAnsi="Times New Roman" w:cs="Times New Roman"/>
          <w:sz w:val="24"/>
          <w:szCs w:val="24"/>
        </w:rPr>
        <w:t xml:space="preserve"> </w:t>
      </w:r>
      <w:r w:rsidR="0039364E" w:rsidRPr="006E77F2">
        <w:rPr>
          <w:rFonts w:ascii="Times New Roman" w:hAnsi="Times New Roman" w:cs="Times New Roman"/>
          <w:sz w:val="24"/>
          <w:szCs w:val="24"/>
        </w:rPr>
        <w:t>slodze</w:t>
      </w:r>
      <w:r w:rsidRPr="006E77F2">
        <w:rPr>
          <w:rFonts w:ascii="Times New Roman" w:hAnsi="Times New Roman" w:cs="Times New Roman"/>
          <w:sz w:val="24"/>
          <w:szCs w:val="24"/>
        </w:rPr>
        <w:t xml:space="preserve">, bet </w:t>
      </w:r>
      <w:r w:rsidR="00493C50" w:rsidRPr="006E77F2">
        <w:rPr>
          <w:rFonts w:ascii="Times New Roman" w:hAnsi="Times New Roman" w:cs="Times New Roman"/>
          <w:sz w:val="24"/>
          <w:szCs w:val="24"/>
        </w:rPr>
        <w:t>abās doktora</w:t>
      </w:r>
      <w:r w:rsidRPr="006E77F2">
        <w:rPr>
          <w:rFonts w:ascii="Times New Roman" w:hAnsi="Times New Roman" w:cs="Times New Roman"/>
          <w:sz w:val="24"/>
          <w:szCs w:val="24"/>
        </w:rPr>
        <w:t xml:space="preserve"> </w:t>
      </w:r>
      <w:r w:rsidR="00493C50" w:rsidRPr="006E77F2">
        <w:rPr>
          <w:rFonts w:ascii="Times New Roman" w:hAnsi="Times New Roman" w:cs="Times New Roman"/>
          <w:sz w:val="24"/>
          <w:szCs w:val="24"/>
        </w:rPr>
        <w:t xml:space="preserve">studiju programmās </w:t>
      </w:r>
      <w:r w:rsidRPr="006E77F2">
        <w:rPr>
          <w:rFonts w:ascii="Times New Roman" w:hAnsi="Times New Roman" w:cs="Times New Roman"/>
          <w:sz w:val="24"/>
          <w:szCs w:val="24"/>
        </w:rPr>
        <w:t xml:space="preserve">pat pārsvarā ir </w:t>
      </w:r>
      <w:r w:rsidR="00493C50" w:rsidRPr="006E77F2">
        <w:rPr>
          <w:rFonts w:ascii="Times New Roman" w:hAnsi="Times New Roman" w:cs="Times New Roman"/>
          <w:sz w:val="24"/>
          <w:szCs w:val="24"/>
        </w:rPr>
        <w:t xml:space="preserve">docētāji ar </w:t>
      </w:r>
      <w:r w:rsidRPr="006E77F2">
        <w:rPr>
          <w:rFonts w:ascii="Times New Roman" w:hAnsi="Times New Roman" w:cs="Times New Roman"/>
          <w:sz w:val="24"/>
          <w:szCs w:val="24"/>
        </w:rPr>
        <w:t>šā</w:t>
      </w:r>
      <w:r w:rsidR="00493C50" w:rsidRPr="006E77F2">
        <w:rPr>
          <w:rFonts w:ascii="Times New Roman" w:hAnsi="Times New Roman" w:cs="Times New Roman"/>
          <w:sz w:val="24"/>
          <w:szCs w:val="24"/>
        </w:rPr>
        <w:t>du</w:t>
      </w:r>
      <w:r w:rsidRPr="006E77F2">
        <w:rPr>
          <w:rFonts w:ascii="Times New Roman" w:hAnsi="Times New Roman" w:cs="Times New Roman"/>
          <w:sz w:val="24"/>
          <w:szCs w:val="24"/>
        </w:rPr>
        <w:t xml:space="preserve"> </w:t>
      </w:r>
      <w:r w:rsidR="0039364E" w:rsidRPr="006E77F2">
        <w:rPr>
          <w:rFonts w:ascii="Times New Roman" w:hAnsi="Times New Roman" w:cs="Times New Roman"/>
          <w:sz w:val="24"/>
          <w:szCs w:val="24"/>
        </w:rPr>
        <w:t>s</w:t>
      </w:r>
      <w:r w:rsidR="00493C50" w:rsidRPr="006E77F2">
        <w:rPr>
          <w:rFonts w:ascii="Times New Roman" w:hAnsi="Times New Roman" w:cs="Times New Roman"/>
          <w:sz w:val="24"/>
          <w:szCs w:val="24"/>
        </w:rPr>
        <w:t>lodzes</w:t>
      </w:r>
      <w:r w:rsidR="0039364E" w:rsidRPr="006E77F2">
        <w:rPr>
          <w:rFonts w:ascii="Times New Roman" w:hAnsi="Times New Roman" w:cs="Times New Roman"/>
          <w:sz w:val="24"/>
          <w:szCs w:val="24"/>
        </w:rPr>
        <w:t xml:space="preserve"> </w:t>
      </w:r>
      <w:r w:rsidR="00493C50" w:rsidRPr="006E77F2">
        <w:rPr>
          <w:rFonts w:ascii="Times New Roman" w:hAnsi="Times New Roman" w:cs="Times New Roman"/>
          <w:sz w:val="24"/>
          <w:szCs w:val="24"/>
        </w:rPr>
        <w:t>sad</w:t>
      </w:r>
      <w:r w:rsidR="0039364E" w:rsidRPr="006E77F2">
        <w:rPr>
          <w:rFonts w:ascii="Times New Roman" w:hAnsi="Times New Roman" w:cs="Times New Roman"/>
          <w:sz w:val="24"/>
          <w:szCs w:val="24"/>
        </w:rPr>
        <w:t>alī</w:t>
      </w:r>
      <w:r w:rsidR="00493C50" w:rsidRPr="006E77F2">
        <w:rPr>
          <w:rFonts w:ascii="Times New Roman" w:hAnsi="Times New Roman" w:cs="Times New Roman"/>
          <w:sz w:val="24"/>
          <w:szCs w:val="24"/>
        </w:rPr>
        <w:t>jumu. Tas apliecina docētāju iespējas piesaistīt arī studējošos aktuāliem</w:t>
      </w:r>
      <w:r w:rsidR="00556260" w:rsidRPr="006E77F2">
        <w:rPr>
          <w:rFonts w:ascii="Times New Roman" w:hAnsi="Times New Roman" w:cs="Times New Roman"/>
          <w:sz w:val="24"/>
          <w:szCs w:val="24"/>
        </w:rPr>
        <w:t xml:space="preserve"> pēt</w:t>
      </w:r>
      <w:r w:rsidR="00493C50" w:rsidRPr="006E77F2">
        <w:rPr>
          <w:rFonts w:ascii="Times New Roman" w:hAnsi="Times New Roman" w:cs="Times New Roman"/>
          <w:sz w:val="24"/>
          <w:szCs w:val="24"/>
        </w:rPr>
        <w:t>ījumu virzieniem.</w:t>
      </w:r>
      <w:r w:rsidR="00556260" w:rsidRPr="006E77F2">
        <w:rPr>
          <w:rFonts w:ascii="Times New Roman" w:hAnsi="Times New Roman" w:cs="Times New Roman"/>
          <w:sz w:val="24"/>
          <w:szCs w:val="24"/>
        </w:rPr>
        <w:t xml:space="preserve"> </w:t>
      </w:r>
    </w:p>
    <w:p w14:paraId="044F6345" w14:textId="4F635500" w:rsidR="00055699" w:rsidRPr="006E77F2" w:rsidRDefault="00055699" w:rsidP="00055699">
      <w:pPr>
        <w:jc w:val="both"/>
        <w:rPr>
          <w:rFonts w:ascii="Times New Roman" w:hAnsi="Times New Roman" w:cs="Times New Roman"/>
          <w:iCs/>
          <w:sz w:val="24"/>
          <w:szCs w:val="24"/>
        </w:rPr>
      </w:pPr>
      <w:r w:rsidRPr="006E77F2">
        <w:rPr>
          <w:rFonts w:ascii="Times New Roman" w:hAnsi="Times New Roman" w:cs="Times New Roman"/>
          <w:iCs/>
          <w:sz w:val="24"/>
          <w:szCs w:val="24"/>
        </w:rPr>
        <w:t>Pamatinformācija par studiju virziena īstenoš</w:t>
      </w:r>
      <w:r w:rsidR="001B06D8" w:rsidRPr="006E77F2">
        <w:rPr>
          <w:rFonts w:ascii="Times New Roman" w:hAnsi="Times New Roman" w:cs="Times New Roman"/>
          <w:iCs/>
          <w:sz w:val="24"/>
          <w:szCs w:val="24"/>
        </w:rPr>
        <w:t>anā iesaistītajiem mācībspēkiem</w:t>
      </w:r>
      <w:r w:rsidRPr="006E77F2">
        <w:rPr>
          <w:rFonts w:ascii="Times New Roman" w:hAnsi="Times New Roman" w:cs="Times New Roman"/>
          <w:iCs/>
          <w:sz w:val="24"/>
          <w:szCs w:val="24"/>
        </w:rPr>
        <w:t xml:space="preserve"> pievienota pielikum</w:t>
      </w:r>
      <w:r w:rsidR="001B06D8" w:rsidRPr="006E77F2">
        <w:rPr>
          <w:rFonts w:ascii="Times New Roman" w:hAnsi="Times New Roman" w:cs="Times New Roman"/>
          <w:iCs/>
          <w:sz w:val="24"/>
          <w:szCs w:val="24"/>
        </w:rPr>
        <w:t>ā (</w:t>
      </w:r>
      <w:r w:rsidR="00241961" w:rsidRPr="006E77F2">
        <w:rPr>
          <w:rFonts w:ascii="Times New Roman" w:hAnsi="Times New Roman" w:cs="Times New Roman"/>
          <w:i/>
          <w:iCs/>
          <w:sz w:val="24"/>
          <w:szCs w:val="24"/>
        </w:rPr>
        <w:t>2.3.7.Virziena_macibspeki</w:t>
      </w:r>
      <w:r w:rsidR="001B06D8" w:rsidRPr="006E77F2">
        <w:rPr>
          <w:rFonts w:ascii="Times New Roman" w:hAnsi="Times New Roman" w:cs="Times New Roman"/>
          <w:iCs/>
          <w:sz w:val="24"/>
          <w:szCs w:val="24"/>
        </w:rPr>
        <w:t>), bet mācībspēku biogrāfijas (2</w:t>
      </w:r>
      <w:r w:rsidR="001B06D8" w:rsidRPr="006E77F2">
        <w:rPr>
          <w:rFonts w:ascii="Times New Roman" w:hAnsi="Times New Roman" w:cs="Times New Roman"/>
          <w:i/>
          <w:iCs/>
          <w:sz w:val="24"/>
          <w:szCs w:val="24"/>
        </w:rPr>
        <w:t>.3.7.Mācībspēku CV</w:t>
      </w:r>
      <w:r w:rsidR="001B06D8" w:rsidRPr="006E77F2">
        <w:rPr>
          <w:rFonts w:ascii="Times New Roman" w:hAnsi="Times New Roman" w:cs="Times New Roman"/>
          <w:iCs/>
          <w:sz w:val="24"/>
          <w:szCs w:val="24"/>
        </w:rPr>
        <w:t xml:space="preserve">). </w:t>
      </w:r>
      <w:r w:rsidR="001B06D8" w:rsidRPr="006E77F2">
        <w:rPr>
          <w:rFonts w:ascii="Times New Roman" w:hAnsi="Times New Roman" w:cs="Times New Roman"/>
          <w:sz w:val="24"/>
          <w:szCs w:val="24"/>
        </w:rPr>
        <w:t xml:space="preserve">Studiju virzienā nodarbinātā akadēmiskā personāla valsts valodas zināšanas atbilst izvirzītajām prasībām, resp., tās ļauj jebkuru studiju virziena kursu pilnvērtīgi docēt valsts valodā. </w:t>
      </w:r>
      <w:r w:rsidR="001B06D8" w:rsidRPr="006E77F2">
        <w:rPr>
          <w:rFonts w:ascii="Times New Roman" w:hAnsi="Times New Roman" w:cs="Times New Roman"/>
          <w:iCs/>
          <w:sz w:val="24"/>
          <w:szCs w:val="24"/>
        </w:rPr>
        <w:lastRenderedPageBreak/>
        <w:t>Pielikumā (</w:t>
      </w:r>
      <w:r w:rsidR="001B06D8" w:rsidRPr="006E77F2">
        <w:rPr>
          <w:rFonts w:ascii="Times New Roman" w:hAnsi="Times New Roman" w:cs="Times New Roman"/>
          <w:i/>
          <w:iCs/>
          <w:sz w:val="24"/>
          <w:szCs w:val="24"/>
        </w:rPr>
        <w:t>2.3.7.Apliecinajums par valsts valodas prasmi)</w:t>
      </w:r>
      <w:r w:rsidR="001B06D8" w:rsidRPr="006E77F2">
        <w:rPr>
          <w:rFonts w:ascii="Times New Roman" w:hAnsi="Times New Roman" w:cs="Times New Roman"/>
          <w:iCs/>
          <w:sz w:val="24"/>
          <w:szCs w:val="24"/>
        </w:rPr>
        <w:t xml:space="preserve"> pievienots </w:t>
      </w:r>
      <w:r w:rsidRPr="006E77F2">
        <w:rPr>
          <w:rFonts w:ascii="Times New Roman" w:hAnsi="Times New Roman" w:cs="Times New Roman"/>
          <w:iCs/>
          <w:sz w:val="24"/>
          <w:szCs w:val="24"/>
        </w:rPr>
        <w:t>Augstskolas rektora</w:t>
      </w:r>
      <w:r w:rsidR="00985AA1" w:rsidRPr="006E77F2">
        <w:rPr>
          <w:rFonts w:ascii="Times New Roman" w:hAnsi="Times New Roman" w:cs="Times New Roman"/>
          <w:iCs/>
          <w:sz w:val="24"/>
          <w:szCs w:val="24"/>
        </w:rPr>
        <w:t xml:space="preserve"> </w:t>
      </w:r>
      <w:r w:rsidRPr="006E77F2">
        <w:rPr>
          <w:rFonts w:ascii="Times New Roman" w:hAnsi="Times New Roman" w:cs="Times New Roman"/>
          <w:iCs/>
          <w:sz w:val="24"/>
          <w:szCs w:val="24"/>
        </w:rPr>
        <w:t>parakstīts apliecinājumu, ka studiju virzienam atbilstošo studiju programmu īstenošanā iesaistīto mācībspēku valsts valodas zināšanas atbilst noteikumiem par valsts valodas zināšanu apjomu un valsts valodas prasmes pārbaudes kārtību profesionālo un amata pienākumu veikšanai, savukārt 2.3.7. pielikumā (</w:t>
      </w:r>
      <w:r w:rsidRPr="006E77F2">
        <w:rPr>
          <w:rFonts w:ascii="Times New Roman" w:hAnsi="Times New Roman" w:cs="Times New Roman"/>
          <w:i/>
          <w:iCs/>
          <w:sz w:val="24"/>
          <w:szCs w:val="24"/>
        </w:rPr>
        <w:t>2.3.7.Apliecin</w:t>
      </w:r>
      <w:r w:rsidR="006F3146" w:rsidRPr="006E77F2">
        <w:rPr>
          <w:rFonts w:ascii="Times New Roman" w:hAnsi="Times New Roman" w:cs="Times New Roman"/>
          <w:i/>
          <w:iCs/>
          <w:sz w:val="24"/>
          <w:szCs w:val="24"/>
        </w:rPr>
        <w:t>ā</w:t>
      </w:r>
      <w:r w:rsidRPr="006E77F2">
        <w:rPr>
          <w:rFonts w:ascii="Times New Roman" w:hAnsi="Times New Roman" w:cs="Times New Roman"/>
          <w:i/>
          <w:iCs/>
          <w:sz w:val="24"/>
          <w:szCs w:val="24"/>
        </w:rPr>
        <w:t>jums par sve</w:t>
      </w:r>
      <w:r w:rsidR="006F3146" w:rsidRPr="006E77F2">
        <w:rPr>
          <w:rFonts w:ascii="Times New Roman" w:hAnsi="Times New Roman" w:cs="Times New Roman"/>
          <w:i/>
          <w:iCs/>
          <w:sz w:val="24"/>
          <w:szCs w:val="24"/>
        </w:rPr>
        <w:t>š</w:t>
      </w:r>
      <w:r w:rsidRPr="006E77F2">
        <w:rPr>
          <w:rFonts w:ascii="Times New Roman" w:hAnsi="Times New Roman" w:cs="Times New Roman"/>
          <w:i/>
          <w:iCs/>
          <w:sz w:val="24"/>
          <w:szCs w:val="24"/>
        </w:rPr>
        <w:t>valod</w:t>
      </w:r>
      <w:r w:rsidR="006F3146" w:rsidRPr="006E77F2">
        <w:rPr>
          <w:rFonts w:ascii="Times New Roman" w:hAnsi="Times New Roman" w:cs="Times New Roman"/>
          <w:i/>
          <w:iCs/>
          <w:sz w:val="24"/>
          <w:szCs w:val="24"/>
        </w:rPr>
        <w:t>as</w:t>
      </w:r>
      <w:r w:rsidRPr="006E77F2">
        <w:rPr>
          <w:rFonts w:ascii="Times New Roman" w:hAnsi="Times New Roman" w:cs="Times New Roman"/>
          <w:i/>
          <w:iCs/>
          <w:sz w:val="24"/>
          <w:szCs w:val="24"/>
        </w:rPr>
        <w:t xml:space="preserve"> </w:t>
      </w:r>
      <w:r w:rsidR="006F3146" w:rsidRPr="006E77F2">
        <w:rPr>
          <w:rFonts w:ascii="Times New Roman" w:hAnsi="Times New Roman" w:cs="Times New Roman"/>
          <w:i/>
          <w:iCs/>
          <w:sz w:val="24"/>
          <w:szCs w:val="24"/>
        </w:rPr>
        <w:t>prasmi</w:t>
      </w:r>
      <w:r w:rsidRPr="006E77F2">
        <w:rPr>
          <w:rFonts w:ascii="Times New Roman" w:hAnsi="Times New Roman" w:cs="Times New Roman"/>
          <w:iCs/>
          <w:sz w:val="24"/>
          <w:szCs w:val="24"/>
        </w:rPr>
        <w:t>) pievienots augstskolas apliecinājums par studiju programmas īstenošanā iesaistāmo mācībspēku attiecīgo svešvalodu prasmi vismaz B2 līmenī atbilstoši Eiropas Valodas prasmes novērtējuma līmeņiem, ja studiju programmu vai tās daļu īsteno svešvalodā.</w:t>
      </w:r>
    </w:p>
    <w:p w14:paraId="74A00510" w14:textId="77777777" w:rsidR="00055699" w:rsidRPr="006E77F2" w:rsidRDefault="00055699" w:rsidP="00055699">
      <w:pPr>
        <w:jc w:val="both"/>
        <w:rPr>
          <w:rFonts w:ascii="Times New Roman" w:hAnsi="Times New Roman" w:cs="Times New Roman"/>
          <w:sz w:val="24"/>
          <w:szCs w:val="24"/>
        </w:rPr>
      </w:pPr>
    </w:p>
    <w:p w14:paraId="39EF1D17" w14:textId="77777777"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rPr>
        <w:t xml:space="preserve"> </w:t>
      </w:r>
      <w:r w:rsidRPr="006E77F2">
        <w:rPr>
          <w:rFonts w:ascii="Times New Roman" w:hAnsi="Times New Roman" w:cs="Times New Roman"/>
          <w:b/>
          <w:sz w:val="24"/>
          <w:szCs w:val="24"/>
        </w:rPr>
        <w:t>2.3.8. Studējošajiem pieejamā atbalsta, tajā skaitā atbalsta studiju procesā, karjeras un psiholoģiskā atbalsta, īpaši norādot atbalstu, kas paredzēts konkrētām studējošo grupām (piemēram, studējošajiem no ārvalstīm, nepilna laika studējošajiem, tālmācības studiju formā studējošajiem, studējošajiem ar īpašām vajadzībām u.c.) novērtējums.</w:t>
      </w:r>
    </w:p>
    <w:p w14:paraId="253BD2F3" w14:textId="77777777" w:rsidR="00055699" w:rsidRPr="006E77F2" w:rsidRDefault="00055699" w:rsidP="00055699">
      <w:pPr>
        <w:jc w:val="both"/>
        <w:rPr>
          <w:rFonts w:ascii="Times New Roman" w:hAnsi="Times New Roman" w:cs="Times New Roman"/>
          <w:sz w:val="24"/>
          <w:szCs w:val="24"/>
        </w:rPr>
      </w:pPr>
    </w:p>
    <w:p w14:paraId="031874B8"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DU darbojas DU Studējošo servisa centrs (SSC) un tā pamatuzdevums ir DU studējošo informēšana par aktuālajiem jautājumiem, kā arī konsultāciju un pakalpojumu sniegšana. SSC galvenās funkcijas:</w:t>
      </w:r>
    </w:p>
    <w:p w14:paraId="5C427269" w14:textId="77777777" w:rsidR="00055699" w:rsidRPr="006E77F2" w:rsidRDefault="00055699" w:rsidP="00882AC2">
      <w:pPr>
        <w:pStyle w:val="ListParagraph"/>
        <w:numPr>
          <w:ilvl w:val="0"/>
          <w:numId w:val="16"/>
        </w:numPr>
        <w:jc w:val="both"/>
        <w:rPr>
          <w:rFonts w:ascii="Times New Roman" w:hAnsi="Times New Roman" w:cs="Times New Roman"/>
          <w:sz w:val="24"/>
          <w:szCs w:val="24"/>
        </w:rPr>
      </w:pPr>
      <w:r w:rsidRPr="006E77F2">
        <w:rPr>
          <w:rFonts w:ascii="Times New Roman" w:hAnsi="Times New Roman" w:cs="Times New Roman"/>
          <w:sz w:val="24"/>
          <w:szCs w:val="24"/>
        </w:rPr>
        <w:t>izsniegt studējošajiem izziņas (bankai, Valsts ieņēmumu dienestam un citām iestādēm par to, ka mācies DU, kā arī izziņas par mācību atvaļinājumiem, bakalaura un maģistra darbu izstrādi un aizstāvēšanu u.c.);</w:t>
      </w:r>
    </w:p>
    <w:p w14:paraId="7C2C0F7E" w14:textId="77777777" w:rsidR="00055699" w:rsidRPr="006E77F2" w:rsidRDefault="00055699" w:rsidP="00882AC2">
      <w:pPr>
        <w:pStyle w:val="ListParagraph"/>
        <w:numPr>
          <w:ilvl w:val="0"/>
          <w:numId w:val="16"/>
        </w:numPr>
        <w:jc w:val="both"/>
        <w:rPr>
          <w:rFonts w:ascii="Times New Roman" w:hAnsi="Times New Roman" w:cs="Times New Roman"/>
          <w:sz w:val="24"/>
          <w:szCs w:val="24"/>
        </w:rPr>
      </w:pPr>
      <w:r w:rsidRPr="006E77F2">
        <w:rPr>
          <w:rFonts w:ascii="Times New Roman" w:hAnsi="Times New Roman" w:cs="Times New Roman"/>
          <w:sz w:val="24"/>
          <w:szCs w:val="24"/>
        </w:rPr>
        <w:t>izsniegt studējošajiem noslēgtos studiju līgumus;</w:t>
      </w:r>
    </w:p>
    <w:p w14:paraId="415B5474" w14:textId="77777777" w:rsidR="00055699" w:rsidRPr="006E77F2" w:rsidRDefault="00055699" w:rsidP="00882AC2">
      <w:pPr>
        <w:pStyle w:val="ListParagraph"/>
        <w:numPr>
          <w:ilvl w:val="0"/>
          <w:numId w:val="16"/>
        </w:numPr>
        <w:jc w:val="both"/>
        <w:rPr>
          <w:rFonts w:ascii="Times New Roman" w:hAnsi="Times New Roman" w:cs="Times New Roman"/>
          <w:sz w:val="24"/>
          <w:szCs w:val="24"/>
        </w:rPr>
      </w:pPr>
      <w:r w:rsidRPr="006E77F2">
        <w:rPr>
          <w:rFonts w:ascii="Times New Roman" w:hAnsi="Times New Roman" w:cs="Times New Roman"/>
          <w:sz w:val="24"/>
          <w:szCs w:val="24"/>
        </w:rPr>
        <w:t>konsultēt studējošos jautājumos, kas saistīti ar studiju procesu, ārpusstudiju aktivitātēm un dienesta viesnīcām;</w:t>
      </w:r>
    </w:p>
    <w:p w14:paraId="67C3AD65" w14:textId="77777777" w:rsidR="00055699" w:rsidRPr="006E77F2" w:rsidRDefault="00055699" w:rsidP="00882AC2">
      <w:pPr>
        <w:pStyle w:val="ListParagraph"/>
        <w:numPr>
          <w:ilvl w:val="0"/>
          <w:numId w:val="16"/>
        </w:numPr>
        <w:jc w:val="both"/>
        <w:rPr>
          <w:rFonts w:ascii="Times New Roman" w:hAnsi="Times New Roman" w:cs="Times New Roman"/>
          <w:sz w:val="24"/>
          <w:szCs w:val="24"/>
        </w:rPr>
      </w:pPr>
      <w:r w:rsidRPr="006E77F2">
        <w:rPr>
          <w:rFonts w:ascii="Times New Roman" w:hAnsi="Times New Roman" w:cs="Times New Roman"/>
          <w:sz w:val="24"/>
          <w:szCs w:val="24"/>
        </w:rPr>
        <w:t>piedalīties informatīvo pasākumu rīkošanā (karjeras dienas, izglītības izstādes, u.c.);</w:t>
      </w:r>
    </w:p>
    <w:p w14:paraId="58DFF1ED" w14:textId="77777777" w:rsidR="00055699" w:rsidRPr="006E77F2" w:rsidRDefault="00055699" w:rsidP="00882AC2">
      <w:pPr>
        <w:pStyle w:val="ListParagraph"/>
        <w:numPr>
          <w:ilvl w:val="0"/>
          <w:numId w:val="16"/>
        </w:numPr>
        <w:jc w:val="both"/>
        <w:rPr>
          <w:rFonts w:ascii="Times New Roman" w:hAnsi="Times New Roman" w:cs="Times New Roman"/>
          <w:sz w:val="24"/>
          <w:szCs w:val="24"/>
        </w:rPr>
      </w:pPr>
      <w:r w:rsidRPr="006E77F2">
        <w:rPr>
          <w:rFonts w:ascii="Times New Roman" w:hAnsi="Times New Roman" w:cs="Times New Roman"/>
          <w:sz w:val="24"/>
          <w:szCs w:val="24"/>
        </w:rPr>
        <w:t>uzklausīt, apkopot studējošo priekšlikumus un nodot atbilstīgajām struktūrvienībām.</w:t>
      </w:r>
    </w:p>
    <w:p w14:paraId="22510311" w14:textId="77777777" w:rsidR="00055699" w:rsidRPr="006E77F2" w:rsidRDefault="00055699" w:rsidP="00055699">
      <w:pPr>
        <w:jc w:val="both"/>
        <w:rPr>
          <w:rFonts w:ascii="Times New Roman" w:hAnsi="Times New Roman" w:cs="Times New Roman"/>
          <w:sz w:val="24"/>
          <w:szCs w:val="24"/>
        </w:rPr>
      </w:pPr>
    </w:p>
    <w:p w14:paraId="18EF6138" w14:textId="562BAA94"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DU infrastruktūra ir modernizēta un pielāgota, uzlabojot vides pieejamību personām ar funkcionāliem traucējumiem (kustību, redzes, dzirdes traucējumiem), kā arī ir izveidotas bērnistabas, kas paredzētas studējošajiem jaunajiem vecākiem – mazuļu pārtīšanai un barošanai, un rotaļistaba – studējošo bērnu nodarbināšanai nodarbību laikā</w:t>
      </w:r>
      <w:r w:rsidR="005C0D49" w:rsidRPr="006E77F2">
        <w:rPr>
          <w:rStyle w:val="FootnoteReference"/>
          <w:rFonts w:ascii="Times New Roman" w:hAnsi="Times New Roman"/>
          <w:sz w:val="24"/>
          <w:szCs w:val="24"/>
        </w:rPr>
        <w:footnoteReference w:id="35"/>
      </w:r>
      <w:r w:rsidRPr="006E77F2">
        <w:rPr>
          <w:rFonts w:ascii="Times New Roman" w:hAnsi="Times New Roman" w:cs="Times New Roman"/>
          <w:sz w:val="24"/>
          <w:szCs w:val="24"/>
        </w:rPr>
        <w:t xml:space="preserve">. </w:t>
      </w:r>
    </w:p>
    <w:p w14:paraId="5F399173" w14:textId="0E2FAEE2" w:rsidR="00055699" w:rsidRPr="006E77F2" w:rsidRDefault="00055699" w:rsidP="00055699">
      <w:pPr>
        <w:jc w:val="both"/>
        <w:rPr>
          <w:rFonts w:ascii="Times New Roman" w:hAnsi="Times New Roman" w:cs="Times New Roman"/>
          <w:b/>
          <w:i/>
          <w:sz w:val="24"/>
          <w:szCs w:val="24"/>
        </w:rPr>
      </w:pPr>
    </w:p>
    <w:p w14:paraId="3E8DDD11"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DU Studējošiem pieejamas datorklases, auditorijas konsultācijām, sanāksmēm, bibliotēkas telpas literatūras analīzei, patstāvīgo un pētniecisko darbu sagatavošanai, kā arī speciāli aprīkotas telpas konferenču rīkošanai, studiju un ārpusstudiju aktivitātēm (DU Sporta komplekss).</w:t>
      </w:r>
    </w:p>
    <w:p w14:paraId="6366AB6B" w14:textId="77777777" w:rsidR="00055699" w:rsidRPr="006E77F2" w:rsidRDefault="00055699" w:rsidP="00055699">
      <w:pPr>
        <w:jc w:val="both"/>
        <w:rPr>
          <w:rFonts w:ascii="Times New Roman" w:hAnsi="Times New Roman" w:cs="Times New Roman"/>
          <w:sz w:val="24"/>
          <w:szCs w:val="24"/>
        </w:rPr>
      </w:pPr>
    </w:p>
    <w:p w14:paraId="74CB0454"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Medicīnisko atbalstu docētāji un studējošie var saņemt sertificētā veselības kabinetā, kurā pirmo palīdzību dažādu saslimšanu gadījumā sniedz ārsta palīgs (feldšeris).</w:t>
      </w:r>
    </w:p>
    <w:p w14:paraId="2B721044" w14:textId="77777777" w:rsidR="00055699" w:rsidRPr="006E77F2" w:rsidRDefault="00055699" w:rsidP="00055699">
      <w:pPr>
        <w:jc w:val="both"/>
        <w:rPr>
          <w:rFonts w:ascii="Times New Roman" w:hAnsi="Times New Roman" w:cs="Times New Roman"/>
          <w:sz w:val="24"/>
          <w:szCs w:val="24"/>
        </w:rPr>
      </w:pPr>
    </w:p>
    <w:p w14:paraId="51E6BD05" w14:textId="20E91870"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DU darbojas Psiholoģiskā atbalsta centrs (PAC), kas DU studējošajiem un darbiniekiem sniedz psiholoģisku atbalstu dažādu ikdienas problēmu risināšanā personiskajos, darba vai izglītības jautājumos. PAC psihologi sniedz līdz trim bezmaksas konsultācijām vienai personai. Nepieciešamības gadījumā konsultāciju skaitu var palielināt. Konsultēšana tiek organizēta DU telpās klātienē vai attālināti (</w:t>
      </w:r>
      <w:r w:rsidR="00EB1BA3" w:rsidRPr="006E77F2">
        <w:rPr>
          <w:rFonts w:ascii="Times New Roman" w:hAnsi="Times New Roman" w:cs="Times New Roman"/>
          <w:sz w:val="24"/>
          <w:szCs w:val="24"/>
        </w:rPr>
        <w:t>izmantojot Zoom</w:t>
      </w:r>
      <w:r w:rsidRPr="006E77F2">
        <w:rPr>
          <w:rFonts w:ascii="Times New Roman" w:hAnsi="Times New Roman" w:cs="Times New Roman"/>
          <w:sz w:val="24"/>
          <w:szCs w:val="24"/>
        </w:rPr>
        <w:t>) pēc iepriekšēja konsultēšanas laika saskaņošanas. PAC psihologi nekonsultē tuvākos kolēģus un studējošos, kurus izglīto, lai izvairītos no multiplām attiecībām. PAC darbojas saskaņā ar izstrādāto “Daugavpils Universitātes Psiholoģiskā atbalsta centra nolikumu</w:t>
      </w:r>
      <w:r w:rsidR="00103DE8" w:rsidRPr="006E77F2">
        <w:rPr>
          <w:rFonts w:ascii="Times New Roman" w:hAnsi="Times New Roman" w:cs="Times New Roman"/>
          <w:sz w:val="24"/>
          <w:szCs w:val="24"/>
        </w:rPr>
        <w:t>”</w:t>
      </w:r>
      <w:r w:rsidR="006B33D0" w:rsidRPr="006E77F2">
        <w:rPr>
          <w:rStyle w:val="FootnoteReference"/>
          <w:rFonts w:ascii="Times New Roman" w:hAnsi="Times New Roman"/>
          <w:sz w:val="24"/>
          <w:szCs w:val="24"/>
        </w:rPr>
        <w:footnoteReference w:id="36"/>
      </w:r>
      <w:r w:rsidR="006B33D0" w:rsidRPr="006E77F2">
        <w:rPr>
          <w:rFonts w:ascii="Times New Roman" w:hAnsi="Times New Roman" w:cs="Times New Roman"/>
          <w:sz w:val="24"/>
          <w:szCs w:val="24"/>
        </w:rPr>
        <w:t>.</w:t>
      </w:r>
    </w:p>
    <w:p w14:paraId="1BEE4B20" w14:textId="77777777" w:rsidR="00055699" w:rsidRPr="006E77F2" w:rsidRDefault="00055699" w:rsidP="00055699">
      <w:pPr>
        <w:jc w:val="both"/>
        <w:rPr>
          <w:rFonts w:ascii="Times New Roman" w:hAnsi="Times New Roman" w:cs="Times New Roman"/>
          <w:sz w:val="24"/>
          <w:szCs w:val="24"/>
        </w:rPr>
      </w:pPr>
    </w:p>
    <w:p w14:paraId="1FC4CA17" w14:textId="5A184AFB"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DU darbojas DU Studējošo sociālā atbalsta programma, kuras mērķis ir atbalstīt sekmīgus DU pilna laika studiju programmu studējošos, kas dzīvo DU dienesta viesnīcās un kam ir apgrūtināti sociālie un materiālie apstākļi. Programma paredz sniegt 50% atbalstu ikmēneša īres maksas segšanai viena akadēmiskā semestra garumā. Programmas atbalsta apjoms ir līdz 10% no kopējā dienesta viesnīcās dzīvojošo studējošo skaita. </w:t>
      </w:r>
    </w:p>
    <w:p w14:paraId="5B89A86C" w14:textId="77777777" w:rsidR="00055699" w:rsidRPr="006E77F2" w:rsidRDefault="00055699" w:rsidP="00055699">
      <w:pPr>
        <w:jc w:val="both"/>
        <w:rPr>
          <w:rFonts w:ascii="Times New Roman" w:hAnsi="Times New Roman" w:cs="Times New Roman"/>
          <w:sz w:val="24"/>
          <w:szCs w:val="24"/>
        </w:rPr>
      </w:pPr>
    </w:p>
    <w:p w14:paraId="4B0F2FCB" w14:textId="3B349F3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DU izveidots Karjeras un iniciatīvu atbalsta centrs (KIAC)</w:t>
      </w:r>
      <w:r w:rsidR="006B33D0" w:rsidRPr="006E77F2">
        <w:rPr>
          <w:rStyle w:val="FootnoteReference"/>
          <w:rFonts w:ascii="Times New Roman" w:hAnsi="Times New Roman"/>
          <w:sz w:val="24"/>
          <w:szCs w:val="24"/>
        </w:rPr>
        <w:footnoteReference w:id="37"/>
      </w:r>
      <w:r w:rsidRPr="006E77F2">
        <w:rPr>
          <w:rFonts w:ascii="Times New Roman" w:hAnsi="Times New Roman" w:cs="Times New Roman"/>
          <w:sz w:val="24"/>
          <w:szCs w:val="24"/>
        </w:rPr>
        <w:t xml:space="preserve">, kura mērķis ir veicināt karjeras attīstības pakalpojumus, brīvprātīgo darbu un atbalstīt iniciatīvas, kas sekmētu Latgales reģiona iedzīvotāju labklājību, sekmējot indivīdu profesionālo kapacitāti, konkurētspēju, sadarbību un līdzdalību. KIAC darbības uzdevumi ir radīt un nodrošināt izglītības, iniciatīvas atbalsta vidi Latgales reģiona iedzīvotājiem; veicināt sadarbību ar valstiskām un nevalstiskām organizācijām pētniecības, projektu vadības un speciālistu piesaistes jomā; sadarboties ar Latvijas un ārvalstu izglītības iestādēm, uzņēmumiem izglītības un prakšu nodrošināšanas jomā; organizēt forumus, konferences, seminārus kompetenču paaugstināšanai, iesaistot DU docētājus; piedāvāt karjeras konsultēšanas un izglītības psihologa pakalpojumus; sniegt konsultācijas par brīvprātīgā darba vadīšanu. </w:t>
      </w:r>
    </w:p>
    <w:p w14:paraId="20A9628E" w14:textId="77777777" w:rsidR="00055699" w:rsidRPr="006E77F2" w:rsidRDefault="00055699" w:rsidP="00055699">
      <w:pPr>
        <w:jc w:val="both"/>
        <w:rPr>
          <w:rFonts w:ascii="Times New Roman" w:hAnsi="Times New Roman" w:cs="Times New Roman"/>
          <w:sz w:val="24"/>
          <w:szCs w:val="24"/>
        </w:rPr>
      </w:pPr>
    </w:p>
    <w:p w14:paraId="1D3692F7" w14:textId="77777777"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DU Starptautisko un sabiedrisko attiecību daļa nodrošina atbalsta funkcijas DU studējošiem ārvalstu studentiem. </w:t>
      </w:r>
    </w:p>
    <w:p w14:paraId="51B0DC1B" w14:textId="77777777" w:rsidR="00055699" w:rsidRPr="006E77F2" w:rsidRDefault="00055699" w:rsidP="00055699">
      <w:pPr>
        <w:jc w:val="both"/>
        <w:rPr>
          <w:rFonts w:ascii="Times New Roman" w:hAnsi="Times New Roman" w:cs="Times New Roman"/>
          <w:b/>
          <w:i/>
          <w:sz w:val="24"/>
          <w:szCs w:val="24"/>
        </w:rPr>
      </w:pPr>
    </w:p>
    <w:p w14:paraId="08F8D180" w14:textId="77777777"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sz w:val="24"/>
          <w:szCs w:val="24"/>
        </w:rPr>
        <w:t>2.4. Zinātniskā pētniecība un mākslinieciskā jaunrade</w:t>
      </w:r>
    </w:p>
    <w:p w14:paraId="4C89DF3C" w14:textId="77777777" w:rsidR="00055699" w:rsidRPr="006E77F2" w:rsidRDefault="00055699" w:rsidP="00055699">
      <w:pPr>
        <w:jc w:val="both"/>
        <w:rPr>
          <w:rFonts w:ascii="Times New Roman" w:hAnsi="Times New Roman" w:cs="Times New Roman"/>
          <w:b/>
          <w:bCs/>
          <w:sz w:val="24"/>
          <w:szCs w:val="24"/>
        </w:rPr>
      </w:pPr>
    </w:p>
    <w:p w14:paraId="6045E26D" w14:textId="77777777" w:rsidR="00055699" w:rsidRPr="006E77F2" w:rsidRDefault="00055699" w:rsidP="0005569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2.4.1. Studiju virziena zinātniskās un/ vai lietišķās pētniecības, un/vai mākslinieciskās jaunrades virzienu raksturojums un novērtējums, atbilstība augstskolas/ koledžas un studiju virziena mērķiem un zinātnes un/ vai mākslinieciskās jaunrades attīstības līmenim (atsevišķi raksturot doktora studiju programmu nozīmi, ja piemērojams). </w:t>
      </w:r>
    </w:p>
    <w:p w14:paraId="740C636F" w14:textId="77777777" w:rsidR="00055699" w:rsidRPr="006E77F2" w:rsidRDefault="00055699" w:rsidP="00055699">
      <w:pPr>
        <w:jc w:val="both"/>
        <w:rPr>
          <w:rFonts w:ascii="Times New Roman" w:hAnsi="Times New Roman" w:cs="Times New Roman"/>
          <w:sz w:val="24"/>
          <w:szCs w:val="24"/>
        </w:rPr>
      </w:pPr>
    </w:p>
    <w:p w14:paraId="1A4F927C" w14:textId="3425390A"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Kā liecina apkopotie dati, studiju virziena mācībspēki mērķtiecīgi un regulāri iesaistās dažādās profesionālās pilnveides aktivitātēs viņu zinātniskajā</w:t>
      </w:r>
      <w:r w:rsidR="00EB1BA3" w:rsidRPr="006E77F2">
        <w:rPr>
          <w:rFonts w:ascii="Times New Roman" w:hAnsi="Times New Roman" w:cs="Times New Roman"/>
          <w:sz w:val="24"/>
          <w:szCs w:val="24"/>
        </w:rPr>
        <w:t xml:space="preserve">m interesēm atbilstošajās jomās. </w:t>
      </w:r>
      <w:r w:rsidRPr="006E77F2">
        <w:rPr>
          <w:rFonts w:ascii="Times New Roman" w:hAnsi="Times New Roman" w:cs="Times New Roman"/>
          <w:sz w:val="24"/>
          <w:szCs w:val="24"/>
        </w:rPr>
        <w:t>Līdztekus akadēmiskaja</w:t>
      </w:r>
      <w:r w:rsidR="00461A86" w:rsidRPr="006E77F2">
        <w:rPr>
          <w:rFonts w:ascii="Times New Roman" w:hAnsi="Times New Roman" w:cs="Times New Roman"/>
          <w:sz w:val="24"/>
          <w:szCs w:val="24"/>
        </w:rPr>
        <w:t>m darbam augstskolā mācībspēki</w:t>
      </w:r>
      <w:r w:rsidRPr="006E77F2">
        <w:rPr>
          <w:rFonts w:ascii="Times New Roman" w:hAnsi="Times New Roman" w:cs="Times New Roman"/>
          <w:sz w:val="24"/>
          <w:szCs w:val="24"/>
        </w:rPr>
        <w:t xml:space="preserve"> </w:t>
      </w:r>
      <w:r w:rsidR="00EB1BA3" w:rsidRPr="006E77F2">
        <w:rPr>
          <w:rFonts w:ascii="Times New Roman" w:hAnsi="Times New Roman" w:cs="Times New Roman"/>
          <w:sz w:val="24"/>
          <w:szCs w:val="24"/>
        </w:rPr>
        <w:t>piedalās</w:t>
      </w:r>
      <w:r w:rsidRPr="006E77F2">
        <w:rPr>
          <w:rFonts w:ascii="Times New Roman" w:hAnsi="Times New Roman" w:cs="Times New Roman"/>
          <w:sz w:val="24"/>
          <w:szCs w:val="24"/>
        </w:rPr>
        <w:t xml:space="preserve"> zinātnisko</w:t>
      </w:r>
      <w:r w:rsidR="00EB1BA3" w:rsidRPr="006E77F2">
        <w:rPr>
          <w:rFonts w:ascii="Times New Roman" w:hAnsi="Times New Roman" w:cs="Times New Roman"/>
          <w:sz w:val="24"/>
          <w:szCs w:val="24"/>
        </w:rPr>
        <w:t>s projektos</w:t>
      </w:r>
      <w:r w:rsidRPr="006E77F2">
        <w:rPr>
          <w:rFonts w:ascii="Times New Roman" w:hAnsi="Times New Roman" w:cs="Times New Roman"/>
          <w:sz w:val="24"/>
          <w:szCs w:val="24"/>
        </w:rPr>
        <w:t>. Šāda veida aktivitātes veicina vispusīgu izpratni par nozares specifiku, tādējādi arī studiju procesā nodrošinot tiešu teorijas un prakses vienotību.</w:t>
      </w:r>
    </w:p>
    <w:p w14:paraId="79B36DF1" w14:textId="77777777" w:rsidR="00055699" w:rsidRPr="006E77F2" w:rsidRDefault="00055699" w:rsidP="00055699">
      <w:pPr>
        <w:jc w:val="both"/>
        <w:rPr>
          <w:rFonts w:ascii="Times New Roman" w:hAnsi="Times New Roman" w:cs="Times New Roman"/>
          <w:sz w:val="24"/>
          <w:szCs w:val="24"/>
        </w:rPr>
      </w:pPr>
    </w:p>
    <w:p w14:paraId="05F273F2" w14:textId="77777777" w:rsidR="000E7D4B" w:rsidRPr="006E77F2" w:rsidRDefault="000E7D4B" w:rsidP="000E7D4B">
      <w:pPr>
        <w:jc w:val="both"/>
        <w:rPr>
          <w:rFonts w:ascii="Times New Roman" w:hAnsi="Times New Roman" w:cs="Times New Roman"/>
          <w:sz w:val="24"/>
          <w:szCs w:val="24"/>
        </w:rPr>
      </w:pPr>
      <w:r w:rsidRPr="006E77F2">
        <w:rPr>
          <w:rFonts w:ascii="Times New Roman" w:hAnsi="Times New Roman" w:cs="Times New Roman"/>
          <w:sz w:val="24"/>
          <w:szCs w:val="24"/>
        </w:rPr>
        <w:t>Studiju virziena “Fizika, materiālzinātne, matemātika un statistika” definētie pētniecības virzieni:</w:t>
      </w:r>
    </w:p>
    <w:p w14:paraId="32788C8E" w14:textId="77777777" w:rsidR="00605F2E" w:rsidRPr="006E77F2" w:rsidRDefault="000E7D4B" w:rsidP="000E7D4B">
      <w:pPr>
        <w:jc w:val="both"/>
        <w:rPr>
          <w:rFonts w:ascii="Times New Roman" w:hAnsi="Times New Roman" w:cs="Times New Roman"/>
          <w:sz w:val="24"/>
          <w:szCs w:val="24"/>
        </w:rPr>
      </w:pPr>
      <w:r w:rsidRPr="006E77F2">
        <w:rPr>
          <w:rFonts w:ascii="Times New Roman" w:hAnsi="Times New Roman" w:cs="Times New Roman"/>
          <w:sz w:val="24"/>
          <w:szCs w:val="24"/>
        </w:rPr>
        <w:t xml:space="preserve">1) matemātiskās modelēšanas aktuālie jautājumi, tostarp sarežģītu tīklu (gēnu, neironu, telekomunikāciju) matemātiskās modelēšanas jautājumi; </w:t>
      </w:r>
    </w:p>
    <w:p w14:paraId="19826642" w14:textId="77777777" w:rsidR="00605F2E" w:rsidRPr="006E77F2" w:rsidRDefault="000E7D4B" w:rsidP="000E7D4B">
      <w:pPr>
        <w:jc w:val="both"/>
        <w:rPr>
          <w:rFonts w:ascii="Times New Roman" w:hAnsi="Times New Roman" w:cs="Times New Roman"/>
          <w:sz w:val="24"/>
          <w:szCs w:val="24"/>
        </w:rPr>
      </w:pPr>
      <w:r w:rsidRPr="006E77F2">
        <w:rPr>
          <w:rFonts w:ascii="Times New Roman" w:hAnsi="Times New Roman" w:cs="Times New Roman"/>
          <w:sz w:val="24"/>
          <w:szCs w:val="24"/>
        </w:rPr>
        <w:t xml:space="preserve">2) parasto diferenciālvienādojumu kvalitatīvā nelineāro robežproblēmu teorija; </w:t>
      </w:r>
    </w:p>
    <w:p w14:paraId="4DC26BE1" w14:textId="423E9ABB" w:rsidR="000E7D4B" w:rsidRPr="006E77F2" w:rsidRDefault="000E7D4B" w:rsidP="000E7D4B">
      <w:pPr>
        <w:jc w:val="both"/>
        <w:rPr>
          <w:rFonts w:ascii="Times New Roman" w:hAnsi="Times New Roman" w:cs="Times New Roman"/>
          <w:sz w:val="24"/>
          <w:szCs w:val="24"/>
        </w:rPr>
      </w:pPr>
      <w:r w:rsidRPr="006E77F2">
        <w:rPr>
          <w:rFonts w:ascii="Times New Roman" w:hAnsi="Times New Roman" w:cs="Times New Roman"/>
          <w:sz w:val="24"/>
          <w:szCs w:val="24"/>
        </w:rPr>
        <w:t>3) skaitliska un kvalitatīva augstāko kārt</w:t>
      </w:r>
      <w:r w:rsidR="00605F2E" w:rsidRPr="006E77F2">
        <w:rPr>
          <w:rFonts w:ascii="Times New Roman" w:hAnsi="Times New Roman" w:cs="Times New Roman"/>
          <w:sz w:val="24"/>
          <w:szCs w:val="24"/>
        </w:rPr>
        <w:t xml:space="preserve">u diferenciālvienādojumu sistēmu un vienādojumu izpēte; </w:t>
      </w:r>
    </w:p>
    <w:p w14:paraId="2AE96437" w14:textId="7DC96ADA" w:rsidR="00605F2E" w:rsidRPr="006E77F2" w:rsidRDefault="00605F2E" w:rsidP="00605F2E">
      <w:pPr>
        <w:jc w:val="both"/>
        <w:rPr>
          <w:rFonts w:ascii="Times New Roman" w:hAnsi="Times New Roman" w:cs="Times New Roman"/>
          <w:sz w:val="24"/>
          <w:szCs w:val="24"/>
        </w:rPr>
      </w:pPr>
      <w:r w:rsidRPr="006E77F2">
        <w:rPr>
          <w:rFonts w:ascii="Times New Roman" w:hAnsi="Times New Roman" w:cs="Times New Roman"/>
          <w:sz w:val="24"/>
          <w:szCs w:val="24"/>
        </w:rPr>
        <w:t xml:space="preserve">4) molekulārā un cietvielu fizika, </w:t>
      </w:r>
    </w:p>
    <w:p w14:paraId="712581E1" w14:textId="596CC32F" w:rsidR="00605F2E" w:rsidRPr="006E77F2" w:rsidRDefault="00605F2E" w:rsidP="00605F2E">
      <w:pPr>
        <w:jc w:val="both"/>
        <w:rPr>
          <w:rFonts w:ascii="Times New Roman" w:hAnsi="Times New Roman" w:cs="Times New Roman"/>
          <w:sz w:val="24"/>
          <w:szCs w:val="24"/>
        </w:rPr>
      </w:pPr>
      <w:r w:rsidRPr="006E77F2">
        <w:rPr>
          <w:rFonts w:ascii="Times New Roman" w:hAnsi="Times New Roman" w:cs="Times New Roman"/>
          <w:sz w:val="24"/>
          <w:szCs w:val="24"/>
        </w:rPr>
        <w:t xml:space="preserve">5) materiālu fizika, ķīmiskā fizika, pusvadītāju fizika, materiālzinātne, </w:t>
      </w:r>
    </w:p>
    <w:p w14:paraId="57E04AD3" w14:textId="05139606" w:rsidR="00605F2E" w:rsidRPr="006E77F2" w:rsidRDefault="00605F2E" w:rsidP="00605F2E">
      <w:pPr>
        <w:jc w:val="both"/>
        <w:rPr>
          <w:rFonts w:ascii="Times New Roman" w:hAnsi="Times New Roman" w:cs="Times New Roman"/>
          <w:sz w:val="24"/>
          <w:szCs w:val="24"/>
        </w:rPr>
      </w:pPr>
      <w:r w:rsidRPr="006E77F2">
        <w:rPr>
          <w:rFonts w:ascii="Times New Roman" w:hAnsi="Times New Roman" w:cs="Times New Roman"/>
          <w:sz w:val="24"/>
          <w:szCs w:val="24"/>
        </w:rPr>
        <w:t xml:space="preserve">6) lāzeru fizika un spektroskopija, </w:t>
      </w:r>
    </w:p>
    <w:p w14:paraId="60A81BE0" w14:textId="559860C5" w:rsidR="00605F2E" w:rsidRPr="006E77F2" w:rsidRDefault="00605F2E" w:rsidP="00605F2E">
      <w:pPr>
        <w:jc w:val="both"/>
        <w:rPr>
          <w:rFonts w:ascii="Times New Roman" w:hAnsi="Times New Roman" w:cs="Times New Roman"/>
          <w:sz w:val="24"/>
          <w:szCs w:val="24"/>
        </w:rPr>
      </w:pPr>
      <w:r w:rsidRPr="006E77F2">
        <w:rPr>
          <w:rFonts w:ascii="Times New Roman" w:hAnsi="Times New Roman" w:cs="Times New Roman"/>
          <w:sz w:val="24"/>
          <w:szCs w:val="24"/>
        </w:rPr>
        <w:t xml:space="preserve">7) nanomateriāli, </w:t>
      </w:r>
    </w:p>
    <w:p w14:paraId="03F99F12" w14:textId="7C4D5566" w:rsidR="00605F2E" w:rsidRPr="006E77F2" w:rsidRDefault="00605F2E" w:rsidP="00605F2E">
      <w:pPr>
        <w:jc w:val="both"/>
        <w:rPr>
          <w:rFonts w:ascii="Times New Roman" w:hAnsi="Times New Roman" w:cs="Times New Roman"/>
          <w:sz w:val="24"/>
          <w:szCs w:val="24"/>
        </w:rPr>
      </w:pPr>
      <w:r w:rsidRPr="006E77F2">
        <w:rPr>
          <w:rFonts w:ascii="Times New Roman" w:hAnsi="Times New Roman" w:cs="Times New Roman"/>
          <w:sz w:val="24"/>
          <w:szCs w:val="24"/>
        </w:rPr>
        <w:t>8) inteliģentie materiāli un struktūras.</w:t>
      </w:r>
    </w:p>
    <w:p w14:paraId="7CA50116" w14:textId="72F026D9" w:rsidR="00605F2E" w:rsidRPr="006E77F2" w:rsidRDefault="00605F2E" w:rsidP="00605F2E">
      <w:pPr>
        <w:jc w:val="both"/>
        <w:rPr>
          <w:rFonts w:ascii="Times New Roman" w:hAnsi="Times New Roman" w:cs="Times New Roman"/>
          <w:sz w:val="24"/>
          <w:szCs w:val="24"/>
        </w:rPr>
      </w:pPr>
      <w:r w:rsidRPr="006E77F2">
        <w:rPr>
          <w:rFonts w:ascii="Times New Roman" w:hAnsi="Times New Roman" w:cs="Times New Roman"/>
          <w:sz w:val="24"/>
          <w:szCs w:val="24"/>
        </w:rPr>
        <w:t xml:space="preserve">Līdz ar to DSP “Matemātika” studenti pēta dinamiskas sistēmas, kurām ir regulārs un/vai haotisks raksturs. Šīs sistēmas atrod plašu pielietojumu dažādos lietišķos uzdevumos. Tiek </w:t>
      </w:r>
      <w:r w:rsidRPr="006E77F2">
        <w:rPr>
          <w:rFonts w:ascii="Times New Roman" w:hAnsi="Times New Roman" w:cs="Times New Roman"/>
          <w:sz w:val="24"/>
          <w:szCs w:val="24"/>
        </w:rPr>
        <w:lastRenderedPageBreak/>
        <w:t>pētīti arī teorētiskie jautājumi</w:t>
      </w:r>
      <w:r w:rsidR="00C131CA" w:rsidRPr="006E77F2">
        <w:rPr>
          <w:rFonts w:ascii="Times New Roman" w:hAnsi="Times New Roman" w:cs="Times New Roman"/>
          <w:sz w:val="24"/>
          <w:szCs w:val="24"/>
        </w:rPr>
        <w:t xml:space="preserve"> diferenciālvienādojumu teorijā</w:t>
      </w:r>
      <w:r w:rsidRPr="006E77F2">
        <w:rPr>
          <w:rFonts w:ascii="Times New Roman" w:hAnsi="Times New Roman" w:cs="Times New Roman"/>
          <w:sz w:val="24"/>
          <w:szCs w:val="24"/>
        </w:rPr>
        <w:t>.</w:t>
      </w:r>
    </w:p>
    <w:p w14:paraId="193B572E" w14:textId="067E89F6" w:rsidR="00605F2E" w:rsidRPr="006E77F2" w:rsidRDefault="00605F2E" w:rsidP="00605F2E">
      <w:pPr>
        <w:jc w:val="both"/>
        <w:rPr>
          <w:rFonts w:ascii="Times New Roman" w:hAnsi="Times New Roman" w:cs="Times New Roman"/>
          <w:sz w:val="24"/>
          <w:szCs w:val="24"/>
        </w:rPr>
      </w:pPr>
      <w:r w:rsidRPr="006E77F2">
        <w:rPr>
          <w:rFonts w:ascii="Times New Roman" w:hAnsi="Times New Roman" w:cs="Times New Roman"/>
          <w:sz w:val="24"/>
          <w:szCs w:val="24"/>
        </w:rPr>
        <w:t>Studiju programmas “Cietvielu fizika” un “Fizika” sniedz studentiem iespēju padziļināt teorētiskās zināšanas, iegūt pieredzi zinātniskajā darbā un spējas veikt patstāvīgus pētījumus fizikas, inženierzinātnes un tehnoloģiju apakšnozarēs. Pārsvarā studējošie veic starpdisciplinārus pētījumus, risinot komplicētas problēmas, kā arī kopā ar zinātnisko personālu izstrādā jaunas metodes un tehnoloģijas, apgūst zināšanas patentēšanas jomā.</w:t>
      </w:r>
    </w:p>
    <w:p w14:paraId="2A281CEF" w14:textId="558B6765" w:rsidR="006D3FDD" w:rsidRPr="006E77F2" w:rsidRDefault="00C131CA" w:rsidP="006D3FDD">
      <w:pPr>
        <w:jc w:val="both"/>
        <w:rPr>
          <w:rFonts w:ascii="Times New Roman" w:hAnsi="Times New Roman" w:cs="Times New Roman"/>
          <w:sz w:val="24"/>
          <w:szCs w:val="24"/>
        </w:rPr>
      </w:pPr>
      <w:r w:rsidRPr="006E77F2">
        <w:rPr>
          <w:rFonts w:ascii="Times New Roman" w:hAnsi="Times New Roman" w:cs="Times New Roman"/>
          <w:bCs/>
          <w:sz w:val="24"/>
          <w:szCs w:val="24"/>
        </w:rPr>
        <w:t xml:space="preserve">Studiju virziena pētniecības virzieni atbilst augstskolas studiju virziena mērķiem un zinātnes un attīstības līmenim. </w:t>
      </w:r>
      <w:r w:rsidR="000E7D4B" w:rsidRPr="006E77F2">
        <w:rPr>
          <w:rFonts w:ascii="Times New Roman" w:hAnsi="Times New Roman" w:cs="Times New Roman"/>
          <w:sz w:val="24"/>
          <w:szCs w:val="24"/>
        </w:rPr>
        <w:t>Programmā iesaistītā akadēmiskā personāla pētnieciskā darba virzieni ir orientēti uz studiju programmas sekmīgu īstenošanu un vairumā gadījumu ir saistīti ar docētāju specializāciju programmas ietvaros</w:t>
      </w:r>
      <w:r w:rsidRPr="006E77F2">
        <w:rPr>
          <w:rFonts w:ascii="Times New Roman" w:hAnsi="Times New Roman" w:cs="Times New Roman"/>
          <w:sz w:val="24"/>
          <w:szCs w:val="24"/>
        </w:rPr>
        <w:t>.</w:t>
      </w:r>
    </w:p>
    <w:p w14:paraId="1FB8AC13" w14:textId="09E1782F" w:rsidR="006D3FDD" w:rsidRPr="006E77F2" w:rsidRDefault="00A11624" w:rsidP="00055699">
      <w:pPr>
        <w:jc w:val="both"/>
        <w:rPr>
          <w:rFonts w:ascii="Times New Roman" w:hAnsi="Times New Roman" w:cs="Times New Roman"/>
          <w:sz w:val="24"/>
          <w:szCs w:val="24"/>
        </w:rPr>
      </w:pPr>
      <w:r w:rsidRPr="006E77F2">
        <w:rPr>
          <w:rFonts w:ascii="Times New Roman" w:hAnsi="Times New Roman" w:cs="Times New Roman"/>
          <w:sz w:val="24"/>
          <w:szCs w:val="24"/>
        </w:rPr>
        <w:t>DU realizētajām DSP “Matemātika” un DSP “Cietvielu fizika” ir b</w:t>
      </w:r>
      <w:r w:rsidR="006D3FDD" w:rsidRPr="006E77F2">
        <w:rPr>
          <w:rFonts w:ascii="Times New Roman" w:hAnsi="Times New Roman" w:cs="Times New Roman"/>
          <w:sz w:val="24"/>
          <w:szCs w:val="24"/>
        </w:rPr>
        <w:t xml:space="preserve">ūtiska nozīme studiju virziena zinātniskā potenciāla attīstībā, kā arī akadēmiskā personāla </w:t>
      </w:r>
      <w:r w:rsidRPr="006E77F2">
        <w:rPr>
          <w:rFonts w:ascii="Times New Roman" w:hAnsi="Times New Roman" w:cs="Times New Roman"/>
          <w:sz w:val="24"/>
          <w:szCs w:val="24"/>
        </w:rPr>
        <w:t>izaugsmes veicināšanā</w:t>
      </w:r>
      <w:r w:rsidR="006D3FDD" w:rsidRPr="006E77F2">
        <w:rPr>
          <w:rFonts w:ascii="Times New Roman" w:hAnsi="Times New Roman" w:cs="Times New Roman"/>
          <w:sz w:val="24"/>
          <w:szCs w:val="24"/>
        </w:rPr>
        <w:t xml:space="preserve"> (publikācijas, zinātniskie projekti u.c.)</w:t>
      </w:r>
      <w:r w:rsidR="002645CA" w:rsidRPr="006E77F2">
        <w:rPr>
          <w:rFonts w:ascii="Times New Roman" w:hAnsi="Times New Roman" w:cs="Times New Roman"/>
          <w:sz w:val="24"/>
          <w:szCs w:val="24"/>
        </w:rPr>
        <w:t>.</w:t>
      </w:r>
      <w:r w:rsidR="006D3FDD" w:rsidRPr="006E77F2">
        <w:rPr>
          <w:rFonts w:ascii="Times New Roman" w:hAnsi="Times New Roman" w:cs="Times New Roman"/>
          <w:sz w:val="24"/>
          <w:szCs w:val="24"/>
        </w:rPr>
        <w:t xml:space="preserve"> </w:t>
      </w:r>
      <w:r w:rsidR="009F5F89" w:rsidRPr="006E77F2">
        <w:rPr>
          <w:rFonts w:ascii="Times New Roman" w:hAnsi="Times New Roman" w:cs="Times New Roman"/>
          <w:sz w:val="24"/>
          <w:szCs w:val="24"/>
        </w:rPr>
        <w:t>Doktorantūra ir akadēmiskā personāla atjaunošanas avots.</w:t>
      </w:r>
      <w:r w:rsidR="0031574E" w:rsidRPr="006E77F2">
        <w:rPr>
          <w:rFonts w:ascii="Times New Roman" w:hAnsi="Times New Roman" w:cs="Times New Roman"/>
          <w:sz w:val="24"/>
          <w:szCs w:val="24"/>
        </w:rPr>
        <w:t xml:space="preserve"> </w:t>
      </w:r>
      <w:r w:rsidRPr="006E77F2">
        <w:rPr>
          <w:rFonts w:ascii="Times New Roman" w:hAnsi="Times New Roman" w:cs="Times New Roman"/>
          <w:sz w:val="24"/>
          <w:szCs w:val="24"/>
        </w:rPr>
        <w:t>Tiek nodrošināta zināšanu pēctecība, jo v</w:t>
      </w:r>
      <w:r w:rsidR="00E84927" w:rsidRPr="006E77F2">
        <w:rPr>
          <w:rFonts w:ascii="Times New Roman" w:hAnsi="Times New Roman" w:cs="Times New Roman"/>
          <w:sz w:val="24"/>
          <w:szCs w:val="24"/>
        </w:rPr>
        <w:t>airāki</w:t>
      </w:r>
      <w:r w:rsidR="006D3FDD" w:rsidRPr="006E77F2">
        <w:rPr>
          <w:rFonts w:ascii="Times New Roman" w:hAnsi="Times New Roman" w:cs="Times New Roman"/>
          <w:sz w:val="24"/>
          <w:szCs w:val="24"/>
        </w:rPr>
        <w:t xml:space="preserve"> DSP </w:t>
      </w:r>
      <w:r w:rsidRPr="006E77F2">
        <w:rPr>
          <w:rFonts w:ascii="Times New Roman" w:hAnsi="Times New Roman" w:cs="Times New Roman"/>
          <w:sz w:val="24"/>
          <w:szCs w:val="24"/>
        </w:rPr>
        <w:t>absolventi un pašreizējais studējošais</w:t>
      </w:r>
      <w:r w:rsidR="006D3FDD" w:rsidRPr="006E77F2">
        <w:rPr>
          <w:rFonts w:ascii="Times New Roman" w:hAnsi="Times New Roman" w:cs="Times New Roman"/>
          <w:sz w:val="24"/>
          <w:szCs w:val="24"/>
        </w:rPr>
        <w:t xml:space="preserve"> ir iekļaut</w:t>
      </w:r>
      <w:r w:rsidR="009F5F89" w:rsidRPr="006E77F2">
        <w:rPr>
          <w:rFonts w:ascii="Times New Roman" w:hAnsi="Times New Roman" w:cs="Times New Roman"/>
          <w:sz w:val="24"/>
          <w:szCs w:val="24"/>
        </w:rPr>
        <w:t xml:space="preserve">i </w:t>
      </w:r>
      <w:r w:rsidR="006D3FDD" w:rsidRPr="006E77F2">
        <w:rPr>
          <w:rFonts w:ascii="Times New Roman" w:hAnsi="Times New Roman" w:cs="Times New Roman"/>
          <w:sz w:val="24"/>
          <w:szCs w:val="24"/>
        </w:rPr>
        <w:t>AMSP “</w:t>
      </w:r>
      <w:r w:rsidR="002645CA" w:rsidRPr="006E77F2">
        <w:rPr>
          <w:rFonts w:ascii="Times New Roman" w:hAnsi="Times New Roman" w:cs="Times New Roman"/>
          <w:sz w:val="24"/>
          <w:szCs w:val="24"/>
        </w:rPr>
        <w:t>Fizika</w:t>
      </w:r>
      <w:r w:rsidR="006D3FDD" w:rsidRPr="006E77F2">
        <w:rPr>
          <w:rFonts w:ascii="Times New Roman" w:hAnsi="Times New Roman" w:cs="Times New Roman"/>
          <w:sz w:val="24"/>
          <w:szCs w:val="24"/>
        </w:rPr>
        <w:t>”</w:t>
      </w:r>
      <w:r w:rsidRPr="006E77F2">
        <w:rPr>
          <w:rFonts w:ascii="Times New Roman" w:hAnsi="Times New Roman" w:cs="Times New Roman"/>
          <w:sz w:val="24"/>
          <w:szCs w:val="24"/>
        </w:rPr>
        <w:t>,</w:t>
      </w:r>
      <w:r w:rsidR="00E84927" w:rsidRPr="006E77F2">
        <w:rPr>
          <w:rFonts w:ascii="Times New Roman" w:hAnsi="Times New Roman" w:cs="Times New Roman"/>
          <w:sz w:val="24"/>
          <w:szCs w:val="24"/>
        </w:rPr>
        <w:t xml:space="preserve"> DSP “Cietvielu fizika” </w:t>
      </w:r>
      <w:r w:rsidRPr="006E77F2">
        <w:rPr>
          <w:rFonts w:ascii="Times New Roman" w:hAnsi="Times New Roman" w:cs="Times New Roman"/>
          <w:sz w:val="24"/>
          <w:szCs w:val="24"/>
        </w:rPr>
        <w:t xml:space="preserve">un DSP “Matemātika” </w:t>
      </w:r>
      <w:r w:rsidR="0039361D" w:rsidRPr="006E77F2">
        <w:rPr>
          <w:rFonts w:ascii="Times New Roman" w:hAnsi="Times New Roman" w:cs="Times New Roman"/>
          <w:sz w:val="24"/>
          <w:szCs w:val="24"/>
        </w:rPr>
        <w:t>nodrošinājumā</w:t>
      </w:r>
      <w:r w:rsidR="006D3FDD" w:rsidRPr="006E77F2">
        <w:rPr>
          <w:rFonts w:ascii="Times New Roman" w:hAnsi="Times New Roman" w:cs="Times New Roman"/>
          <w:sz w:val="24"/>
          <w:szCs w:val="24"/>
        </w:rPr>
        <w:t xml:space="preserve">. </w:t>
      </w:r>
      <w:r w:rsidR="0039361D" w:rsidRPr="006E77F2">
        <w:rPr>
          <w:rFonts w:ascii="Times New Roman" w:hAnsi="Times New Roman" w:cs="Times New Roman"/>
          <w:sz w:val="24"/>
          <w:szCs w:val="24"/>
        </w:rPr>
        <w:t xml:space="preserve">Par sagatavoto speciālistu kvalitāti, kas atbilst </w:t>
      </w:r>
      <w:r w:rsidR="0039361D" w:rsidRPr="006E77F2">
        <w:rPr>
          <w:rFonts w:ascii="Times New Roman" w:hAnsi="Times New Roman" w:cs="Times New Roman"/>
          <w:bCs/>
          <w:sz w:val="24"/>
          <w:szCs w:val="24"/>
        </w:rPr>
        <w:t>studiju virziena mērķim</w:t>
      </w:r>
      <w:r w:rsidR="0039361D" w:rsidRPr="006E77F2">
        <w:rPr>
          <w:rFonts w:ascii="Times New Roman" w:hAnsi="Times New Roman" w:cs="Times New Roman"/>
          <w:b/>
          <w:bCs/>
          <w:sz w:val="24"/>
          <w:szCs w:val="24"/>
        </w:rPr>
        <w:t xml:space="preserve"> </w:t>
      </w:r>
      <w:r w:rsidR="0039361D" w:rsidRPr="006E77F2">
        <w:rPr>
          <w:rFonts w:ascii="Times New Roman" w:hAnsi="Times New Roman" w:cs="Times New Roman"/>
          <w:sz w:val="24"/>
          <w:szCs w:val="24"/>
        </w:rPr>
        <w:t>sagatavot augsti kvalificētus, starptautiskā līmenī konkurētspējīgus fizikas un matemātikas speciālistus,</w:t>
      </w:r>
      <w:r w:rsidR="0039361D" w:rsidRPr="006E77F2">
        <w:rPr>
          <w:rFonts w:ascii="Times New Roman" w:hAnsi="Times New Roman" w:cs="Times New Roman"/>
          <w:b/>
          <w:bCs/>
          <w:sz w:val="24"/>
          <w:szCs w:val="24"/>
        </w:rPr>
        <w:t xml:space="preserve"> </w:t>
      </w:r>
      <w:r w:rsidR="0039361D" w:rsidRPr="006E77F2">
        <w:rPr>
          <w:rFonts w:ascii="Times New Roman" w:hAnsi="Times New Roman" w:cs="Times New Roman"/>
          <w:sz w:val="24"/>
          <w:szCs w:val="24"/>
        </w:rPr>
        <w:t xml:space="preserve">liecina tas, ka </w:t>
      </w:r>
      <w:r w:rsidR="009F5F89" w:rsidRPr="006E77F2">
        <w:rPr>
          <w:rFonts w:ascii="Times New Roman" w:hAnsi="Times New Roman" w:cs="Times New Roman"/>
          <w:iCs/>
          <w:sz w:val="24"/>
          <w:szCs w:val="24"/>
        </w:rPr>
        <w:t xml:space="preserve">DU studiju virziena </w:t>
      </w:r>
      <w:r w:rsidR="009F5F89" w:rsidRPr="006E77F2">
        <w:rPr>
          <w:rFonts w:ascii="Times New Roman" w:hAnsi="Times New Roman" w:cs="Times New Roman"/>
          <w:sz w:val="24"/>
          <w:szCs w:val="24"/>
        </w:rPr>
        <w:t xml:space="preserve">“Fizika, materiālzinātne, matemātika un statistika” doktorantūras absolventi pašlaik strādā vai ir strādājuši </w:t>
      </w:r>
      <w:r w:rsidR="0031574E" w:rsidRPr="006E77F2">
        <w:rPr>
          <w:rFonts w:ascii="Times New Roman" w:hAnsi="Times New Roman" w:cs="Times New Roman"/>
          <w:sz w:val="24"/>
          <w:szCs w:val="24"/>
        </w:rPr>
        <w:t>ne tikai DU, bet arī citās augstskolās un pētniecības institūtos</w:t>
      </w:r>
      <w:r w:rsidR="0039361D" w:rsidRPr="006E77F2">
        <w:rPr>
          <w:rFonts w:ascii="Times New Roman" w:hAnsi="Times New Roman" w:cs="Times New Roman"/>
          <w:sz w:val="24"/>
          <w:szCs w:val="24"/>
        </w:rPr>
        <w:t>. P</w:t>
      </w:r>
      <w:r w:rsidR="0031574E" w:rsidRPr="006E77F2">
        <w:rPr>
          <w:rFonts w:ascii="Times New Roman" w:hAnsi="Times New Roman" w:cs="Times New Roman"/>
          <w:sz w:val="24"/>
          <w:szCs w:val="24"/>
        </w:rPr>
        <w:t>iemēram, L</w:t>
      </w:r>
      <w:r w:rsidR="009F5F89" w:rsidRPr="006E77F2">
        <w:rPr>
          <w:rFonts w:ascii="Times New Roman" w:hAnsi="Times New Roman" w:cs="Times New Roman"/>
          <w:sz w:val="24"/>
          <w:szCs w:val="24"/>
        </w:rPr>
        <w:t xml:space="preserve">U, </w:t>
      </w:r>
      <w:r w:rsidR="0031574E" w:rsidRPr="006E77F2">
        <w:rPr>
          <w:rFonts w:ascii="Times New Roman" w:hAnsi="Times New Roman" w:cs="Times New Roman"/>
          <w:sz w:val="24"/>
          <w:szCs w:val="24"/>
        </w:rPr>
        <w:t>LU Matemā</w:t>
      </w:r>
      <w:r w:rsidR="00826213" w:rsidRPr="006E77F2">
        <w:rPr>
          <w:rFonts w:ascii="Times New Roman" w:hAnsi="Times New Roman" w:cs="Times New Roman"/>
          <w:sz w:val="24"/>
          <w:szCs w:val="24"/>
        </w:rPr>
        <w:t xml:space="preserve">tikas un informātikas institūtā, LU </w:t>
      </w:r>
      <w:r w:rsidR="0031574E" w:rsidRPr="006E77F2">
        <w:rPr>
          <w:rFonts w:ascii="Times New Roman" w:hAnsi="Times New Roman" w:cs="Times New Roman"/>
          <w:sz w:val="24"/>
          <w:szCs w:val="24"/>
        </w:rPr>
        <w:t xml:space="preserve">Cietvielu Fizikas institūtā, </w:t>
      </w:r>
      <w:r w:rsidR="00826213" w:rsidRPr="006E77F2">
        <w:rPr>
          <w:rFonts w:ascii="Times New Roman" w:eastAsiaTheme="minorHAnsi" w:hAnsi="Times New Roman" w:cs="Times New Roman"/>
          <w:sz w:val="24"/>
          <w:szCs w:val="24"/>
        </w:rPr>
        <w:t>LU Atomfizikas un spektroskopijas instītūtā,</w:t>
      </w:r>
      <w:r w:rsidR="00826213" w:rsidRPr="006E77F2">
        <w:rPr>
          <w:rFonts w:ascii="Times New Roman" w:eastAsiaTheme="minorHAnsi" w:hAnsi="Times New Roman" w:cs="Times New Roman"/>
          <w:sz w:val="20"/>
          <w:szCs w:val="20"/>
        </w:rPr>
        <w:t xml:space="preserve"> </w:t>
      </w:r>
      <w:r w:rsidR="009F5F89" w:rsidRPr="006E77F2">
        <w:rPr>
          <w:rFonts w:ascii="Times New Roman" w:hAnsi="Times New Roman" w:cs="Times New Roman"/>
          <w:sz w:val="24"/>
          <w:szCs w:val="24"/>
        </w:rPr>
        <w:t xml:space="preserve">Rīgas tehniskajā universitātē, </w:t>
      </w:r>
      <w:r w:rsidR="0031574E" w:rsidRPr="006E77F2">
        <w:rPr>
          <w:rFonts w:ascii="Times New Roman" w:hAnsi="Times New Roman" w:cs="Times New Roman"/>
          <w:sz w:val="24"/>
          <w:szCs w:val="24"/>
        </w:rPr>
        <w:t xml:space="preserve">Latvijas Biozinātņu un tehnoloģiju universitātē, </w:t>
      </w:r>
      <w:r w:rsidR="009F5F89" w:rsidRPr="006E77F2">
        <w:rPr>
          <w:rFonts w:ascii="Times New Roman" w:hAnsi="Times New Roman" w:cs="Times New Roman"/>
          <w:sz w:val="24"/>
          <w:szCs w:val="24"/>
        </w:rPr>
        <w:t xml:space="preserve">Rēzeknes </w:t>
      </w:r>
      <w:r w:rsidR="0031574E" w:rsidRPr="006E77F2">
        <w:rPr>
          <w:rFonts w:ascii="Times New Roman" w:hAnsi="Times New Roman" w:cs="Times New Roman"/>
          <w:sz w:val="24"/>
          <w:szCs w:val="24"/>
        </w:rPr>
        <w:t>t</w:t>
      </w:r>
      <w:r w:rsidR="009F5F89" w:rsidRPr="006E77F2">
        <w:rPr>
          <w:rFonts w:ascii="Times New Roman" w:hAnsi="Times New Roman" w:cs="Times New Roman"/>
          <w:sz w:val="24"/>
          <w:szCs w:val="24"/>
        </w:rPr>
        <w:t xml:space="preserve">ehnoloģiju akadēmijā. </w:t>
      </w:r>
      <w:r w:rsidR="0039364E" w:rsidRPr="006E77F2">
        <w:rPr>
          <w:rFonts w:ascii="Times New Roman" w:eastAsiaTheme="minorHAnsi" w:hAnsi="Times New Roman" w:cs="Times New Roman"/>
          <w:sz w:val="24"/>
          <w:szCs w:val="24"/>
        </w:rPr>
        <w:t>Viena</w:t>
      </w:r>
      <w:r w:rsidR="00826213" w:rsidRPr="006E77F2">
        <w:rPr>
          <w:rFonts w:ascii="Times New Roman" w:eastAsiaTheme="minorHAnsi" w:hAnsi="Times New Roman" w:cs="Times New Roman"/>
          <w:sz w:val="24"/>
          <w:szCs w:val="24"/>
        </w:rPr>
        <w:t xml:space="preserve"> bijusī doktorante sekmīgi strādā pētnieciskajā institūtā Kanādā. </w:t>
      </w:r>
      <w:r w:rsidR="006D3FDD" w:rsidRPr="006E77F2">
        <w:rPr>
          <w:rFonts w:ascii="Times New Roman" w:hAnsi="Times New Roman" w:cs="Times New Roman"/>
          <w:sz w:val="24"/>
          <w:szCs w:val="24"/>
        </w:rPr>
        <w:t xml:space="preserve">Detalizētāka informācija par </w:t>
      </w:r>
      <w:r w:rsidR="0039361D" w:rsidRPr="006E77F2">
        <w:rPr>
          <w:rFonts w:ascii="Times New Roman" w:hAnsi="Times New Roman" w:cs="Times New Roman"/>
          <w:sz w:val="24"/>
          <w:szCs w:val="24"/>
        </w:rPr>
        <w:t xml:space="preserve">to, ka </w:t>
      </w:r>
      <w:r w:rsidR="002645CA" w:rsidRPr="006E77F2">
        <w:rPr>
          <w:rFonts w:ascii="Times New Roman" w:hAnsi="Times New Roman" w:cs="Times New Roman"/>
          <w:sz w:val="24"/>
          <w:szCs w:val="24"/>
        </w:rPr>
        <w:t xml:space="preserve">DSP “Matemātika” un DSP “Cietvielu fizika” </w:t>
      </w:r>
      <w:r w:rsidR="0039361D" w:rsidRPr="006E77F2">
        <w:rPr>
          <w:rFonts w:ascii="Times New Roman" w:hAnsi="Times New Roman" w:cs="Times New Roman"/>
          <w:sz w:val="24"/>
          <w:szCs w:val="24"/>
        </w:rPr>
        <w:t xml:space="preserve">zinātņu grāda piešķiršana balstīta uz zinātnes nozares sasniegumiem un atziņām, </w:t>
      </w:r>
      <w:r w:rsidR="002645CA" w:rsidRPr="006E77F2">
        <w:rPr>
          <w:rFonts w:ascii="Times New Roman" w:hAnsi="Times New Roman" w:cs="Times New Roman"/>
          <w:sz w:val="24"/>
          <w:szCs w:val="24"/>
        </w:rPr>
        <w:t>skat. ziņojuma 3</w:t>
      </w:r>
      <w:r w:rsidR="006D3FDD" w:rsidRPr="006E77F2">
        <w:rPr>
          <w:rFonts w:ascii="Times New Roman" w:hAnsi="Times New Roman" w:cs="Times New Roman"/>
          <w:sz w:val="24"/>
          <w:szCs w:val="24"/>
        </w:rPr>
        <w:t>.2.2. sadaļā</w:t>
      </w:r>
      <w:r w:rsidR="002645CA" w:rsidRPr="006E77F2">
        <w:rPr>
          <w:rFonts w:ascii="Times New Roman" w:hAnsi="Times New Roman" w:cs="Times New Roman"/>
          <w:sz w:val="24"/>
          <w:szCs w:val="24"/>
        </w:rPr>
        <w:t xml:space="preserve"> (atsevišķi par katru programmu)</w:t>
      </w:r>
      <w:r w:rsidR="006D3FDD" w:rsidRPr="006E77F2">
        <w:rPr>
          <w:rFonts w:ascii="Times New Roman" w:hAnsi="Times New Roman" w:cs="Times New Roman"/>
          <w:sz w:val="24"/>
          <w:szCs w:val="24"/>
        </w:rPr>
        <w:t>.</w:t>
      </w:r>
    </w:p>
    <w:p w14:paraId="3FA56105" w14:textId="77777777" w:rsidR="00055699" w:rsidRPr="006E77F2" w:rsidRDefault="00055699" w:rsidP="00055699">
      <w:pPr>
        <w:jc w:val="both"/>
        <w:rPr>
          <w:rFonts w:ascii="Times New Roman" w:hAnsi="Times New Roman" w:cs="Times New Roman"/>
          <w:sz w:val="24"/>
          <w:szCs w:val="24"/>
        </w:rPr>
      </w:pPr>
    </w:p>
    <w:p w14:paraId="4687D4B5" w14:textId="77777777"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sz w:val="24"/>
          <w:szCs w:val="24"/>
        </w:rPr>
        <w:t xml:space="preserve">2.4.2. Zinātniskās un/ vai lietišķās pētniecības, un/vai mākslinieciskās jaunrades sasaiste ar studiju procesu, tajā skaitā rezultātu izmantošanas studiju procesā raksturojums un novērtējums. </w:t>
      </w:r>
    </w:p>
    <w:p w14:paraId="63F80010" w14:textId="77777777" w:rsidR="00055699" w:rsidRPr="006E77F2" w:rsidRDefault="00055699" w:rsidP="00DB5A9A">
      <w:pPr>
        <w:jc w:val="both"/>
        <w:rPr>
          <w:rFonts w:ascii="Times New Roman" w:hAnsi="Times New Roman" w:cs="Times New Roman"/>
          <w:sz w:val="24"/>
          <w:szCs w:val="24"/>
        </w:rPr>
      </w:pPr>
    </w:p>
    <w:p w14:paraId="112673FB" w14:textId="7A96D37A" w:rsidR="00B922C9" w:rsidRPr="006E77F2" w:rsidRDefault="00055699" w:rsidP="00B922C9">
      <w:pPr>
        <w:widowControl/>
        <w:adjustRightInd w:val="0"/>
        <w:jc w:val="both"/>
        <w:rPr>
          <w:rFonts w:ascii="Times New Roman" w:hAnsi="Times New Roman" w:cs="Times New Roman"/>
          <w:i/>
          <w:sz w:val="24"/>
          <w:szCs w:val="24"/>
        </w:rPr>
      </w:pPr>
      <w:r w:rsidRPr="006E77F2">
        <w:rPr>
          <w:rFonts w:ascii="Times New Roman" w:hAnsi="Times New Roman" w:cs="Times New Roman"/>
          <w:sz w:val="24"/>
          <w:szCs w:val="24"/>
        </w:rPr>
        <w:t xml:space="preserve">Studiju procesa ietvaros tiek sekots līdzi jaunākajām aktualitātēm nozarē – akadēmiskais personāls piedalās projektos, rezultāti tiek izmantoti studiju kursu satura aktualizēšanā. Docētāji aktīvi piedalās </w:t>
      </w:r>
      <w:r w:rsidR="00826213" w:rsidRPr="006E77F2">
        <w:rPr>
          <w:rFonts w:ascii="Times New Roman" w:hAnsi="Times New Roman" w:cs="Times New Roman"/>
          <w:sz w:val="24"/>
          <w:szCs w:val="24"/>
        </w:rPr>
        <w:t xml:space="preserve">projekta ietvaros iegūto </w:t>
      </w:r>
      <w:r w:rsidRPr="006E77F2">
        <w:rPr>
          <w:rFonts w:ascii="Times New Roman" w:hAnsi="Times New Roman" w:cs="Times New Roman"/>
          <w:sz w:val="24"/>
          <w:szCs w:val="24"/>
        </w:rPr>
        <w:t xml:space="preserve">pētījumu rezultātu aprobācijā un izplatīšanā, uzstājoties zinātniskajās konferencēs. Zinātniskajos pasākumos iegūtā informācija tiek izmantota </w:t>
      </w:r>
      <w:r w:rsidR="00A423E1" w:rsidRPr="006E77F2">
        <w:rPr>
          <w:rFonts w:ascii="Times New Roman" w:hAnsi="Times New Roman" w:cs="Times New Roman"/>
          <w:sz w:val="24"/>
          <w:szCs w:val="24"/>
        </w:rPr>
        <w:t>promocijas darbu vadīšanā</w:t>
      </w:r>
      <w:r w:rsidRPr="006E77F2">
        <w:rPr>
          <w:rFonts w:ascii="Times New Roman" w:hAnsi="Times New Roman" w:cs="Times New Roman"/>
          <w:sz w:val="24"/>
          <w:szCs w:val="24"/>
        </w:rPr>
        <w:t>. Akadēmiskā personāla pētnieciskā darbība ir ci</w:t>
      </w:r>
      <w:r w:rsidR="0031574E" w:rsidRPr="006E77F2">
        <w:rPr>
          <w:rFonts w:ascii="Times New Roman" w:hAnsi="Times New Roman" w:cs="Times New Roman"/>
          <w:sz w:val="24"/>
          <w:szCs w:val="24"/>
        </w:rPr>
        <w:t>eši saistīta ar studiju procesu.</w:t>
      </w:r>
      <w:r w:rsidRPr="006E77F2">
        <w:rPr>
          <w:rFonts w:ascii="Times New Roman" w:hAnsi="Times New Roman" w:cs="Times New Roman"/>
          <w:sz w:val="24"/>
          <w:szCs w:val="24"/>
        </w:rPr>
        <w:t xml:space="preserve"> </w:t>
      </w:r>
      <w:r w:rsidR="0031574E" w:rsidRPr="006E77F2">
        <w:rPr>
          <w:rFonts w:ascii="Times New Roman" w:hAnsi="Times New Roman" w:cs="Times New Roman"/>
          <w:sz w:val="24"/>
          <w:szCs w:val="24"/>
        </w:rPr>
        <w:t>Virziena</w:t>
      </w:r>
      <w:r w:rsidRPr="006E77F2">
        <w:rPr>
          <w:rFonts w:ascii="Times New Roman" w:hAnsi="Times New Roman" w:cs="Times New Roman"/>
          <w:sz w:val="24"/>
          <w:szCs w:val="24"/>
        </w:rPr>
        <w:t xml:space="preserve"> personālu veido pasniedzēji, kuri studiju procesu pilnveidošanā regulāri sadarbojas, </w:t>
      </w:r>
      <w:r w:rsidR="0031574E" w:rsidRPr="006E77F2">
        <w:rPr>
          <w:rFonts w:ascii="Times New Roman" w:hAnsi="Times New Roman" w:cs="Times New Roman"/>
          <w:sz w:val="24"/>
          <w:szCs w:val="24"/>
        </w:rPr>
        <w:t xml:space="preserve">par to liecina </w:t>
      </w:r>
      <w:r w:rsidR="00DB5A9A" w:rsidRPr="006E77F2">
        <w:rPr>
          <w:rFonts w:ascii="Times New Roman" w:eastAsiaTheme="minorHAnsi" w:hAnsi="Times New Roman" w:cs="Times New Roman"/>
          <w:sz w:val="24"/>
          <w:szCs w:val="24"/>
        </w:rPr>
        <w:t xml:space="preserve">arī daudzās kopīgās publikācijas. </w:t>
      </w:r>
      <w:r w:rsidR="00012E27" w:rsidRPr="006E77F2">
        <w:rPr>
          <w:rFonts w:ascii="Times New Roman" w:hAnsi="Times New Roman" w:cs="Times New Roman"/>
          <w:sz w:val="24"/>
          <w:szCs w:val="24"/>
        </w:rPr>
        <w:t>Kvantitatīvo datu apkopojums par studiju virzienam atbilstošām zinātniskās un lietišķās pētniecības aktivitātēm pārskata periodā – akadēmiskā personāla pu</w:t>
      </w:r>
      <w:r w:rsidR="0031574E" w:rsidRPr="006E77F2">
        <w:rPr>
          <w:rFonts w:ascii="Times New Roman" w:hAnsi="Times New Roman" w:cs="Times New Roman"/>
          <w:sz w:val="24"/>
          <w:szCs w:val="24"/>
        </w:rPr>
        <w:t>blikācijām</w:t>
      </w:r>
      <w:r w:rsidR="00826213" w:rsidRPr="006E77F2">
        <w:rPr>
          <w:rFonts w:ascii="Times New Roman" w:hAnsi="Times New Roman" w:cs="Times New Roman"/>
          <w:sz w:val="24"/>
          <w:szCs w:val="24"/>
        </w:rPr>
        <w:t xml:space="preserve"> skat. pielikumā</w:t>
      </w:r>
      <w:r w:rsidR="00826213" w:rsidRPr="006E77F2">
        <w:rPr>
          <w:rFonts w:ascii="Times New Roman" w:hAnsi="Times New Roman" w:cs="Times New Roman"/>
        </w:rPr>
        <w:t xml:space="preserve"> </w:t>
      </w:r>
      <w:r w:rsidR="00826213" w:rsidRPr="006E77F2">
        <w:rPr>
          <w:rFonts w:ascii="Times New Roman" w:hAnsi="Times New Roman" w:cs="Times New Roman"/>
          <w:i/>
          <w:sz w:val="24"/>
          <w:szCs w:val="24"/>
        </w:rPr>
        <w:t>2.4.4. Zinatnisko publikaciju saraksts virzienam</w:t>
      </w:r>
      <w:r w:rsidR="0031574E" w:rsidRPr="006E77F2">
        <w:rPr>
          <w:rFonts w:ascii="Times New Roman" w:hAnsi="Times New Roman" w:cs="Times New Roman"/>
          <w:sz w:val="24"/>
          <w:szCs w:val="24"/>
        </w:rPr>
        <w:t xml:space="preserve">, </w:t>
      </w:r>
      <w:r w:rsidR="00012E27" w:rsidRPr="006E77F2">
        <w:rPr>
          <w:rFonts w:ascii="Times New Roman" w:hAnsi="Times New Roman" w:cs="Times New Roman"/>
          <w:sz w:val="24"/>
          <w:szCs w:val="24"/>
        </w:rPr>
        <w:t xml:space="preserve">dalību projektos </w:t>
      </w:r>
      <w:r w:rsidR="00826213" w:rsidRPr="006E77F2">
        <w:rPr>
          <w:rFonts w:ascii="Times New Roman" w:hAnsi="Times New Roman" w:cs="Times New Roman"/>
          <w:sz w:val="24"/>
          <w:szCs w:val="24"/>
        </w:rPr>
        <w:t>skat. p</w:t>
      </w:r>
      <w:r w:rsidR="00012E27" w:rsidRPr="006E77F2">
        <w:rPr>
          <w:rFonts w:ascii="Times New Roman" w:hAnsi="Times New Roman" w:cs="Times New Roman"/>
          <w:sz w:val="24"/>
          <w:szCs w:val="24"/>
        </w:rPr>
        <w:t>ielikumā</w:t>
      </w:r>
      <w:r w:rsidR="00826213" w:rsidRPr="006E77F2">
        <w:rPr>
          <w:rFonts w:ascii="Times New Roman" w:hAnsi="Times New Roman" w:cs="Times New Roman"/>
          <w:sz w:val="24"/>
          <w:szCs w:val="24"/>
        </w:rPr>
        <w:t xml:space="preserve"> </w:t>
      </w:r>
      <w:r w:rsidR="00826213" w:rsidRPr="006E77F2">
        <w:rPr>
          <w:rFonts w:ascii="Times New Roman" w:hAnsi="Times New Roman" w:cs="Times New Roman"/>
          <w:i/>
          <w:sz w:val="24"/>
          <w:szCs w:val="24"/>
        </w:rPr>
        <w:t>2.4.3. Dalība projektos virzienam</w:t>
      </w:r>
      <w:r w:rsidR="00012E27" w:rsidRPr="006E77F2">
        <w:rPr>
          <w:rFonts w:ascii="Times New Roman" w:hAnsi="Times New Roman" w:cs="Times New Roman"/>
          <w:i/>
          <w:sz w:val="24"/>
          <w:szCs w:val="24"/>
        </w:rPr>
        <w:t>.</w:t>
      </w:r>
    </w:p>
    <w:p w14:paraId="41409AB9" w14:textId="635C8A87" w:rsidR="00ED46C6" w:rsidRPr="006E77F2" w:rsidRDefault="00DB5A9A" w:rsidP="00C131CA">
      <w:pPr>
        <w:widowControl/>
        <w:adjustRightInd w:val="0"/>
        <w:jc w:val="both"/>
        <w:rPr>
          <w:rFonts w:ascii="Times New Roman" w:eastAsiaTheme="minorHAnsi" w:hAnsi="Times New Roman" w:cs="Times New Roman"/>
          <w:sz w:val="24"/>
          <w:szCs w:val="24"/>
        </w:rPr>
      </w:pPr>
      <w:r w:rsidRPr="006E77F2">
        <w:rPr>
          <w:rFonts w:ascii="Times New Roman" w:eastAsiaTheme="minorHAnsi" w:hAnsi="Times New Roman" w:cs="Times New Roman"/>
          <w:sz w:val="24"/>
          <w:szCs w:val="24"/>
        </w:rPr>
        <w:t>Personāla zinātniskā sadarbība apliecina</w:t>
      </w:r>
      <w:r w:rsidRPr="006E77F2">
        <w:rPr>
          <w:rFonts w:ascii="Times New Roman" w:hAnsi="Times New Roman" w:cs="Times New Roman"/>
          <w:sz w:val="24"/>
          <w:szCs w:val="24"/>
        </w:rPr>
        <w:t xml:space="preserve"> starpdisciplinaritāti studējošo zināšanu un prasmju izkopšanā. </w:t>
      </w:r>
      <w:r w:rsidRPr="006E77F2">
        <w:rPr>
          <w:rFonts w:ascii="Times New Roman" w:hAnsi="Times New Roman" w:cs="Times New Roman"/>
          <w:iCs/>
          <w:sz w:val="24"/>
          <w:szCs w:val="24"/>
        </w:rPr>
        <w:t>DSP “Cietvielu fizika” un DSP “Matemātika”</w:t>
      </w:r>
      <w:r w:rsidRPr="006E77F2">
        <w:rPr>
          <w:rFonts w:ascii="Times New Roman" w:hAnsi="Times New Roman" w:cs="Times New Roman"/>
          <w:sz w:val="24"/>
          <w:szCs w:val="24"/>
        </w:rPr>
        <w:t xml:space="preserve"> studenti tiek iekļauti aktuālo zinātnes un līdz ar to sabiedrības kopumā problēmu risināšanā, tas apliecina</w:t>
      </w:r>
      <w:r w:rsidR="00055699" w:rsidRPr="006E77F2">
        <w:rPr>
          <w:rFonts w:ascii="Times New Roman" w:hAnsi="Times New Roman" w:cs="Times New Roman"/>
          <w:sz w:val="24"/>
          <w:szCs w:val="24"/>
        </w:rPr>
        <w:t xml:space="preserve"> uz zinātnes sasniegumiem balstītu studējošo apmācību.</w:t>
      </w:r>
      <w:r w:rsidR="00826213" w:rsidRPr="006E77F2">
        <w:rPr>
          <w:rFonts w:ascii="Times New Roman" w:hAnsi="Times New Roman" w:cs="Times New Roman"/>
          <w:iCs/>
          <w:sz w:val="24"/>
          <w:szCs w:val="24"/>
        </w:rPr>
        <w:t xml:space="preserve"> </w:t>
      </w:r>
      <w:r w:rsidR="00A423E1" w:rsidRPr="006E77F2">
        <w:rPr>
          <w:rFonts w:ascii="Times New Roman" w:hAnsi="Times New Roman" w:cs="Times New Roman"/>
          <w:sz w:val="24"/>
          <w:szCs w:val="24"/>
        </w:rPr>
        <w:t xml:space="preserve">Studenti aktīvi iesaistās pētījumos (projekti, konferences, kopīgās publikācijas ar </w:t>
      </w:r>
      <w:r w:rsidRPr="006E77F2">
        <w:rPr>
          <w:rFonts w:ascii="Times New Roman" w:hAnsi="Times New Roman" w:cs="Times New Roman"/>
          <w:sz w:val="24"/>
          <w:szCs w:val="24"/>
        </w:rPr>
        <w:t>studiju virziena mācībspēkiem</w:t>
      </w:r>
      <w:r w:rsidR="00A423E1" w:rsidRPr="006E77F2">
        <w:rPr>
          <w:rFonts w:ascii="Times New Roman" w:hAnsi="Times New Roman" w:cs="Times New Roman"/>
          <w:sz w:val="24"/>
          <w:szCs w:val="24"/>
        </w:rPr>
        <w:t xml:space="preserve">). </w:t>
      </w:r>
      <w:r w:rsidR="00A423E1" w:rsidRPr="006E77F2">
        <w:rPr>
          <w:rFonts w:ascii="Times New Roman" w:hAnsi="Times New Roman" w:cs="Times New Roman"/>
          <w:iCs/>
          <w:sz w:val="24"/>
          <w:szCs w:val="24"/>
        </w:rPr>
        <w:t xml:space="preserve">DSP “Cietvielu fizika” </w:t>
      </w:r>
      <w:r w:rsidR="00A423E1" w:rsidRPr="006E77F2">
        <w:rPr>
          <w:rFonts w:ascii="Times New Roman" w:hAnsi="Times New Roman" w:cs="Times New Roman"/>
          <w:sz w:val="24"/>
          <w:szCs w:val="24"/>
        </w:rPr>
        <w:t>studenti cieši saistīti ar plānu kārtiņu un nanostrukturētu materiālu iegūšanu un īpašību analīzi, kā arī to praktisku pielietošanu elektroķīmisku sensoru izstrādē dažādu organisku un neorganisku vielu detektēšanā.</w:t>
      </w:r>
      <w:r w:rsidR="00570A26" w:rsidRPr="006E77F2">
        <w:rPr>
          <w:rFonts w:ascii="Times New Roman" w:hAnsi="Times New Roman" w:cs="Times New Roman"/>
          <w:sz w:val="24"/>
          <w:szCs w:val="24"/>
        </w:rPr>
        <w:t xml:space="preserve"> Pārsvarā studējošie veic starpdisciplinārus pētījumus, risinot komplicētas </w:t>
      </w:r>
      <w:r w:rsidR="00570A26" w:rsidRPr="006E77F2">
        <w:rPr>
          <w:rFonts w:ascii="Times New Roman" w:hAnsi="Times New Roman" w:cs="Times New Roman"/>
          <w:sz w:val="24"/>
          <w:szCs w:val="24"/>
        </w:rPr>
        <w:lastRenderedPageBreak/>
        <w:t>problēmas, kā arī kopā ar zinātnisko personālu izstrādā jaunas metodes un tehnoloģijas, apgūst zināšanas patentēšanas jomā.</w:t>
      </w:r>
      <w:r w:rsidR="00A423E1" w:rsidRPr="006E77F2">
        <w:rPr>
          <w:rFonts w:ascii="Times New Roman" w:hAnsi="Times New Roman" w:cs="Times New Roman"/>
          <w:iCs/>
          <w:sz w:val="24"/>
          <w:szCs w:val="24"/>
        </w:rPr>
        <w:t xml:space="preserve"> DSP “Matemātika”</w:t>
      </w:r>
      <w:r w:rsidR="00214D47" w:rsidRPr="006E77F2">
        <w:rPr>
          <w:rFonts w:ascii="Times New Roman" w:hAnsi="Times New Roman" w:cs="Times New Roman"/>
          <w:sz w:val="24"/>
          <w:szCs w:val="24"/>
        </w:rPr>
        <w:t xml:space="preserve"> studentu pētījumi saistīti ar</w:t>
      </w:r>
      <w:r w:rsidR="00A423E1" w:rsidRPr="006E77F2">
        <w:rPr>
          <w:rFonts w:ascii="Times New Roman" w:hAnsi="Times New Roman" w:cs="Times New Roman"/>
          <w:sz w:val="24"/>
          <w:szCs w:val="24"/>
        </w:rPr>
        <w:t xml:space="preserve"> matemātiskās modelēšanas </w:t>
      </w:r>
      <w:r w:rsidR="00214D47" w:rsidRPr="006E77F2">
        <w:rPr>
          <w:rFonts w:ascii="Times New Roman" w:hAnsi="Times New Roman" w:cs="Times New Roman"/>
          <w:sz w:val="24"/>
          <w:szCs w:val="24"/>
        </w:rPr>
        <w:t>jautājumiem</w:t>
      </w:r>
      <w:r w:rsidR="006D0BF6" w:rsidRPr="006E77F2">
        <w:rPr>
          <w:rFonts w:ascii="Times New Roman" w:hAnsi="Times New Roman" w:cs="Times New Roman"/>
          <w:sz w:val="24"/>
          <w:szCs w:val="24"/>
        </w:rPr>
        <w:t xml:space="preserve">, kas rodas biomatemātikā un tīklu klasei, </w:t>
      </w:r>
      <w:r w:rsidR="00214D47" w:rsidRPr="006E77F2">
        <w:rPr>
          <w:rFonts w:ascii="Times New Roman" w:hAnsi="Times New Roman" w:cs="Times New Roman"/>
          <w:sz w:val="24"/>
          <w:szCs w:val="24"/>
        </w:rPr>
        <w:t xml:space="preserve">parasto diferenciālvienādojumu robežproblēmu kvalitatīvo teoriju, </w:t>
      </w:r>
      <w:r w:rsidR="006D0BF6" w:rsidRPr="006E77F2">
        <w:rPr>
          <w:rFonts w:ascii="Times New Roman" w:hAnsi="Times New Roman" w:cs="Times New Roman"/>
          <w:sz w:val="24"/>
          <w:szCs w:val="24"/>
        </w:rPr>
        <w:t>piemēram,</w:t>
      </w:r>
      <w:r w:rsidR="00214D47" w:rsidRPr="006E77F2">
        <w:rPr>
          <w:rFonts w:ascii="Times New Roman" w:hAnsi="Times New Roman" w:cs="Times New Roman"/>
          <w:sz w:val="24"/>
          <w:szCs w:val="24"/>
        </w:rPr>
        <w:t xml:space="preserve"> variāciju rēķinu pieeja robežproblēmām, problēmas otrās kārtas diferenciālvienādojumu sistēmām, problēmas ceturtās kārtas diferenciālvienādojumiem</w:t>
      </w:r>
      <w:r w:rsidR="006D0BF6" w:rsidRPr="006E77F2">
        <w:rPr>
          <w:rFonts w:ascii="Times New Roman" w:hAnsi="Times New Roman" w:cs="Times New Roman"/>
          <w:sz w:val="24"/>
          <w:szCs w:val="24"/>
        </w:rPr>
        <w:t>, planāru sistēmu ar parametriem atrisinājumi.</w:t>
      </w:r>
      <w:r w:rsidR="00214D47" w:rsidRPr="006E77F2">
        <w:rPr>
          <w:rFonts w:ascii="Times New Roman" w:hAnsi="Times New Roman" w:cs="Times New Roman"/>
        </w:rPr>
        <w:t xml:space="preserve"> </w:t>
      </w:r>
      <w:r w:rsidR="00ED46C6" w:rsidRPr="006E77F2">
        <w:rPr>
          <w:rFonts w:ascii="Times New Roman" w:hAnsi="Times New Roman" w:cs="Times New Roman"/>
          <w:sz w:val="24"/>
          <w:szCs w:val="24"/>
        </w:rPr>
        <w:t>Pastāvīgi tiek stimulēta studējošo līdzdalība zinātniskajās konferencēs un semināros</w:t>
      </w:r>
      <w:r w:rsidR="00C131CA" w:rsidRPr="006E77F2">
        <w:rPr>
          <w:rFonts w:ascii="Times New Roman" w:hAnsi="Times New Roman" w:cs="Times New Roman"/>
          <w:sz w:val="24"/>
          <w:szCs w:val="24"/>
        </w:rPr>
        <w:t>,</w:t>
      </w:r>
      <w:r w:rsidR="00ED46C6" w:rsidRPr="006E77F2">
        <w:rPr>
          <w:rFonts w:ascii="Times New Roman" w:hAnsi="Times New Roman" w:cs="Times New Roman"/>
          <w:sz w:val="24"/>
          <w:szCs w:val="24"/>
        </w:rPr>
        <w:t xml:space="preserve"> arī klausītāju statusā.</w:t>
      </w:r>
    </w:p>
    <w:p w14:paraId="667C833F" w14:textId="40CDB35D" w:rsidR="00ED46C6" w:rsidRPr="006E77F2" w:rsidRDefault="00ED46C6" w:rsidP="00ED46C6">
      <w:pPr>
        <w:jc w:val="both"/>
        <w:rPr>
          <w:rFonts w:ascii="Times New Roman" w:hAnsi="Times New Roman" w:cs="Times New Roman"/>
          <w:sz w:val="24"/>
          <w:szCs w:val="24"/>
        </w:rPr>
      </w:pPr>
      <w:r w:rsidRPr="006E77F2">
        <w:rPr>
          <w:rFonts w:ascii="Times New Roman" w:hAnsi="Times New Roman" w:cs="Times New Roman"/>
          <w:sz w:val="24"/>
          <w:szCs w:val="24"/>
        </w:rPr>
        <w:t>Akadēmiskā personāla veiktie pētījumi ir nozīmīgs ieguldījums gan viņu pārstāvošās nozares attīstībā, gan arī studiju satura pilnveidošanā un aktualizācijā. Pētījumi aptver gan teorētiskos aspektus, gan nozaru aktualitātes, kas tiek izmantotas docētāju studiju kursos, tādējādi veicinot pētnieciskā un studiju procesa mijiedarbību un uzlabojot studiju procesa kvalitāti. Piemēram, DSP “Matemātika” tika mainīts studiju kursa “Matemātiskās modelēšanas izvēlētie jautājumi” (4KP) saturs, lai tajā iekļautu šobrīd aktuālu tēmu-</w:t>
      </w:r>
      <w:r w:rsidRPr="006E77F2">
        <w:rPr>
          <w:rFonts w:ascii="Times New Roman" w:eastAsia="Times New Roman" w:hAnsi="Times New Roman" w:cs="Times New Roman"/>
          <w:sz w:val="24"/>
          <w:szCs w:val="24"/>
        </w:rPr>
        <w:t xml:space="preserve"> matemātiskās modelēšanas pielietojumu bioloģijā. Kursā</w:t>
      </w:r>
      <w:r w:rsidRPr="006E77F2">
        <w:rPr>
          <w:rFonts w:ascii="Times New Roman" w:hAnsi="Times New Roman" w:cs="Times New Roman"/>
          <w:sz w:val="24"/>
          <w:szCs w:val="24"/>
        </w:rPr>
        <w:t xml:space="preserve"> sniegtas zināšanas par sarežģītam sistēmām, to atrisinājumu uzvedību, sarežģīto sistēmu pašorganizāciju, pētīšanas metodēm. Arī fizikas jomā turpinās</w:t>
      </w:r>
      <w:r w:rsidR="00493C50" w:rsidRPr="006E77F2">
        <w:rPr>
          <w:rFonts w:ascii="Times New Roman" w:hAnsi="Times New Roman" w:cs="Times New Roman"/>
          <w:sz w:val="24"/>
          <w:szCs w:val="24"/>
        </w:rPr>
        <w:t xml:space="preserve"> pētniecības virzienu attīstīšana un </w:t>
      </w:r>
      <w:r w:rsidRPr="006E77F2">
        <w:rPr>
          <w:rFonts w:ascii="Times New Roman" w:hAnsi="Times New Roman" w:cs="Times New Roman"/>
          <w:sz w:val="24"/>
          <w:szCs w:val="24"/>
        </w:rPr>
        <w:t xml:space="preserve">tālāka programmu specializācija. Piemēram, nanoprocesu dinamikas pētījumi, mikrosensoru darbības fizikālo principu izpēte, to izgatavošana. </w:t>
      </w:r>
    </w:p>
    <w:p w14:paraId="0E82147E" w14:textId="77777777" w:rsidR="00013B34" w:rsidRPr="006E77F2" w:rsidRDefault="00013B34" w:rsidP="00055699">
      <w:pPr>
        <w:jc w:val="both"/>
        <w:rPr>
          <w:rFonts w:ascii="Times New Roman" w:hAnsi="Times New Roman" w:cs="Times New Roman"/>
          <w:sz w:val="24"/>
          <w:szCs w:val="24"/>
        </w:rPr>
      </w:pPr>
    </w:p>
    <w:p w14:paraId="1E8E42F9" w14:textId="06326D33" w:rsidR="00055699" w:rsidRPr="006E77F2" w:rsidRDefault="00055699" w:rsidP="00C427D5">
      <w:pPr>
        <w:jc w:val="both"/>
        <w:rPr>
          <w:rFonts w:ascii="Times New Roman" w:hAnsi="Times New Roman" w:cs="Times New Roman"/>
          <w:sz w:val="24"/>
          <w:szCs w:val="24"/>
        </w:rPr>
      </w:pPr>
      <w:r w:rsidRPr="006E77F2">
        <w:rPr>
          <w:rFonts w:ascii="Times New Roman" w:hAnsi="Times New Roman" w:cs="Times New Roman"/>
          <w:sz w:val="24"/>
          <w:szCs w:val="24"/>
        </w:rPr>
        <w:t>Sabiedrības attīstības procesā liela nozīme ir zinātnes komunikācijai</w:t>
      </w:r>
      <w:r w:rsidR="00D5675F" w:rsidRPr="006E77F2">
        <w:rPr>
          <w:rFonts w:ascii="Times New Roman" w:hAnsi="Times New Roman" w:cs="Times New Roman"/>
          <w:sz w:val="24"/>
          <w:szCs w:val="24"/>
        </w:rPr>
        <w:t xml:space="preserve">. Labvēlīgi </w:t>
      </w:r>
      <w:r w:rsidR="00013B34" w:rsidRPr="006E77F2">
        <w:rPr>
          <w:rFonts w:ascii="Times New Roman" w:hAnsi="Times New Roman" w:cs="Times New Roman"/>
          <w:sz w:val="24"/>
          <w:szCs w:val="24"/>
        </w:rPr>
        <w:t xml:space="preserve"> </w:t>
      </w:r>
      <w:r w:rsidR="00D5675F" w:rsidRPr="006E77F2">
        <w:rPr>
          <w:rFonts w:ascii="Times New Roman" w:hAnsi="Times New Roman" w:cs="Times New Roman"/>
          <w:sz w:val="24"/>
          <w:szCs w:val="24"/>
        </w:rPr>
        <w:t>studiju procesu ietekmē tas, ka v</w:t>
      </w:r>
      <w:r w:rsidRPr="006E77F2">
        <w:rPr>
          <w:rFonts w:ascii="Times New Roman" w:hAnsi="Times New Roman" w:cs="Times New Roman"/>
          <w:sz w:val="24"/>
          <w:szCs w:val="24"/>
        </w:rPr>
        <w:t xml:space="preserve">irziena </w:t>
      </w:r>
      <w:r w:rsidR="00D63802" w:rsidRPr="006E77F2">
        <w:rPr>
          <w:rFonts w:ascii="Times New Roman" w:hAnsi="Times New Roman" w:cs="Times New Roman"/>
          <w:sz w:val="24"/>
          <w:szCs w:val="24"/>
        </w:rPr>
        <w:t>pārstāvj</w:t>
      </w:r>
      <w:r w:rsidR="00D5675F" w:rsidRPr="006E77F2">
        <w:rPr>
          <w:rFonts w:ascii="Times New Roman" w:hAnsi="Times New Roman" w:cs="Times New Roman"/>
          <w:sz w:val="24"/>
          <w:szCs w:val="24"/>
        </w:rPr>
        <w:t>i kopā ar saviem studentiem</w:t>
      </w:r>
      <w:r w:rsidRPr="006E77F2">
        <w:rPr>
          <w:rFonts w:ascii="Times New Roman" w:hAnsi="Times New Roman" w:cs="Times New Roman"/>
          <w:sz w:val="24"/>
          <w:szCs w:val="24"/>
        </w:rPr>
        <w:t xml:space="preserve"> </w:t>
      </w:r>
      <w:r w:rsidR="00D5675F" w:rsidRPr="006E77F2">
        <w:rPr>
          <w:rFonts w:ascii="Times New Roman" w:hAnsi="Times New Roman" w:cs="Times New Roman"/>
          <w:sz w:val="24"/>
          <w:szCs w:val="24"/>
        </w:rPr>
        <w:t>aktīvi</w:t>
      </w:r>
      <w:r w:rsidRPr="006E77F2">
        <w:rPr>
          <w:rFonts w:ascii="Times New Roman" w:hAnsi="Times New Roman" w:cs="Times New Roman"/>
          <w:sz w:val="24"/>
          <w:szCs w:val="24"/>
        </w:rPr>
        <w:t xml:space="preserve"> </w:t>
      </w:r>
      <w:r w:rsidR="006D0BF6" w:rsidRPr="006E77F2">
        <w:rPr>
          <w:rFonts w:ascii="Times New Roman" w:hAnsi="Times New Roman" w:cs="Times New Roman"/>
          <w:sz w:val="24"/>
          <w:szCs w:val="24"/>
        </w:rPr>
        <w:t>iesaistā</w:t>
      </w:r>
      <w:r w:rsidRPr="006E77F2">
        <w:rPr>
          <w:rFonts w:ascii="Times New Roman" w:hAnsi="Times New Roman" w:cs="Times New Roman"/>
          <w:sz w:val="24"/>
          <w:szCs w:val="24"/>
        </w:rPr>
        <w:t>s Daugavpils Zināt</w:t>
      </w:r>
      <w:r w:rsidR="00D5675F" w:rsidRPr="006E77F2">
        <w:rPr>
          <w:rFonts w:ascii="Times New Roman" w:hAnsi="Times New Roman" w:cs="Times New Roman"/>
          <w:sz w:val="24"/>
          <w:szCs w:val="24"/>
        </w:rPr>
        <w:t>nes festivāla, Zinātnieku nakts</w:t>
      </w:r>
      <w:r w:rsidRPr="006E77F2">
        <w:rPr>
          <w:rFonts w:ascii="Times New Roman" w:hAnsi="Times New Roman" w:cs="Times New Roman"/>
          <w:sz w:val="24"/>
          <w:szCs w:val="24"/>
        </w:rPr>
        <w:t xml:space="preserve"> pasākumos</w:t>
      </w:r>
      <w:r w:rsidR="00CE59CA" w:rsidRPr="006E77F2">
        <w:rPr>
          <w:rFonts w:ascii="Times New Roman" w:hAnsi="Times New Roman" w:cs="Times New Roman"/>
          <w:sz w:val="24"/>
          <w:szCs w:val="24"/>
        </w:rPr>
        <w:t>, kas ļauj</w:t>
      </w:r>
      <w:r w:rsidR="00D5675F" w:rsidRPr="006E77F2">
        <w:rPr>
          <w:rFonts w:ascii="Times New Roman" w:hAnsi="Times New Roman" w:cs="Times New Roman"/>
          <w:sz w:val="24"/>
          <w:szCs w:val="24"/>
        </w:rPr>
        <w:t xml:space="preserve"> studējošie</w:t>
      </w:r>
      <w:r w:rsidR="00CE59CA" w:rsidRPr="006E77F2">
        <w:rPr>
          <w:rFonts w:ascii="Times New Roman" w:hAnsi="Times New Roman" w:cs="Times New Roman"/>
          <w:sz w:val="24"/>
          <w:szCs w:val="24"/>
        </w:rPr>
        <w:t>m</w:t>
      </w:r>
      <w:r w:rsidR="00D5675F" w:rsidRPr="006E77F2">
        <w:rPr>
          <w:rFonts w:ascii="Times New Roman" w:hAnsi="Times New Roman" w:cs="Times New Roman"/>
          <w:sz w:val="24"/>
          <w:szCs w:val="24"/>
        </w:rPr>
        <w:t xml:space="preserve"> paši</w:t>
      </w:r>
      <w:r w:rsidR="00CE59CA" w:rsidRPr="006E77F2">
        <w:rPr>
          <w:rFonts w:ascii="Times New Roman" w:hAnsi="Times New Roman" w:cs="Times New Roman"/>
          <w:sz w:val="24"/>
          <w:szCs w:val="24"/>
        </w:rPr>
        <w:t>em</w:t>
      </w:r>
      <w:r w:rsidR="00D5675F" w:rsidRPr="006E77F2">
        <w:rPr>
          <w:rFonts w:ascii="Times New Roman" w:hAnsi="Times New Roman" w:cs="Times New Roman"/>
          <w:sz w:val="24"/>
          <w:szCs w:val="24"/>
        </w:rPr>
        <w:t xml:space="preserve"> iejusties “pasniedzēju” lomā. Tāpat virziena pārstāvji</w:t>
      </w:r>
      <w:r w:rsidRPr="006E77F2">
        <w:rPr>
          <w:rFonts w:ascii="Times New Roman" w:hAnsi="Times New Roman" w:cs="Times New Roman"/>
          <w:sz w:val="24"/>
          <w:szCs w:val="24"/>
        </w:rPr>
        <w:t xml:space="preserve"> </w:t>
      </w:r>
      <w:r w:rsidR="00D5675F" w:rsidRPr="006E77F2">
        <w:rPr>
          <w:rFonts w:ascii="Times New Roman" w:hAnsi="Times New Roman" w:cs="Times New Roman"/>
          <w:sz w:val="24"/>
          <w:szCs w:val="24"/>
        </w:rPr>
        <w:t xml:space="preserve">ir vadījuši DU Zinātnes skolas </w:t>
      </w:r>
      <w:r w:rsidRPr="006E77F2">
        <w:rPr>
          <w:rFonts w:ascii="Times New Roman" w:hAnsi="Times New Roman" w:cs="Times New Roman"/>
          <w:sz w:val="24"/>
          <w:szCs w:val="24"/>
        </w:rPr>
        <w:t>nod</w:t>
      </w:r>
      <w:r w:rsidR="00D5675F" w:rsidRPr="006E77F2">
        <w:rPr>
          <w:rFonts w:ascii="Times New Roman" w:hAnsi="Times New Roman" w:cs="Times New Roman"/>
          <w:sz w:val="24"/>
          <w:szCs w:val="24"/>
        </w:rPr>
        <w:t>arbības. kā arī iesaistījuš</w:t>
      </w:r>
      <w:r w:rsidRPr="006E77F2">
        <w:rPr>
          <w:rFonts w:ascii="Times New Roman" w:hAnsi="Times New Roman" w:cs="Times New Roman"/>
          <w:sz w:val="24"/>
          <w:szCs w:val="24"/>
        </w:rPr>
        <w:t xml:space="preserve">ies </w:t>
      </w:r>
      <w:r w:rsidR="005D73E1" w:rsidRPr="006E77F2">
        <w:rPr>
          <w:rFonts w:ascii="Times New Roman" w:hAnsi="Times New Roman" w:cs="Times New Roman"/>
          <w:sz w:val="24"/>
          <w:szCs w:val="24"/>
        </w:rPr>
        <w:t xml:space="preserve">skolēnu </w:t>
      </w:r>
      <w:r w:rsidRPr="006E77F2">
        <w:rPr>
          <w:rFonts w:ascii="Times New Roman" w:hAnsi="Times New Roman" w:cs="Times New Roman"/>
          <w:sz w:val="24"/>
          <w:szCs w:val="24"/>
        </w:rPr>
        <w:t>zinātniski pētniecisko darbu izstrā</w:t>
      </w:r>
      <w:r w:rsidR="00D5675F" w:rsidRPr="006E77F2">
        <w:rPr>
          <w:rFonts w:ascii="Times New Roman" w:hAnsi="Times New Roman" w:cs="Times New Roman"/>
          <w:sz w:val="24"/>
          <w:szCs w:val="24"/>
        </w:rPr>
        <w:t xml:space="preserve">des konsultēšanā un izvērtēšanā- </w:t>
      </w:r>
      <w:r w:rsidR="005D73E1" w:rsidRPr="006E77F2">
        <w:rPr>
          <w:rFonts w:ascii="Times New Roman" w:hAnsi="Times New Roman" w:cs="Times New Roman"/>
          <w:sz w:val="24"/>
          <w:szCs w:val="24"/>
        </w:rPr>
        <w:t>ESF projektā "Nacionāla un starptautiska mēroga pasākumu īstenošana izglītojamo talantu attīstībai" Nr.8.3.2.1/16/I/002 kā skolēnu zinātniski pētniecisko darbu</w:t>
      </w:r>
      <w:r w:rsidR="00E84927" w:rsidRPr="006E77F2">
        <w:rPr>
          <w:rFonts w:ascii="Times New Roman" w:hAnsi="Times New Roman" w:cs="Times New Roman"/>
          <w:sz w:val="24"/>
          <w:szCs w:val="24"/>
        </w:rPr>
        <w:t xml:space="preserve"> (ZPD)</w:t>
      </w:r>
      <w:r w:rsidR="005D73E1" w:rsidRPr="006E77F2">
        <w:rPr>
          <w:rFonts w:ascii="Times New Roman" w:hAnsi="Times New Roman" w:cs="Times New Roman"/>
          <w:sz w:val="24"/>
          <w:szCs w:val="24"/>
        </w:rPr>
        <w:t xml:space="preserve"> recenzenti </w:t>
      </w:r>
      <w:r w:rsidR="00C427D5" w:rsidRPr="006E77F2">
        <w:rPr>
          <w:rFonts w:ascii="Times New Roman" w:hAnsi="Times New Roman" w:cs="Times New Roman"/>
          <w:sz w:val="24"/>
          <w:szCs w:val="24"/>
        </w:rPr>
        <w:t xml:space="preserve">un/vai sekcijas vadītāji reģionālajā ZPD atlasē </w:t>
      </w:r>
      <w:r w:rsidR="005D73E1" w:rsidRPr="006E77F2">
        <w:rPr>
          <w:rFonts w:ascii="Times New Roman" w:hAnsi="Times New Roman" w:cs="Times New Roman"/>
          <w:sz w:val="24"/>
          <w:szCs w:val="24"/>
        </w:rPr>
        <w:t>(</w:t>
      </w:r>
      <w:r w:rsidR="00D63802" w:rsidRPr="006E77F2">
        <w:rPr>
          <w:rFonts w:ascii="Times New Roman" w:hAnsi="Times New Roman" w:cs="Times New Roman"/>
          <w:sz w:val="24"/>
          <w:szCs w:val="24"/>
        </w:rPr>
        <w:t xml:space="preserve">piemēram, </w:t>
      </w:r>
      <w:r w:rsidR="005D73E1" w:rsidRPr="006E77F2">
        <w:rPr>
          <w:rFonts w:ascii="Times New Roman" w:hAnsi="Times New Roman" w:cs="Times New Roman"/>
          <w:sz w:val="24"/>
          <w:szCs w:val="24"/>
        </w:rPr>
        <w:t>I. Jermačenko, A.Sondore, V.Mizers;</w:t>
      </w:r>
      <w:r w:rsidR="00D63802" w:rsidRPr="006E77F2">
        <w:rPr>
          <w:rFonts w:ascii="Times New Roman" w:hAnsi="Times New Roman" w:cs="Times New Roman"/>
          <w:sz w:val="24"/>
          <w:szCs w:val="24"/>
        </w:rPr>
        <w:t xml:space="preserve"> A. Vagalis, V. Kolbjonoks, V. Paškevičs</w:t>
      </w:r>
      <w:r w:rsidR="005D73E1" w:rsidRPr="006E77F2">
        <w:rPr>
          <w:rFonts w:ascii="Times New Roman" w:hAnsi="Times New Roman" w:cs="Times New Roman"/>
          <w:sz w:val="24"/>
          <w:szCs w:val="24"/>
        </w:rPr>
        <w:t>)</w:t>
      </w:r>
      <w:r w:rsidR="00CE59CA" w:rsidRPr="006E77F2">
        <w:rPr>
          <w:rFonts w:ascii="Times New Roman" w:hAnsi="Times New Roman" w:cs="Times New Roman"/>
          <w:sz w:val="24"/>
          <w:szCs w:val="24"/>
        </w:rPr>
        <w:t xml:space="preserve">. </w:t>
      </w:r>
      <w:r w:rsidR="00E84927" w:rsidRPr="006E77F2">
        <w:rPr>
          <w:rFonts w:ascii="Times New Roman" w:hAnsi="Times New Roman" w:cs="Times New Roman"/>
          <w:sz w:val="24"/>
          <w:szCs w:val="24"/>
        </w:rPr>
        <w:t xml:space="preserve">Bet I. Mihailova un A. Ogurcovs ir bijuši </w:t>
      </w:r>
      <w:r w:rsidR="00E84927" w:rsidRPr="006E77F2">
        <w:rPr>
          <w:rFonts w:ascii="Times New Roman" w:eastAsiaTheme="minorHAnsi" w:hAnsi="Times New Roman" w:cs="Times New Roman"/>
          <w:sz w:val="24"/>
          <w:szCs w:val="24"/>
        </w:rPr>
        <w:t>eksperti – skolu konsultanti ZPD jautājumos.</w:t>
      </w:r>
      <w:r w:rsidR="00E84927" w:rsidRPr="006E77F2">
        <w:rPr>
          <w:rFonts w:ascii="Times New Roman" w:hAnsi="Times New Roman" w:cs="Times New Roman"/>
          <w:sz w:val="24"/>
          <w:szCs w:val="24"/>
        </w:rPr>
        <w:t xml:space="preserve"> </w:t>
      </w:r>
      <w:r w:rsidR="00CE59CA" w:rsidRPr="006E77F2">
        <w:rPr>
          <w:rFonts w:ascii="Times New Roman" w:hAnsi="Times New Roman" w:cs="Times New Roman"/>
          <w:sz w:val="24"/>
          <w:szCs w:val="24"/>
        </w:rPr>
        <w:t xml:space="preserve">Skolēnu pētniecisko darbu </w:t>
      </w:r>
      <w:r w:rsidR="00967185" w:rsidRPr="006E77F2">
        <w:rPr>
          <w:rFonts w:ascii="Times New Roman" w:hAnsi="Times New Roman" w:cs="Times New Roman"/>
          <w:sz w:val="24"/>
          <w:szCs w:val="24"/>
        </w:rPr>
        <w:t>tēmas un rezultāti var ti</w:t>
      </w:r>
      <w:r w:rsidR="00CE59CA" w:rsidRPr="006E77F2">
        <w:rPr>
          <w:rFonts w:ascii="Times New Roman" w:hAnsi="Times New Roman" w:cs="Times New Roman"/>
          <w:sz w:val="24"/>
          <w:szCs w:val="24"/>
        </w:rPr>
        <w:t>k</w:t>
      </w:r>
      <w:r w:rsidR="00967185" w:rsidRPr="006E77F2">
        <w:rPr>
          <w:rFonts w:ascii="Times New Roman" w:hAnsi="Times New Roman" w:cs="Times New Roman"/>
          <w:sz w:val="24"/>
          <w:szCs w:val="24"/>
        </w:rPr>
        <w:t>t izmantoti</w:t>
      </w:r>
      <w:r w:rsidR="00CE59CA" w:rsidRPr="006E77F2">
        <w:rPr>
          <w:rFonts w:ascii="Times New Roman" w:hAnsi="Times New Roman" w:cs="Times New Roman"/>
          <w:sz w:val="24"/>
          <w:szCs w:val="24"/>
        </w:rPr>
        <w:t xml:space="preserve"> studiju kursu satura aktualizēšanā</w:t>
      </w:r>
      <w:r w:rsidR="00E84927" w:rsidRPr="006E77F2">
        <w:rPr>
          <w:rFonts w:ascii="Times New Roman" w:hAnsi="Times New Roman" w:cs="Times New Roman"/>
          <w:sz w:val="24"/>
          <w:szCs w:val="24"/>
        </w:rPr>
        <w:t>. Ir gadījumi, ka skolēni ZPD ir izstrādājuši, izmantojot studiju virziena zinātnisko aparatūru.</w:t>
      </w:r>
      <w:r w:rsidR="00D22CD2" w:rsidRPr="006E77F2">
        <w:rPr>
          <w:rFonts w:ascii="Times New Roman" w:hAnsi="Times New Roman" w:cs="Times New Roman"/>
          <w:sz w:val="24"/>
          <w:szCs w:val="24"/>
        </w:rPr>
        <w:t xml:space="preserve"> </w:t>
      </w:r>
    </w:p>
    <w:p w14:paraId="0EDB185A" w14:textId="77777777" w:rsidR="00E84927" w:rsidRPr="006E77F2" w:rsidRDefault="00E84927" w:rsidP="00055699">
      <w:pPr>
        <w:jc w:val="both"/>
        <w:rPr>
          <w:rFonts w:ascii="Times New Roman" w:hAnsi="Times New Roman" w:cs="Times New Roman"/>
          <w:sz w:val="24"/>
          <w:szCs w:val="24"/>
        </w:rPr>
      </w:pPr>
    </w:p>
    <w:p w14:paraId="52ABFAA3" w14:textId="77777777"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sz w:val="24"/>
          <w:szCs w:val="24"/>
        </w:rPr>
        <w:t xml:space="preserve">2.4.3. Starptautiskās sadarbības zinātniskajā un/ vai lietišķajā pētniecībā, un/ vai mākslinieciskajā jaunradē raksturojums un novērtējums, norādot arī kopīgos projektus, pētījumus u.c. Norādīt studiju programmas, kuras iegūst no šīs sadarbības. Norādīt turpmākos plānus starptautiskās sadarbības zinātniskajā pētniecībā un/ vai mākslinieciskajā jaunradē attīstībai. </w:t>
      </w:r>
    </w:p>
    <w:p w14:paraId="2ABB1130" w14:textId="77777777" w:rsidR="00055699" w:rsidRPr="006E77F2" w:rsidRDefault="00055699" w:rsidP="00055699">
      <w:pPr>
        <w:jc w:val="both"/>
        <w:rPr>
          <w:rFonts w:ascii="Times New Roman" w:hAnsi="Times New Roman" w:cs="Times New Roman"/>
          <w:sz w:val="24"/>
          <w:szCs w:val="24"/>
        </w:rPr>
      </w:pPr>
    </w:p>
    <w:p w14:paraId="3DF47100" w14:textId="6D5CF31E" w:rsidR="0079325D" w:rsidRPr="006E77F2" w:rsidRDefault="00055699" w:rsidP="0052206E">
      <w:pPr>
        <w:jc w:val="both"/>
        <w:rPr>
          <w:rFonts w:ascii="Times New Roman" w:hAnsi="Times New Roman" w:cs="Times New Roman"/>
          <w:sz w:val="24"/>
          <w:szCs w:val="24"/>
        </w:rPr>
      </w:pPr>
      <w:r w:rsidRPr="006E77F2">
        <w:rPr>
          <w:rFonts w:ascii="Times New Roman" w:hAnsi="Times New Roman" w:cs="Times New Roman"/>
          <w:sz w:val="24"/>
          <w:szCs w:val="24"/>
        </w:rPr>
        <w:t xml:space="preserve">Studiju virzienā ietilpstošo studiju programmu </w:t>
      </w:r>
      <w:r w:rsidR="00103DE8" w:rsidRPr="006E77F2">
        <w:rPr>
          <w:rFonts w:ascii="Times New Roman" w:hAnsi="Times New Roman" w:cs="Times New Roman"/>
          <w:sz w:val="24"/>
          <w:szCs w:val="24"/>
        </w:rPr>
        <w:t xml:space="preserve">AMSP “Fizika”, DSP “Cietvielu fizika” un DSP “Matemātika” </w:t>
      </w:r>
      <w:r w:rsidRPr="006E77F2">
        <w:rPr>
          <w:rFonts w:ascii="Times New Roman" w:hAnsi="Times New Roman" w:cs="Times New Roman"/>
          <w:sz w:val="24"/>
          <w:szCs w:val="24"/>
        </w:rPr>
        <w:t xml:space="preserve">realizācijā ir iesaistīts DU </w:t>
      </w:r>
      <w:r w:rsidR="005738F2" w:rsidRPr="006E77F2">
        <w:rPr>
          <w:rFonts w:ascii="Times New Roman" w:hAnsi="Times New Roman" w:cs="Times New Roman"/>
          <w:sz w:val="24"/>
          <w:szCs w:val="24"/>
        </w:rPr>
        <w:t>un LU personāls</w:t>
      </w:r>
      <w:r w:rsidRPr="006E77F2">
        <w:rPr>
          <w:rFonts w:ascii="Times New Roman" w:hAnsi="Times New Roman" w:cs="Times New Roman"/>
          <w:sz w:val="24"/>
          <w:szCs w:val="24"/>
        </w:rPr>
        <w:t xml:space="preserve">, kas nodrošina augstu studiju virziena zinātnisko kapacitāti. Studiju virzienā studējošajiem ir nodrošināta piekļuve </w:t>
      </w:r>
      <w:r w:rsidR="00F41438" w:rsidRPr="006E77F2">
        <w:rPr>
          <w:rFonts w:ascii="Times New Roman" w:hAnsi="Times New Roman" w:cs="Times New Roman"/>
          <w:sz w:val="24"/>
          <w:szCs w:val="24"/>
        </w:rPr>
        <w:t xml:space="preserve">vairāku DU un LU </w:t>
      </w:r>
      <w:r w:rsidRPr="006E77F2">
        <w:rPr>
          <w:rFonts w:ascii="Times New Roman" w:hAnsi="Times New Roman" w:cs="Times New Roman"/>
          <w:sz w:val="24"/>
          <w:szCs w:val="24"/>
        </w:rPr>
        <w:t xml:space="preserve">zinātnisko institūciju zinātniskajām laboratorijām un zinātniskajam aprīkojumam. </w:t>
      </w:r>
    </w:p>
    <w:p w14:paraId="511DB6FC" w14:textId="76745AF1" w:rsidR="002D6752" w:rsidRPr="006E77F2" w:rsidRDefault="00055699" w:rsidP="002D6752">
      <w:pPr>
        <w:widowControl/>
        <w:autoSpaceDE/>
        <w:autoSpaceDN/>
        <w:jc w:val="both"/>
        <w:rPr>
          <w:rFonts w:ascii="Times New Roman" w:hAnsi="Times New Roman" w:cs="Times New Roman"/>
          <w:sz w:val="24"/>
          <w:szCs w:val="24"/>
        </w:rPr>
      </w:pPr>
      <w:r w:rsidRPr="006E77F2">
        <w:rPr>
          <w:rFonts w:ascii="Times New Roman" w:hAnsi="Times New Roman" w:cs="Times New Roman"/>
          <w:sz w:val="24"/>
          <w:szCs w:val="24"/>
        </w:rPr>
        <w:t xml:space="preserve">Studiju virziena </w:t>
      </w:r>
      <w:r w:rsidR="0079325D" w:rsidRPr="006E77F2">
        <w:rPr>
          <w:rFonts w:ascii="Times New Roman" w:hAnsi="Times New Roman" w:cs="Times New Roman"/>
          <w:sz w:val="24"/>
          <w:szCs w:val="24"/>
        </w:rPr>
        <w:t>“Fizika, materiālzinātne, matemātika un statistika”</w:t>
      </w:r>
      <w:r w:rsidRPr="006E77F2">
        <w:rPr>
          <w:rFonts w:ascii="Times New Roman" w:hAnsi="Times New Roman" w:cs="Times New Roman"/>
          <w:sz w:val="24"/>
          <w:szCs w:val="24"/>
        </w:rPr>
        <w:t xml:space="preserve"> docēt</w:t>
      </w:r>
      <w:r w:rsidR="00F41438" w:rsidRPr="006E77F2">
        <w:rPr>
          <w:rFonts w:ascii="Times New Roman" w:hAnsi="Times New Roman" w:cs="Times New Roman"/>
          <w:sz w:val="24"/>
          <w:szCs w:val="24"/>
        </w:rPr>
        <w:t>āji sadarboja</w:t>
      </w:r>
      <w:r w:rsidRPr="006E77F2">
        <w:rPr>
          <w:rFonts w:ascii="Times New Roman" w:hAnsi="Times New Roman" w:cs="Times New Roman"/>
          <w:sz w:val="24"/>
          <w:szCs w:val="24"/>
        </w:rPr>
        <w:t xml:space="preserve">s ar zinātniskajām institūcijām </w:t>
      </w:r>
      <w:r w:rsidR="00967185" w:rsidRPr="006E77F2">
        <w:rPr>
          <w:rFonts w:ascii="Times New Roman" w:hAnsi="Times New Roman" w:cs="Times New Roman"/>
          <w:sz w:val="24"/>
          <w:szCs w:val="24"/>
        </w:rPr>
        <w:t xml:space="preserve">ārvalstīs. DSP </w:t>
      </w:r>
      <w:r w:rsidR="00F41438" w:rsidRPr="006E77F2">
        <w:rPr>
          <w:rFonts w:ascii="Times New Roman" w:hAnsi="Times New Roman" w:cs="Times New Roman"/>
          <w:sz w:val="24"/>
          <w:szCs w:val="24"/>
        </w:rPr>
        <w:t xml:space="preserve">“Matemātika” </w:t>
      </w:r>
      <w:r w:rsidR="00D62CEA" w:rsidRPr="006E77F2">
        <w:rPr>
          <w:rFonts w:ascii="Times New Roman" w:hAnsi="Times New Roman" w:cs="Times New Roman"/>
          <w:sz w:val="24"/>
          <w:szCs w:val="24"/>
        </w:rPr>
        <w:t>docē</w:t>
      </w:r>
      <w:r w:rsidR="00967185" w:rsidRPr="006E77F2">
        <w:rPr>
          <w:rFonts w:ascii="Times New Roman" w:hAnsi="Times New Roman" w:cs="Times New Roman"/>
          <w:sz w:val="24"/>
          <w:szCs w:val="24"/>
        </w:rPr>
        <w:t xml:space="preserve">tājs </w:t>
      </w:r>
      <w:r w:rsidR="00967185" w:rsidRPr="00412A1E">
        <w:rPr>
          <w:rFonts w:ascii="Times New Roman" w:hAnsi="Times New Roman" w:cs="Times New Roman"/>
          <w:sz w:val="24"/>
          <w:szCs w:val="24"/>
          <w:highlight w:val="cyan"/>
        </w:rPr>
        <w:t xml:space="preserve">ir </w:t>
      </w:r>
      <w:r w:rsidR="00412A1E" w:rsidRPr="00412A1E">
        <w:rPr>
          <w:rFonts w:ascii="Times New Roman" w:hAnsi="Times New Roman" w:cs="Times New Roman"/>
          <w:sz w:val="24"/>
          <w:szCs w:val="24"/>
          <w:highlight w:val="cyan"/>
        </w:rPr>
        <w:t>bijis</w:t>
      </w:r>
      <w:r w:rsidR="00412A1E">
        <w:rPr>
          <w:rFonts w:ascii="Times New Roman" w:hAnsi="Times New Roman" w:cs="Times New Roman"/>
          <w:sz w:val="24"/>
          <w:szCs w:val="24"/>
        </w:rPr>
        <w:t xml:space="preserve"> </w:t>
      </w:r>
      <w:r w:rsidR="00967185" w:rsidRPr="006E77F2">
        <w:rPr>
          <w:rFonts w:ascii="Times New Roman" w:hAnsi="Times New Roman" w:cs="Times New Roman"/>
          <w:sz w:val="24"/>
          <w:szCs w:val="24"/>
        </w:rPr>
        <w:t xml:space="preserve">iesaistīts </w:t>
      </w:r>
      <w:r w:rsidR="00BA0AB0" w:rsidRPr="006E77F2">
        <w:rPr>
          <w:rFonts w:ascii="Times New Roman" w:hAnsi="Times New Roman" w:cs="Times New Roman"/>
          <w:sz w:val="24"/>
          <w:szCs w:val="24"/>
        </w:rPr>
        <w:t>star</w:t>
      </w:r>
      <w:r w:rsidR="00967185" w:rsidRPr="006E77F2">
        <w:rPr>
          <w:rFonts w:ascii="Times New Roman" w:hAnsi="Times New Roman" w:cs="Times New Roman"/>
          <w:sz w:val="24"/>
          <w:szCs w:val="24"/>
        </w:rPr>
        <w:t>ptautiskā</w:t>
      </w:r>
      <w:r w:rsidR="00BA0AB0" w:rsidRPr="006E77F2">
        <w:rPr>
          <w:rFonts w:ascii="Times New Roman" w:hAnsi="Times New Roman" w:cs="Times New Roman"/>
          <w:sz w:val="24"/>
          <w:szCs w:val="24"/>
        </w:rPr>
        <w:t xml:space="preserve"> </w:t>
      </w:r>
      <w:r w:rsidR="00967185" w:rsidRPr="006E77F2">
        <w:rPr>
          <w:rFonts w:ascii="Times New Roman" w:hAnsi="Times New Roman" w:cs="Times New Roman"/>
          <w:sz w:val="24"/>
          <w:szCs w:val="24"/>
        </w:rPr>
        <w:t>projektā</w:t>
      </w:r>
      <w:r w:rsidR="00BA0AB0" w:rsidRPr="006E77F2">
        <w:rPr>
          <w:rFonts w:ascii="Times New Roman" w:hAnsi="Times New Roman" w:cs="Times New Roman"/>
          <w:sz w:val="24"/>
          <w:szCs w:val="24"/>
        </w:rPr>
        <w:t>, kas tiek īstenots kā daļa no Apvārsnis 2020 programmas ERA-NET JPI-EC-AMR “Diagnostics and surveillance of antimicrobial resistance: development of tools, technologies and methods for global use”).</w:t>
      </w:r>
      <w:r w:rsidR="00751384" w:rsidRPr="006E77F2">
        <w:rPr>
          <w:rFonts w:ascii="Times New Roman" w:hAnsi="Times New Roman" w:cs="Times New Roman"/>
          <w:sz w:val="24"/>
          <w:szCs w:val="24"/>
        </w:rPr>
        <w:t xml:space="preserve"> </w:t>
      </w:r>
      <w:r w:rsidR="006811AA" w:rsidRPr="006E77F2">
        <w:rPr>
          <w:rFonts w:ascii="Times New Roman" w:hAnsi="Times New Roman" w:cs="Times New Roman"/>
          <w:sz w:val="24"/>
          <w:szCs w:val="24"/>
        </w:rPr>
        <w:t xml:space="preserve">Projekta īstenošanas gaitā notika sadarbība starp Nīderlandes, Itālijas un Latvijas (DU) pētniekiem. Tika iegūta pieredze lielu datu kopu analīzē un jauni rezultāti, kuros lineārā algebra tika izmantota datu analīzē un prognozēšanā. Projekta īstenošanas laikā notika COVID-19 epidēmija, kas apgrūtināja ceļošanu un tiešos kontaktos </w:t>
      </w:r>
      <w:r w:rsidR="006811AA" w:rsidRPr="006E77F2">
        <w:rPr>
          <w:rFonts w:ascii="Times New Roman" w:hAnsi="Times New Roman" w:cs="Times New Roman"/>
          <w:sz w:val="24"/>
          <w:szCs w:val="24"/>
        </w:rPr>
        <w:lastRenderedPageBreak/>
        <w:t xml:space="preserve">starp projekta partneriem. Projekta rezultāti apkopoti 2 publikācijās. </w:t>
      </w:r>
      <w:r w:rsidR="009D19E2" w:rsidRPr="006E77F2">
        <w:rPr>
          <w:rFonts w:ascii="Times New Roman" w:hAnsi="Times New Roman" w:cs="Times New Roman"/>
          <w:sz w:val="24"/>
          <w:szCs w:val="24"/>
        </w:rPr>
        <w:t>Šī projekta publikācijas var tikt izmantotas</w:t>
      </w:r>
      <w:r w:rsidR="006811AA" w:rsidRPr="006E77F2">
        <w:rPr>
          <w:rFonts w:ascii="Times New Roman" w:hAnsi="Times New Roman" w:cs="Times New Roman"/>
          <w:sz w:val="24"/>
          <w:szCs w:val="24"/>
        </w:rPr>
        <w:t xml:space="preserve"> DSP “Matemātika” </w:t>
      </w:r>
      <w:r w:rsidR="009D19E2" w:rsidRPr="006E77F2">
        <w:rPr>
          <w:rFonts w:ascii="Times New Roman" w:hAnsi="Times New Roman" w:cs="Times New Roman"/>
          <w:sz w:val="24"/>
          <w:szCs w:val="24"/>
        </w:rPr>
        <w:t xml:space="preserve"> studiju kursā </w:t>
      </w:r>
      <w:r w:rsidR="006811AA" w:rsidRPr="006E77F2">
        <w:rPr>
          <w:rFonts w:ascii="Times New Roman" w:hAnsi="Times New Roman" w:cs="Times New Roman"/>
          <w:sz w:val="24"/>
          <w:szCs w:val="24"/>
        </w:rPr>
        <w:t>“Angļu va</w:t>
      </w:r>
      <w:r w:rsidR="008966F8" w:rsidRPr="006E77F2">
        <w:rPr>
          <w:rFonts w:ascii="Times New Roman" w:hAnsi="Times New Roman" w:cs="Times New Roman"/>
          <w:sz w:val="24"/>
          <w:szCs w:val="24"/>
        </w:rPr>
        <w:t>loda matemātiķiem I, II, III</w:t>
      </w:r>
      <w:r w:rsidR="006811AA" w:rsidRPr="006E77F2">
        <w:rPr>
          <w:rFonts w:ascii="Times New Roman" w:hAnsi="Times New Roman" w:cs="Times New Roman"/>
          <w:sz w:val="24"/>
          <w:szCs w:val="24"/>
        </w:rPr>
        <w:t>” tekstu lasīšanai un tulkošanai.</w:t>
      </w:r>
    </w:p>
    <w:p w14:paraId="2324F9F3" w14:textId="665C565F" w:rsidR="002D6752" w:rsidRPr="006E77F2" w:rsidRDefault="006811AA" w:rsidP="002D6752">
      <w:pPr>
        <w:widowControl/>
        <w:autoSpaceDE/>
        <w:autoSpaceDN/>
        <w:jc w:val="both"/>
        <w:rPr>
          <w:rFonts w:ascii="Times New Roman" w:eastAsia="Times New Roman" w:hAnsi="Times New Roman" w:cs="Times New Roman"/>
          <w:sz w:val="24"/>
          <w:szCs w:val="24"/>
        </w:rPr>
      </w:pPr>
      <w:r w:rsidRPr="006E77F2">
        <w:rPr>
          <w:rFonts w:ascii="Times New Roman" w:hAnsi="Times New Roman" w:cs="Times New Roman"/>
          <w:sz w:val="24"/>
          <w:szCs w:val="24"/>
        </w:rPr>
        <w:t xml:space="preserve"> </w:t>
      </w:r>
      <w:r w:rsidR="00D62CEA" w:rsidRPr="006E77F2">
        <w:rPr>
          <w:rFonts w:ascii="Times New Roman" w:hAnsi="Times New Roman" w:cs="Times New Roman"/>
          <w:sz w:val="24"/>
          <w:szCs w:val="24"/>
        </w:rPr>
        <w:t>AMSP “Fizika” docētājs 2017.-2019. gadam bija iesaistīts starptautiskā projektā</w:t>
      </w:r>
      <w:r w:rsidR="00D62CEA" w:rsidRPr="006E77F2">
        <w:rPr>
          <w:rFonts w:ascii="Times New Roman" w:eastAsia="Times New Roman" w:hAnsi="Times New Roman" w:cs="Times New Roman"/>
          <w:sz w:val="24"/>
          <w:szCs w:val="24"/>
        </w:rPr>
        <w:t xml:space="preserve"> sadarbībā ar Lietuvu un Baltkrieviju “A living history: cultural and scientific synergy in the border region Zarasai (LT) - Daugavpils (LV) - Vitebsk (BY) for sustainable development”, ENI-LLB-1-073, kā programmas autors un lektors. Vēl viens starptautiskas sadarbības piemērs (ar Lietuvu) ir projekts "Robonet" LLI-542 “IT programmēšanas un robotikas kompetenču attīstīšana pārrobežu reģiona skolās Latgalē, Visaginā un Ignalinā”</w:t>
      </w:r>
      <w:r w:rsidR="00835517" w:rsidRPr="006E77F2">
        <w:rPr>
          <w:rFonts w:ascii="Times New Roman" w:eastAsia="Times New Roman" w:hAnsi="Times New Roman" w:cs="Times New Roman"/>
          <w:sz w:val="24"/>
          <w:szCs w:val="24"/>
        </w:rPr>
        <w:t xml:space="preserve"> 2022. gadā</w:t>
      </w:r>
      <w:r w:rsidR="00D62CEA" w:rsidRPr="006E77F2">
        <w:rPr>
          <w:rFonts w:ascii="Times New Roman" w:eastAsia="Times New Roman" w:hAnsi="Times New Roman" w:cs="Times New Roman"/>
          <w:sz w:val="24"/>
          <w:szCs w:val="24"/>
        </w:rPr>
        <w:t>, kura programmas autors un lektors</w:t>
      </w:r>
      <w:r w:rsidR="00D62CEA" w:rsidRPr="006E77F2">
        <w:rPr>
          <w:rFonts w:ascii="Times New Roman" w:hAnsi="Times New Roman" w:cs="Times New Roman"/>
          <w:sz w:val="24"/>
          <w:szCs w:val="24"/>
        </w:rPr>
        <w:t xml:space="preserve"> </w:t>
      </w:r>
      <w:r w:rsidR="00D62CEA" w:rsidRPr="006E77F2">
        <w:rPr>
          <w:rFonts w:ascii="Times New Roman" w:eastAsia="Times New Roman" w:hAnsi="Times New Roman" w:cs="Times New Roman"/>
          <w:sz w:val="24"/>
          <w:szCs w:val="24"/>
        </w:rPr>
        <w:t>bija</w:t>
      </w:r>
      <w:r w:rsidR="00D62CEA" w:rsidRPr="006E77F2">
        <w:rPr>
          <w:rFonts w:ascii="Times New Roman" w:hAnsi="Times New Roman" w:cs="Times New Roman"/>
          <w:sz w:val="24"/>
          <w:szCs w:val="24"/>
        </w:rPr>
        <w:t xml:space="preserve"> </w:t>
      </w:r>
      <w:r w:rsidR="00835517" w:rsidRPr="006E77F2">
        <w:rPr>
          <w:rFonts w:ascii="Times New Roman" w:hAnsi="Times New Roman" w:cs="Times New Roman"/>
          <w:sz w:val="24"/>
          <w:szCs w:val="24"/>
        </w:rPr>
        <w:t xml:space="preserve">AMSP “Fizika” docētājs. </w:t>
      </w:r>
      <w:r w:rsidRPr="006E77F2">
        <w:rPr>
          <w:rFonts w:ascii="Times New Roman" w:eastAsia="Times New Roman" w:hAnsi="Times New Roman" w:cs="Times New Roman"/>
          <w:sz w:val="24"/>
          <w:szCs w:val="24"/>
        </w:rPr>
        <w:t>Projektā ENI-LLB-1-073 tika izstrādāti mācību un metodiskie materiāli par IT izmantošanu muzeju darbībā. Projektā "Robonet" LLI-542 tika izstrādata dalībnieku apmācības programma</w:t>
      </w:r>
      <w:r w:rsidR="002D6752" w:rsidRPr="006E77F2">
        <w:rPr>
          <w:rFonts w:ascii="Times New Roman" w:eastAsia="Times New Roman" w:hAnsi="Times New Roman" w:cs="Times New Roman"/>
          <w:sz w:val="24"/>
          <w:szCs w:val="24"/>
        </w:rPr>
        <w:t>,</w:t>
      </w:r>
      <w:r w:rsidRPr="006E77F2">
        <w:rPr>
          <w:rFonts w:ascii="Times New Roman" w:eastAsia="Times New Roman" w:hAnsi="Times New Roman" w:cs="Times New Roman"/>
          <w:sz w:val="24"/>
          <w:szCs w:val="24"/>
        </w:rPr>
        <w:t xml:space="preserve"> lai sagatavotu skolotājus robotikas interešu izglītības nodarbību vadīšanai Latgales reģiona skolās</w:t>
      </w:r>
      <w:r w:rsidR="002D6752" w:rsidRPr="006E77F2">
        <w:rPr>
          <w:rFonts w:ascii="Times New Roman" w:eastAsia="Times New Roman" w:hAnsi="Times New Roman" w:cs="Times New Roman"/>
          <w:sz w:val="24"/>
          <w:szCs w:val="24"/>
        </w:rPr>
        <w:t>.</w:t>
      </w:r>
      <w:r w:rsidR="002D6752" w:rsidRPr="006E77F2">
        <w:rPr>
          <w:rFonts w:ascii="Times New Roman" w:hAnsi="Times New Roman" w:cs="Times New Roman"/>
          <w:sz w:val="24"/>
          <w:szCs w:val="24"/>
        </w:rPr>
        <w:t xml:space="preserve"> I</w:t>
      </w:r>
      <w:r w:rsidR="00EB3EF6" w:rsidRPr="006E77F2">
        <w:rPr>
          <w:rFonts w:ascii="Times New Roman" w:eastAsia="Times New Roman" w:hAnsi="Times New Roman" w:cs="Times New Roman"/>
          <w:sz w:val="24"/>
          <w:szCs w:val="24"/>
        </w:rPr>
        <w:t xml:space="preserve">eguvumi no </w:t>
      </w:r>
      <w:r w:rsidR="002D6752" w:rsidRPr="006E77F2">
        <w:rPr>
          <w:rFonts w:ascii="Times New Roman" w:eastAsia="Times New Roman" w:hAnsi="Times New Roman" w:cs="Times New Roman"/>
          <w:sz w:val="24"/>
          <w:szCs w:val="24"/>
        </w:rPr>
        <w:t xml:space="preserve">sadarbības- izveidoti kontakti un notiek regulāra sadarbība ar kursu dalībniekiem, jo sevišķi Robonet projekta ietvaros. No projektu līdzekļiem DU iegādajās materiālus 3D printeriem, kuri tagad tiek izmantoti DU mācību procesa vajadzībām. Pēc Robonet projekta noslēguma Daugavpilī pirmo reizi tika organizēts Latvijas robotikas čempionāta sacensību posms. </w:t>
      </w:r>
    </w:p>
    <w:p w14:paraId="02F5197E" w14:textId="4241CE52" w:rsidR="00835517" w:rsidRPr="006E77F2" w:rsidRDefault="002677AB" w:rsidP="009B5D8E">
      <w:pPr>
        <w:jc w:val="both"/>
        <w:rPr>
          <w:rFonts w:ascii="Times New Roman" w:hAnsi="Times New Roman" w:cs="Times New Roman"/>
          <w:sz w:val="24"/>
          <w:szCs w:val="24"/>
        </w:rPr>
      </w:pPr>
      <w:r w:rsidRPr="006E77F2">
        <w:rPr>
          <w:rFonts w:ascii="Times New Roman" w:hAnsi="Times New Roman" w:cs="Times New Roman"/>
          <w:sz w:val="24"/>
          <w:szCs w:val="24"/>
        </w:rPr>
        <w:t>Starptautiskā sadarbība tiek realizēta,</w:t>
      </w:r>
      <w:r w:rsidR="00656994" w:rsidRPr="006E77F2">
        <w:rPr>
          <w:rFonts w:ascii="Times New Roman" w:hAnsi="Times New Roman" w:cs="Times New Roman"/>
          <w:sz w:val="24"/>
          <w:szCs w:val="24"/>
        </w:rPr>
        <w:t xml:space="preserve"> arī </w:t>
      </w:r>
      <w:r w:rsidRPr="006E77F2">
        <w:rPr>
          <w:rFonts w:ascii="Times New Roman" w:hAnsi="Times New Roman" w:cs="Times New Roman"/>
          <w:sz w:val="24"/>
          <w:szCs w:val="24"/>
        </w:rPr>
        <w:t xml:space="preserve">darbojoties starptautiskajos zinātniskajos žurnālos kā redkolēģijas loceklim vai recenzentam. Virziena </w:t>
      </w:r>
      <w:r w:rsidR="00F41438" w:rsidRPr="006E77F2">
        <w:rPr>
          <w:rFonts w:ascii="Times New Roman" w:hAnsi="Times New Roman" w:cs="Times New Roman"/>
          <w:sz w:val="24"/>
          <w:szCs w:val="24"/>
        </w:rPr>
        <w:t>doktorantūras</w:t>
      </w:r>
      <w:r w:rsidR="00967185" w:rsidRPr="006E77F2">
        <w:rPr>
          <w:rFonts w:ascii="Times New Roman" w:hAnsi="Times New Roman" w:cs="Times New Roman"/>
          <w:sz w:val="24"/>
          <w:szCs w:val="24"/>
        </w:rPr>
        <w:t xml:space="preserve"> </w:t>
      </w:r>
      <w:r w:rsidRPr="006E77F2">
        <w:rPr>
          <w:rFonts w:ascii="Times New Roman" w:hAnsi="Times New Roman" w:cs="Times New Roman"/>
          <w:sz w:val="24"/>
          <w:szCs w:val="24"/>
        </w:rPr>
        <w:t xml:space="preserve">mācībspēki ir recenzenti augstas raudzes starptautiskajos žurnālos, piemēram, “Nonlinear Analysis-Modelling And Control”, Mathematical Analysis and Modelling”, “Mathematics (MDPI)”, “American Mathematical Society”. </w:t>
      </w:r>
      <w:r w:rsidR="00007046" w:rsidRPr="006E77F2">
        <w:rPr>
          <w:rFonts w:ascii="Times New Roman" w:hAnsi="Times New Roman" w:cs="Times New Roman"/>
          <w:sz w:val="24"/>
          <w:szCs w:val="24"/>
        </w:rPr>
        <w:t>Zinātnisku darbu recenzešana ir laikietilpīga, taču tiek uzskatīta par pieredzējuša pētnieka darba nepieciešamu sastāvdaļu. Rakstu recenzēšana starptautiskajos žurnālos nozīmē uzticības līmeņa celšanos DU matemātiķiem un kopumā Latvijas pētniekiem.</w:t>
      </w:r>
      <w:r w:rsidR="00007046" w:rsidRPr="006E77F2">
        <w:rPr>
          <w:rFonts w:ascii="Times New Roman" w:hAnsi="Times New Roman" w:cs="Times New Roman"/>
          <w:sz w:val="24"/>
          <w:szCs w:val="24"/>
        </w:rPr>
        <w:br/>
        <w:t xml:space="preserve">Kā sadarbības ieguvumus var minēt gan to, ka atsevišķi žurnāli sniedz virkni atvieglojumu recenzentiem, piemēram, bezmaksas rakstu publicēšanu Open Acess žurnālos. </w:t>
      </w:r>
      <w:r w:rsidR="003C6D78" w:rsidRPr="006E77F2">
        <w:rPr>
          <w:rFonts w:ascii="Times New Roman" w:hAnsi="Times New Roman" w:cs="Times New Roman"/>
          <w:sz w:val="24"/>
          <w:szCs w:val="24"/>
        </w:rPr>
        <w:t>DSP “Cietvielu fizika” direktor</w:t>
      </w:r>
      <w:r w:rsidRPr="006E77F2">
        <w:rPr>
          <w:rFonts w:ascii="Times New Roman" w:hAnsi="Times New Roman" w:cs="Times New Roman"/>
          <w:sz w:val="24"/>
          <w:szCs w:val="24"/>
        </w:rPr>
        <w:t>s ir zinātniskā žurnāla „Journal of Baltic Science Education” redkolēģijas loceklis (ir LZP vispāratzīto starptautisko izdevumu</w:t>
      </w:r>
      <w:r w:rsidR="003C6D78" w:rsidRPr="006E77F2">
        <w:rPr>
          <w:rFonts w:ascii="Times New Roman" w:hAnsi="Times New Roman" w:cs="Times New Roman"/>
          <w:sz w:val="24"/>
          <w:szCs w:val="24"/>
        </w:rPr>
        <w:t xml:space="preserve"> sarakstā, tiek izdots Lietuvā). </w:t>
      </w:r>
      <w:r w:rsidR="00835517" w:rsidRPr="006E77F2">
        <w:rPr>
          <w:rFonts w:ascii="Times New Roman" w:hAnsi="Times New Roman" w:cs="Times New Roman"/>
          <w:sz w:val="24"/>
          <w:szCs w:val="24"/>
        </w:rPr>
        <w:t xml:space="preserve">Pielikumā </w:t>
      </w:r>
      <w:r w:rsidR="00835517" w:rsidRPr="006E77F2">
        <w:rPr>
          <w:rFonts w:ascii="Times New Roman" w:hAnsi="Times New Roman" w:cs="Times New Roman"/>
          <w:i/>
          <w:sz w:val="24"/>
          <w:szCs w:val="24"/>
        </w:rPr>
        <w:t>2.4.</w:t>
      </w:r>
      <w:r w:rsidR="00773F53" w:rsidRPr="006E77F2">
        <w:rPr>
          <w:rFonts w:ascii="Times New Roman" w:hAnsi="Times New Roman" w:cs="Times New Roman"/>
          <w:i/>
          <w:sz w:val="24"/>
          <w:szCs w:val="24"/>
        </w:rPr>
        <w:t>4</w:t>
      </w:r>
      <w:r w:rsidR="00835517" w:rsidRPr="006E77F2">
        <w:rPr>
          <w:rFonts w:ascii="Times New Roman" w:hAnsi="Times New Roman" w:cs="Times New Roman"/>
          <w:i/>
          <w:sz w:val="24"/>
          <w:szCs w:val="24"/>
        </w:rPr>
        <w:t>. Dalība projektos virzienam</w:t>
      </w:r>
      <w:r w:rsidR="00835517" w:rsidRPr="006E77F2">
        <w:rPr>
          <w:rFonts w:ascii="Times New Roman" w:hAnsi="Times New Roman" w:cs="Times New Roman"/>
          <w:sz w:val="24"/>
          <w:szCs w:val="24"/>
        </w:rPr>
        <w:t xml:space="preserve"> ir konkrētāki dati par šiem starptautisk</w:t>
      </w:r>
      <w:r w:rsidR="00B922C9" w:rsidRPr="006E77F2">
        <w:rPr>
          <w:rFonts w:ascii="Times New Roman" w:hAnsi="Times New Roman" w:cs="Times New Roman"/>
          <w:sz w:val="24"/>
          <w:szCs w:val="24"/>
        </w:rPr>
        <w:t>aj</w:t>
      </w:r>
      <w:r w:rsidR="00835517" w:rsidRPr="006E77F2">
        <w:rPr>
          <w:rFonts w:ascii="Times New Roman" w:hAnsi="Times New Roman" w:cs="Times New Roman"/>
          <w:sz w:val="24"/>
          <w:szCs w:val="24"/>
        </w:rPr>
        <w:t>iem projektiem.</w:t>
      </w:r>
    </w:p>
    <w:p w14:paraId="41C2E803" w14:textId="56A45B91" w:rsidR="009B5D8E" w:rsidRPr="006E77F2" w:rsidRDefault="00656994" w:rsidP="009B5D8E">
      <w:pPr>
        <w:jc w:val="both"/>
        <w:rPr>
          <w:rFonts w:ascii="Times New Roman" w:hAnsi="Times New Roman" w:cs="Times New Roman"/>
          <w:sz w:val="24"/>
          <w:szCs w:val="24"/>
        </w:rPr>
      </w:pPr>
      <w:r w:rsidRPr="006E77F2">
        <w:rPr>
          <w:rFonts w:ascii="Times New Roman" w:hAnsi="Times New Roman" w:cs="Times New Roman"/>
          <w:sz w:val="24"/>
          <w:szCs w:val="24"/>
        </w:rPr>
        <w:t>Plašs ir</w:t>
      </w:r>
      <w:r w:rsidR="00967185" w:rsidRPr="006E77F2">
        <w:rPr>
          <w:rFonts w:ascii="Times New Roman" w:hAnsi="Times New Roman" w:cs="Times New Roman"/>
          <w:sz w:val="24"/>
          <w:szCs w:val="24"/>
        </w:rPr>
        <w:t xml:space="preserve"> virziena mācībspēku</w:t>
      </w:r>
      <w:r w:rsidRPr="006E77F2">
        <w:rPr>
          <w:rFonts w:ascii="Times New Roman" w:hAnsi="Times New Roman" w:cs="Times New Roman"/>
          <w:sz w:val="24"/>
          <w:szCs w:val="24"/>
        </w:rPr>
        <w:t xml:space="preserve"> publikāciju klāsts </w:t>
      </w:r>
      <w:r w:rsidR="00055699" w:rsidRPr="006E77F2">
        <w:rPr>
          <w:rFonts w:ascii="Times New Roman" w:hAnsi="Times New Roman" w:cs="Times New Roman"/>
          <w:sz w:val="24"/>
          <w:szCs w:val="24"/>
        </w:rPr>
        <w:t>starptautiski indeksētos zinātniskajos izdevumos</w:t>
      </w:r>
      <w:r w:rsidR="009508C9" w:rsidRPr="006E77F2">
        <w:rPr>
          <w:rFonts w:ascii="Times New Roman" w:hAnsi="Times New Roman" w:cs="Times New Roman"/>
          <w:sz w:val="24"/>
          <w:szCs w:val="24"/>
        </w:rPr>
        <w:t xml:space="preserve">, </w:t>
      </w:r>
      <w:r w:rsidR="00406FA3" w:rsidRPr="006E77F2">
        <w:rPr>
          <w:rFonts w:ascii="Times New Roman" w:hAnsi="Times New Roman" w:cs="Times New Roman"/>
          <w:sz w:val="24"/>
          <w:szCs w:val="24"/>
        </w:rPr>
        <w:t>māc</w:t>
      </w:r>
      <w:r w:rsidR="00D05369">
        <w:rPr>
          <w:rFonts w:ascii="Times New Roman" w:hAnsi="Times New Roman" w:cs="Times New Roman"/>
          <w:sz w:val="24"/>
          <w:szCs w:val="24"/>
        </w:rPr>
        <w:t xml:space="preserve">ībspēku publikācijas </w:t>
      </w:r>
      <w:r w:rsidR="00D05369" w:rsidRPr="00D05369">
        <w:rPr>
          <w:rFonts w:ascii="Times New Roman" w:hAnsi="Times New Roman" w:cs="Times New Roman"/>
          <w:sz w:val="24"/>
          <w:szCs w:val="24"/>
          <w:highlight w:val="cyan"/>
        </w:rPr>
        <w:t>2017.- 2024</w:t>
      </w:r>
      <w:r w:rsidR="00406FA3" w:rsidRPr="00D05369">
        <w:rPr>
          <w:rFonts w:ascii="Times New Roman" w:hAnsi="Times New Roman" w:cs="Times New Roman"/>
          <w:sz w:val="24"/>
          <w:szCs w:val="24"/>
          <w:highlight w:val="cyan"/>
        </w:rPr>
        <w:t>. gadam</w:t>
      </w:r>
      <w:r w:rsidR="00406FA3" w:rsidRPr="006E77F2">
        <w:rPr>
          <w:rFonts w:ascii="Times New Roman" w:hAnsi="Times New Roman" w:cs="Times New Roman"/>
          <w:sz w:val="24"/>
          <w:szCs w:val="24"/>
        </w:rPr>
        <w:t xml:space="preserve"> var atrast </w:t>
      </w:r>
      <w:r w:rsidR="009508C9" w:rsidRPr="006E77F2">
        <w:rPr>
          <w:rFonts w:ascii="Times New Roman" w:hAnsi="Times New Roman" w:cs="Times New Roman"/>
          <w:sz w:val="24"/>
          <w:szCs w:val="24"/>
        </w:rPr>
        <w:t xml:space="preserve">pielikumā </w:t>
      </w:r>
      <w:r w:rsidR="00406FA3" w:rsidRPr="006E77F2">
        <w:rPr>
          <w:rFonts w:ascii="Times New Roman" w:hAnsi="Times New Roman" w:cs="Times New Roman"/>
          <w:i/>
          <w:sz w:val="24"/>
          <w:szCs w:val="24"/>
        </w:rPr>
        <w:t xml:space="preserve">2.4.4. Zinatnisko publikaciju saraksts virzienam. </w:t>
      </w:r>
      <w:r w:rsidR="00835517" w:rsidRPr="006E77F2">
        <w:rPr>
          <w:rFonts w:ascii="Times New Roman" w:hAnsi="Times New Roman" w:cs="Times New Roman"/>
          <w:sz w:val="24"/>
          <w:szCs w:val="24"/>
        </w:rPr>
        <w:t xml:space="preserve">Arī </w:t>
      </w:r>
      <w:r w:rsidR="00D91A93" w:rsidRPr="006E77F2">
        <w:rPr>
          <w:rFonts w:ascii="Times New Roman" w:hAnsi="Times New Roman" w:cs="Times New Roman"/>
          <w:sz w:val="24"/>
          <w:szCs w:val="24"/>
        </w:rPr>
        <w:t xml:space="preserve">DSP “Cietvielu fizika” un DSP “Matemātika” </w:t>
      </w:r>
      <w:r w:rsidR="00F41438" w:rsidRPr="006E77F2">
        <w:rPr>
          <w:rFonts w:ascii="Times New Roman" w:hAnsi="Times New Roman" w:cs="Times New Roman"/>
          <w:sz w:val="24"/>
          <w:szCs w:val="24"/>
        </w:rPr>
        <w:t>studējošie</w:t>
      </w:r>
      <w:r w:rsidR="003D0A55" w:rsidRPr="006E77F2">
        <w:rPr>
          <w:rFonts w:ascii="Times New Roman" w:hAnsi="Times New Roman" w:cs="Times New Roman"/>
          <w:sz w:val="24"/>
          <w:szCs w:val="24"/>
        </w:rPr>
        <w:t>, doktora grāda pretendenti</w:t>
      </w:r>
      <w:r w:rsidR="00D91A93" w:rsidRPr="006E77F2">
        <w:rPr>
          <w:rFonts w:ascii="Times New Roman" w:hAnsi="Times New Roman" w:cs="Times New Roman"/>
          <w:sz w:val="24"/>
          <w:szCs w:val="24"/>
        </w:rPr>
        <w:t xml:space="preserve"> un pēcdoktoranti</w:t>
      </w:r>
      <w:r w:rsidR="00F41438" w:rsidRPr="006E77F2">
        <w:rPr>
          <w:rFonts w:ascii="Times New Roman" w:hAnsi="Times New Roman" w:cs="Times New Roman"/>
          <w:sz w:val="24"/>
          <w:szCs w:val="24"/>
        </w:rPr>
        <w:t xml:space="preserve"> tiek iesaistīti </w:t>
      </w:r>
      <w:r w:rsidR="009508C9" w:rsidRPr="006E77F2">
        <w:rPr>
          <w:rFonts w:ascii="Times New Roman" w:hAnsi="Times New Roman" w:cs="Times New Roman"/>
          <w:sz w:val="24"/>
          <w:szCs w:val="24"/>
        </w:rPr>
        <w:t>publikāciju sagatavošanā starptautiski indeksētos zinātniskajos izdevumos</w:t>
      </w:r>
      <w:r w:rsidR="003D0A55" w:rsidRPr="006E77F2">
        <w:rPr>
          <w:rFonts w:ascii="Times New Roman" w:hAnsi="Times New Roman" w:cs="Times New Roman"/>
          <w:sz w:val="24"/>
          <w:szCs w:val="24"/>
        </w:rPr>
        <w:t>. S</w:t>
      </w:r>
      <w:r w:rsidR="00835517" w:rsidRPr="006E77F2">
        <w:rPr>
          <w:rFonts w:ascii="Times New Roman" w:hAnsi="Times New Roman" w:cs="Times New Roman"/>
          <w:sz w:val="24"/>
          <w:szCs w:val="24"/>
        </w:rPr>
        <w:t>tudējošo</w:t>
      </w:r>
      <w:r w:rsidR="003D0A55" w:rsidRPr="006E77F2">
        <w:rPr>
          <w:rFonts w:ascii="Times New Roman" w:hAnsi="Times New Roman" w:cs="Times New Roman"/>
          <w:sz w:val="24"/>
          <w:szCs w:val="24"/>
        </w:rPr>
        <w:t>, doktora grāda pretendentu publi</w:t>
      </w:r>
      <w:r w:rsidR="00D05369">
        <w:rPr>
          <w:rFonts w:ascii="Times New Roman" w:hAnsi="Times New Roman" w:cs="Times New Roman"/>
          <w:sz w:val="24"/>
          <w:szCs w:val="24"/>
        </w:rPr>
        <w:t xml:space="preserve">kācijas no </w:t>
      </w:r>
      <w:r w:rsidR="00D05369" w:rsidRPr="00D05369">
        <w:rPr>
          <w:rFonts w:ascii="Times New Roman" w:hAnsi="Times New Roman" w:cs="Times New Roman"/>
          <w:sz w:val="24"/>
          <w:szCs w:val="24"/>
          <w:highlight w:val="cyan"/>
        </w:rPr>
        <w:t>2017.- 2024</w:t>
      </w:r>
      <w:r w:rsidR="003D0A55" w:rsidRPr="00D05369">
        <w:rPr>
          <w:rFonts w:ascii="Times New Roman" w:hAnsi="Times New Roman" w:cs="Times New Roman"/>
          <w:sz w:val="24"/>
          <w:szCs w:val="24"/>
          <w:highlight w:val="cyan"/>
        </w:rPr>
        <w:t>.</w:t>
      </w:r>
      <w:r w:rsidR="003D0A55" w:rsidRPr="006E77F2">
        <w:rPr>
          <w:rFonts w:ascii="Times New Roman" w:hAnsi="Times New Roman" w:cs="Times New Roman"/>
          <w:sz w:val="24"/>
          <w:szCs w:val="24"/>
        </w:rPr>
        <w:t xml:space="preserve"> gadam var atrast pielikumā</w:t>
      </w:r>
      <w:r w:rsidR="009356EF" w:rsidRPr="006E77F2">
        <w:rPr>
          <w:rFonts w:ascii="Times New Roman" w:hAnsi="Times New Roman" w:cs="Times New Roman"/>
          <w:sz w:val="24"/>
          <w:szCs w:val="24"/>
        </w:rPr>
        <w:t xml:space="preserve"> </w:t>
      </w:r>
      <w:r w:rsidR="007C02F4" w:rsidRPr="006E77F2">
        <w:rPr>
          <w:rFonts w:ascii="Times New Roman" w:hAnsi="Times New Roman" w:cs="Times New Roman"/>
          <w:i/>
          <w:sz w:val="24"/>
          <w:szCs w:val="24"/>
        </w:rPr>
        <w:t>2.4.5.Zinatnisko publikaciju saraksts</w:t>
      </w:r>
      <w:r w:rsidR="009356EF" w:rsidRPr="006E77F2">
        <w:rPr>
          <w:rFonts w:ascii="Times New Roman" w:hAnsi="Times New Roman" w:cs="Times New Roman"/>
          <w:i/>
          <w:sz w:val="24"/>
          <w:szCs w:val="24"/>
        </w:rPr>
        <w:t>_studenti</w:t>
      </w:r>
      <w:r w:rsidR="003D0A55" w:rsidRPr="006E77F2">
        <w:rPr>
          <w:rFonts w:ascii="Times New Roman" w:hAnsi="Times New Roman" w:cs="Times New Roman"/>
          <w:sz w:val="24"/>
          <w:szCs w:val="24"/>
        </w:rPr>
        <w:t xml:space="preserve"> Doktora</w:t>
      </w:r>
      <w:r w:rsidR="00D05369">
        <w:rPr>
          <w:rFonts w:ascii="Times New Roman" w:hAnsi="Times New Roman" w:cs="Times New Roman"/>
          <w:sz w:val="24"/>
          <w:szCs w:val="24"/>
        </w:rPr>
        <w:t xml:space="preserve"> zinātnisko grādu no </w:t>
      </w:r>
      <w:r w:rsidR="00D05369" w:rsidRPr="00D05369">
        <w:rPr>
          <w:rFonts w:ascii="Times New Roman" w:hAnsi="Times New Roman" w:cs="Times New Roman"/>
          <w:sz w:val="24"/>
          <w:szCs w:val="24"/>
          <w:highlight w:val="cyan"/>
        </w:rPr>
        <w:t>2017.- 2024</w:t>
      </w:r>
      <w:r w:rsidR="003D0A55" w:rsidRPr="00D05369">
        <w:rPr>
          <w:rFonts w:ascii="Times New Roman" w:hAnsi="Times New Roman" w:cs="Times New Roman"/>
          <w:sz w:val="24"/>
          <w:szCs w:val="24"/>
          <w:highlight w:val="cyan"/>
        </w:rPr>
        <w:t>.</w:t>
      </w:r>
      <w:r w:rsidR="003D0A55" w:rsidRPr="006E77F2">
        <w:rPr>
          <w:rFonts w:ascii="Times New Roman" w:hAnsi="Times New Roman" w:cs="Times New Roman"/>
          <w:sz w:val="24"/>
          <w:szCs w:val="24"/>
        </w:rPr>
        <w:t xml:space="preserve"> gadam ieguvušo personu </w:t>
      </w:r>
      <w:r w:rsidR="00406FA3" w:rsidRPr="006E77F2">
        <w:rPr>
          <w:rFonts w:ascii="Times New Roman" w:hAnsi="Times New Roman" w:cs="Times New Roman"/>
          <w:sz w:val="24"/>
          <w:szCs w:val="24"/>
        </w:rPr>
        <w:t xml:space="preserve">publikācijas var atrast pielikumā </w:t>
      </w:r>
      <w:r w:rsidR="00BB1B3F" w:rsidRPr="006E77F2">
        <w:rPr>
          <w:rFonts w:ascii="Times New Roman" w:hAnsi="Times New Roman" w:cs="Times New Roman"/>
          <w:i/>
          <w:sz w:val="24"/>
          <w:szCs w:val="24"/>
        </w:rPr>
        <w:t>3.1.3.Doktora zinātnisko grādu ieguvušo personu nodarbinātība un zinātniskie rādītāji DSP Matemātika un DSP Cietvielu_fizika</w:t>
      </w:r>
      <w:r w:rsidR="009B5D8E" w:rsidRPr="006E77F2">
        <w:rPr>
          <w:rFonts w:ascii="Times New Roman" w:hAnsi="Times New Roman" w:cs="Times New Roman"/>
          <w:sz w:val="24"/>
          <w:szCs w:val="24"/>
        </w:rPr>
        <w:t xml:space="preserve">. </w:t>
      </w:r>
    </w:p>
    <w:p w14:paraId="4A6959EF" w14:textId="7A59A875" w:rsidR="00055699" w:rsidRPr="006E77F2" w:rsidRDefault="00055699" w:rsidP="009508C9">
      <w:pPr>
        <w:pStyle w:val="NormalWeb"/>
        <w:jc w:val="both"/>
        <w:rPr>
          <w:lang w:eastAsia="en-US"/>
        </w:rPr>
      </w:pPr>
      <w:r w:rsidRPr="006E77F2">
        <w:t>Kā turpmākos plānus sadarbības attīstībai zinātniskajā pētniecībā jāatz</w:t>
      </w:r>
      <w:r w:rsidR="009C75AF" w:rsidRPr="006E77F2">
        <w:t>īmē s</w:t>
      </w:r>
      <w:r w:rsidRPr="006E77F2">
        <w:t xml:space="preserve">tudiju virziena mācībspēku zinātniskās kapacitātes celšana, </w:t>
      </w:r>
      <w:r w:rsidR="00D22CD2" w:rsidRPr="006E77F2">
        <w:t xml:space="preserve">vēl </w:t>
      </w:r>
      <w:r w:rsidRPr="006E77F2">
        <w:t>aktīvāk</w:t>
      </w:r>
      <w:r w:rsidR="00D22CD2" w:rsidRPr="006E77F2">
        <w:t>a iesaiste</w:t>
      </w:r>
      <w:r w:rsidRPr="006E77F2">
        <w:t xml:space="preserve"> starptautiskajā apritē (starptautiskie projekti, konferences, publikācijas SCOPUS/WoS); sadarbības līgumu slēgšana un kopīgo projektu īstenošana ar ārvalstu izglītības un zinātniski pētnieciskām institūcijām</w:t>
      </w:r>
      <w:r w:rsidR="009508C9" w:rsidRPr="006E77F2">
        <w:t>.</w:t>
      </w:r>
      <w:r w:rsidR="00007046" w:rsidRPr="006E77F2">
        <w:t xml:space="preserve">  </w:t>
      </w:r>
    </w:p>
    <w:p w14:paraId="46AC0210" w14:textId="77777777"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sz w:val="24"/>
          <w:szCs w:val="24"/>
        </w:rPr>
        <w:t xml:space="preserve">2.4.4. Norādīt, kā tiek nodrošināta un veicināta mācībspēku iesaiste zinātniskajā un/ vai lietišķajā pētniecībā, un/vai mākslinieciskajā jaunradē. Akadēmiskā personāla zinātniskās un/ vai lietišķās pētniecības, un/vai mākslinieciskās jaunrades studiju virzienam atbilstošajā nozarē raksturojums un novērtējums, sniedzot piemērus. </w:t>
      </w:r>
    </w:p>
    <w:p w14:paraId="4FD7EA4A" w14:textId="77777777" w:rsidR="00055699" w:rsidRPr="006E77F2" w:rsidRDefault="00055699" w:rsidP="00055699">
      <w:pPr>
        <w:jc w:val="both"/>
        <w:rPr>
          <w:rFonts w:ascii="Times New Roman" w:hAnsi="Times New Roman" w:cs="Times New Roman"/>
          <w:sz w:val="24"/>
          <w:szCs w:val="24"/>
        </w:rPr>
      </w:pPr>
    </w:p>
    <w:p w14:paraId="31EE1069" w14:textId="4C1E998C"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Mācībspēku zinātnisko kapacitāti apliecina publikācijas, kas indeksētas Web of Science un </w:t>
      </w:r>
      <w:r w:rsidRPr="006E77F2">
        <w:rPr>
          <w:rFonts w:ascii="Times New Roman" w:hAnsi="Times New Roman" w:cs="Times New Roman"/>
          <w:sz w:val="24"/>
          <w:szCs w:val="24"/>
        </w:rPr>
        <w:lastRenderedPageBreak/>
        <w:t>SCOPUS datu bāzēs, vadīto noslēguma darbu (t.sk. promocijas darbu) skaits un pētījumi, kuru īstenošanā piedalās studiju programmas docētāji. DU ik gadu notiek mācībspēku zinātniskās darbības novērtēšana, kuras ietvaros tiek vērtēti pētnieciskā darba rezultāti, darbība projektos, kā arī pedagoģiskais un organizatoriskais darbs. Studiju procesa ietvaros nepārtraukti tiek sekots līdzi jaunākajām aktualitātēm nozarē – akadēmiskais personāls piedalās projektos, rezultāti tiek izmantoti studiju kursu satura aktualizēšanā. Docētāji piedalās pētījumu rezultātu aprobācijā un izplatīšanā, uzstājoties zinātniskajās un praktiskajās konferencēs un semināros. Zinātniskajos pasākumos iegūtā informācija tiek izmantota studiju kursu un darbu vadīšanā, kā arī mācību līdzekļu sagatavošanā. Akadēmiskā personāla pētnieciskā un radošā darbība ir cieši saistīta ar studiju procesu, veicinot studentiem izpratni par inovāciju nozares saistību ar reālās organizācijas vajadzībām. Programmas personālu veido pasniedzēji, kuri studiju procesu pilnveidošanā regulāri sadarbojas, tādējādi tiek panākta starpdisciplinaritāte studējošo zināšanu un prasmju izkopšanā.</w:t>
      </w:r>
    </w:p>
    <w:p w14:paraId="14F85A4C" w14:textId="77777777" w:rsidR="00055699" w:rsidRPr="006E77F2" w:rsidRDefault="00055699" w:rsidP="00055699">
      <w:pPr>
        <w:jc w:val="both"/>
        <w:rPr>
          <w:rFonts w:ascii="Times New Roman" w:hAnsi="Times New Roman" w:cs="Times New Roman"/>
          <w:sz w:val="24"/>
          <w:szCs w:val="24"/>
        </w:rPr>
      </w:pPr>
    </w:p>
    <w:p w14:paraId="16ACDA65" w14:textId="3F116859"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Būtiski atzīmēt, ka DU darbojas akadēmiskā personāla motivācijas sistēma, zinātnes rezultatīvo rādītāju kaskadēšana līdz zinātniskā darbinieka līmenim, t. sk., nosakot šādus kritērijus: WoS/SCOPUS publikāciju skaits (vismaz 2 publikācijas gada laikā katram PLE strādājošam docetājam); dalība pētniecības projektos; dalība starptautiskajos zinātniskajos pasākumos (vismaz 1 dalība gada laikā); pētniecības mobilitāte (vismaz 1 dalība 2 gadu laikā) u.c. Gadījumos, kad docētājs neatbilst izvirzītajām prasībām, DU var pieņemt lēmumu par līguma laušanu.</w:t>
      </w:r>
    </w:p>
    <w:p w14:paraId="004324CB" w14:textId="77777777" w:rsidR="00055699" w:rsidRPr="006E77F2" w:rsidRDefault="00055699" w:rsidP="00055699">
      <w:pPr>
        <w:jc w:val="both"/>
        <w:rPr>
          <w:rFonts w:ascii="Times New Roman" w:hAnsi="Times New Roman" w:cs="Times New Roman"/>
          <w:sz w:val="24"/>
          <w:szCs w:val="24"/>
        </w:rPr>
      </w:pPr>
    </w:p>
    <w:p w14:paraId="2AE739E4" w14:textId="3305307B"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Informācija par akadēmiskā personāla publikācij</w:t>
      </w:r>
      <w:r w:rsidR="00AD1078" w:rsidRPr="006E77F2">
        <w:rPr>
          <w:rFonts w:ascii="Times New Roman" w:hAnsi="Times New Roman" w:cs="Times New Roman"/>
          <w:sz w:val="24"/>
          <w:szCs w:val="24"/>
        </w:rPr>
        <w:t>u skaitu, kas indeksētas WoS/SCOPUS</w:t>
      </w:r>
      <w:r w:rsidRPr="006E77F2">
        <w:rPr>
          <w:rFonts w:ascii="Times New Roman" w:hAnsi="Times New Roman" w:cs="Times New Roman"/>
          <w:sz w:val="24"/>
          <w:szCs w:val="24"/>
        </w:rPr>
        <w:t xml:space="preserve"> da</w:t>
      </w:r>
      <w:r w:rsidR="00AD1078" w:rsidRPr="006E77F2">
        <w:rPr>
          <w:rFonts w:ascii="Times New Roman" w:hAnsi="Times New Roman" w:cs="Times New Roman"/>
          <w:sz w:val="24"/>
          <w:szCs w:val="24"/>
        </w:rPr>
        <w:t xml:space="preserve">tu bāzēs, </w:t>
      </w:r>
      <w:r w:rsidR="00BE729D" w:rsidRPr="006E77F2">
        <w:rPr>
          <w:rFonts w:ascii="Times New Roman" w:hAnsi="Times New Roman" w:cs="Times New Roman"/>
          <w:sz w:val="24"/>
          <w:szCs w:val="24"/>
        </w:rPr>
        <w:t xml:space="preserve">h indeksu </w:t>
      </w:r>
      <w:r w:rsidR="00AD1078" w:rsidRPr="006E77F2">
        <w:rPr>
          <w:rFonts w:ascii="Times New Roman" w:hAnsi="Times New Roman" w:cs="Times New Roman"/>
          <w:sz w:val="24"/>
          <w:szCs w:val="24"/>
        </w:rPr>
        <w:t>un da</w:t>
      </w:r>
      <w:r w:rsidRPr="006E77F2">
        <w:rPr>
          <w:rFonts w:ascii="Times New Roman" w:hAnsi="Times New Roman" w:cs="Times New Roman"/>
          <w:sz w:val="24"/>
          <w:szCs w:val="24"/>
        </w:rPr>
        <w:t xml:space="preserve">lību </w:t>
      </w:r>
      <w:r w:rsidR="00AD1078" w:rsidRPr="006E77F2">
        <w:rPr>
          <w:rFonts w:ascii="Times New Roman" w:hAnsi="Times New Roman" w:cs="Times New Roman"/>
          <w:sz w:val="24"/>
          <w:szCs w:val="24"/>
        </w:rPr>
        <w:t>projekto</w:t>
      </w:r>
      <w:r w:rsidRPr="006E77F2">
        <w:rPr>
          <w:rFonts w:ascii="Times New Roman" w:hAnsi="Times New Roman" w:cs="Times New Roman"/>
          <w:sz w:val="24"/>
          <w:szCs w:val="24"/>
        </w:rPr>
        <w:t xml:space="preserve">s ir pieejama pielikumā </w:t>
      </w:r>
      <w:r w:rsidR="00AD1078" w:rsidRPr="006E77F2">
        <w:rPr>
          <w:rFonts w:ascii="Times New Roman" w:hAnsi="Times New Roman" w:cs="Times New Roman"/>
          <w:i/>
          <w:sz w:val="24"/>
          <w:szCs w:val="24"/>
        </w:rPr>
        <w:t>2.4.4.Kvantitatīvo datu apkopojums_virzienam.</w:t>
      </w:r>
      <w:r w:rsidR="00451AB4" w:rsidRPr="006E77F2">
        <w:rPr>
          <w:rFonts w:ascii="Times New Roman" w:hAnsi="Times New Roman" w:cs="Times New Roman"/>
          <w:i/>
          <w:sz w:val="24"/>
          <w:szCs w:val="24"/>
        </w:rPr>
        <w:t xml:space="preserve"> </w:t>
      </w:r>
      <w:r w:rsidR="00BE729D" w:rsidRPr="006E77F2">
        <w:rPr>
          <w:rFonts w:ascii="Times New Roman" w:hAnsi="Times New Roman" w:cs="Times New Roman"/>
          <w:sz w:val="24"/>
          <w:szCs w:val="24"/>
        </w:rPr>
        <w:t xml:space="preserve">Lielālie h indeksi ir docētājiem </w:t>
      </w:r>
      <w:r w:rsidR="00BE729D" w:rsidRPr="00D05369">
        <w:rPr>
          <w:rFonts w:ascii="Times New Roman" w:hAnsi="Times New Roman" w:cs="Times New Roman"/>
          <w:sz w:val="24"/>
          <w:szCs w:val="24"/>
          <w:highlight w:val="cyan"/>
        </w:rPr>
        <w:t>Vjačeslavs Gerbrede</w:t>
      </w:r>
      <w:r w:rsidR="00D05369" w:rsidRPr="00D05369">
        <w:rPr>
          <w:rFonts w:ascii="Times New Roman" w:hAnsi="Times New Roman" w:cs="Times New Roman"/>
          <w:sz w:val="24"/>
          <w:szCs w:val="24"/>
          <w:highlight w:val="cyan"/>
        </w:rPr>
        <w:t>rs (13</w:t>
      </w:r>
      <w:r w:rsidR="00BE729D" w:rsidRPr="00D05369">
        <w:rPr>
          <w:rFonts w:ascii="Times New Roman" w:hAnsi="Times New Roman" w:cs="Times New Roman"/>
          <w:sz w:val="24"/>
          <w:szCs w:val="24"/>
          <w:highlight w:val="cyan"/>
        </w:rPr>
        <w:t>),</w:t>
      </w:r>
      <w:r w:rsidR="00D05369">
        <w:rPr>
          <w:rFonts w:ascii="Times New Roman" w:hAnsi="Times New Roman" w:cs="Times New Roman"/>
          <w:sz w:val="24"/>
          <w:szCs w:val="24"/>
        </w:rPr>
        <w:t xml:space="preserve"> </w:t>
      </w:r>
      <w:r w:rsidR="00D05369" w:rsidRPr="00D05369">
        <w:rPr>
          <w:rFonts w:ascii="Times New Roman" w:hAnsi="Times New Roman" w:cs="Times New Roman"/>
          <w:sz w:val="24"/>
          <w:szCs w:val="24"/>
          <w:highlight w:val="cyan"/>
        </w:rPr>
        <w:t>Ēriks Sļedevskis (11</w:t>
      </w:r>
      <w:r w:rsidR="00BE729D" w:rsidRPr="00D05369">
        <w:rPr>
          <w:rFonts w:ascii="Times New Roman" w:hAnsi="Times New Roman" w:cs="Times New Roman"/>
          <w:sz w:val="24"/>
          <w:szCs w:val="24"/>
          <w:highlight w:val="cyan"/>
        </w:rPr>
        <w:t>),</w:t>
      </w:r>
      <w:r w:rsidR="00D05369">
        <w:rPr>
          <w:rFonts w:ascii="Times New Roman" w:hAnsi="Times New Roman" w:cs="Times New Roman"/>
          <w:sz w:val="24"/>
          <w:szCs w:val="24"/>
        </w:rPr>
        <w:t xml:space="preserve"> </w:t>
      </w:r>
      <w:r w:rsidR="00D05369" w:rsidRPr="00D05369">
        <w:rPr>
          <w:rFonts w:ascii="Times New Roman" w:hAnsi="Times New Roman" w:cs="Times New Roman"/>
          <w:sz w:val="24"/>
          <w:szCs w:val="24"/>
          <w:highlight w:val="cyan"/>
        </w:rPr>
        <w:t>Andrejs Ogurcovs (10</w:t>
      </w:r>
      <w:r w:rsidR="00BE729D" w:rsidRPr="00D05369">
        <w:rPr>
          <w:rFonts w:ascii="Times New Roman" w:hAnsi="Times New Roman" w:cs="Times New Roman"/>
          <w:sz w:val="24"/>
          <w:szCs w:val="24"/>
          <w:highlight w:val="cyan"/>
        </w:rPr>
        <w:t>),</w:t>
      </w:r>
      <w:r w:rsidR="00D05369">
        <w:rPr>
          <w:rFonts w:ascii="Times New Roman" w:hAnsi="Times New Roman" w:cs="Times New Roman"/>
          <w:sz w:val="24"/>
          <w:szCs w:val="24"/>
        </w:rPr>
        <w:t xml:space="preserve"> </w:t>
      </w:r>
      <w:r w:rsidR="00D05369" w:rsidRPr="00D05369">
        <w:rPr>
          <w:rFonts w:ascii="Times New Roman" w:hAnsi="Times New Roman" w:cs="Times New Roman"/>
          <w:sz w:val="24"/>
          <w:szCs w:val="24"/>
          <w:highlight w:val="cyan"/>
        </w:rPr>
        <w:t xml:space="preserve">Irēna Mihailova (9), </w:t>
      </w:r>
      <w:r w:rsidR="007D5845">
        <w:rPr>
          <w:rFonts w:ascii="Times New Roman" w:hAnsi="Times New Roman" w:cs="Times New Roman"/>
          <w:sz w:val="24"/>
          <w:szCs w:val="24"/>
          <w:highlight w:val="cyan"/>
        </w:rPr>
        <w:t xml:space="preserve">Marina Krasovska (9), </w:t>
      </w:r>
      <w:r w:rsidR="00D05369" w:rsidRPr="00D05369">
        <w:rPr>
          <w:rFonts w:ascii="Times New Roman" w:hAnsi="Times New Roman" w:cs="Times New Roman"/>
          <w:sz w:val="24"/>
          <w:szCs w:val="24"/>
          <w:highlight w:val="cyan"/>
        </w:rPr>
        <w:t>Felikss Sadirbajevs (9</w:t>
      </w:r>
      <w:r w:rsidR="00BE729D" w:rsidRPr="00D05369">
        <w:rPr>
          <w:rFonts w:ascii="Times New Roman" w:hAnsi="Times New Roman" w:cs="Times New Roman"/>
          <w:sz w:val="24"/>
          <w:szCs w:val="24"/>
          <w:highlight w:val="cyan"/>
        </w:rPr>
        <w:t>).</w:t>
      </w:r>
    </w:p>
    <w:p w14:paraId="03A4B7E0" w14:textId="77777777" w:rsidR="00055699" w:rsidRPr="006E77F2" w:rsidRDefault="00055699" w:rsidP="00055699">
      <w:pPr>
        <w:jc w:val="both"/>
        <w:rPr>
          <w:rFonts w:ascii="Times New Roman" w:hAnsi="Times New Roman" w:cs="Times New Roman"/>
          <w:sz w:val="24"/>
          <w:szCs w:val="24"/>
        </w:rPr>
      </w:pPr>
    </w:p>
    <w:p w14:paraId="612EB848" w14:textId="77777777"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sz w:val="24"/>
          <w:szCs w:val="24"/>
        </w:rPr>
        <w:t xml:space="preserve">2.4.5. Norādīt, kā tiek nodrošināta un veicināta studējošo iesaiste zinātniskajā un/ vai lietišķajā pētniecībā, un/ vai mākslinieciskajā jaunradē. Novērtēt un raksturot katra studiju programmas līmeņa, kurš tiek īstenots studiju virzienā, studējošo iesaisti zinātniskajā un/ vai lietišķajā pētniecībā, un/vai mākslinieciskajā jaunradē, sniedzot piemērus studējošajiem piedāvātajām un izmantotajām iespējām. </w:t>
      </w:r>
    </w:p>
    <w:p w14:paraId="58608CEE" w14:textId="77777777" w:rsidR="00055699" w:rsidRPr="006E77F2" w:rsidRDefault="00055699" w:rsidP="00055699">
      <w:pPr>
        <w:jc w:val="both"/>
        <w:rPr>
          <w:rFonts w:ascii="Times New Roman" w:hAnsi="Times New Roman" w:cs="Times New Roman"/>
          <w:sz w:val="24"/>
          <w:szCs w:val="24"/>
        </w:rPr>
      </w:pPr>
    </w:p>
    <w:p w14:paraId="7C942132" w14:textId="602F85C8" w:rsidR="000762B0" w:rsidRPr="006E77F2" w:rsidRDefault="00055699" w:rsidP="00E95DBA">
      <w:pPr>
        <w:jc w:val="both"/>
        <w:rPr>
          <w:rFonts w:ascii="Times New Roman" w:hAnsi="Times New Roman" w:cs="Times New Roman"/>
          <w:sz w:val="24"/>
          <w:szCs w:val="24"/>
        </w:rPr>
      </w:pPr>
      <w:r w:rsidRPr="006E77F2">
        <w:rPr>
          <w:rFonts w:ascii="Times New Roman" w:hAnsi="Times New Roman" w:cs="Times New Roman"/>
          <w:sz w:val="24"/>
          <w:szCs w:val="24"/>
        </w:rPr>
        <w:t>Izstrādājot maģistra un promocijas darbus, DU studiju virzienā “</w:t>
      </w:r>
      <w:r w:rsidR="00820EC7" w:rsidRPr="006E77F2">
        <w:rPr>
          <w:rFonts w:ascii="Times New Roman" w:hAnsi="Times New Roman" w:cs="Times New Roman"/>
          <w:sz w:val="24"/>
          <w:szCs w:val="24"/>
        </w:rPr>
        <w:t>Fizika, materiālzinātne, matemātika un statistika</w:t>
      </w:r>
      <w:r w:rsidRPr="006E77F2">
        <w:rPr>
          <w:rFonts w:ascii="Times New Roman" w:hAnsi="Times New Roman" w:cs="Times New Roman"/>
          <w:sz w:val="24"/>
          <w:szCs w:val="24"/>
        </w:rPr>
        <w:t xml:space="preserve">” studējošie </w:t>
      </w:r>
      <w:r w:rsidR="006F4E29" w:rsidRPr="006E77F2">
        <w:rPr>
          <w:rFonts w:ascii="Times New Roman" w:hAnsi="Times New Roman" w:cs="Times New Roman"/>
          <w:sz w:val="24"/>
          <w:szCs w:val="24"/>
        </w:rPr>
        <w:t xml:space="preserve">pārsvarā </w:t>
      </w:r>
      <w:r w:rsidRPr="006E77F2">
        <w:rPr>
          <w:rFonts w:ascii="Times New Roman" w:hAnsi="Times New Roman" w:cs="Times New Roman"/>
          <w:sz w:val="24"/>
          <w:szCs w:val="24"/>
        </w:rPr>
        <w:t>veic</w:t>
      </w:r>
      <w:r w:rsidR="00CA004B" w:rsidRPr="006E77F2">
        <w:rPr>
          <w:rFonts w:ascii="Times New Roman" w:hAnsi="Times New Roman" w:cs="Times New Roman"/>
          <w:sz w:val="24"/>
          <w:szCs w:val="24"/>
        </w:rPr>
        <w:t>a</w:t>
      </w:r>
      <w:r w:rsidRPr="006E77F2">
        <w:rPr>
          <w:rFonts w:ascii="Times New Roman" w:hAnsi="Times New Roman" w:cs="Times New Roman"/>
          <w:sz w:val="24"/>
          <w:szCs w:val="24"/>
        </w:rPr>
        <w:t xml:space="preserve"> pētījumus </w:t>
      </w:r>
      <w:r w:rsidR="009C75AF" w:rsidRPr="006E77F2">
        <w:rPr>
          <w:rFonts w:ascii="Times New Roman" w:hAnsi="Times New Roman" w:cs="Times New Roman"/>
          <w:sz w:val="24"/>
          <w:szCs w:val="24"/>
        </w:rPr>
        <w:t xml:space="preserve">sadarbībā ar </w:t>
      </w:r>
      <w:r w:rsidR="006F4E29" w:rsidRPr="006E77F2">
        <w:rPr>
          <w:rFonts w:ascii="Times New Roman" w:hAnsi="Times New Roman" w:cs="Times New Roman"/>
          <w:sz w:val="24"/>
          <w:szCs w:val="24"/>
        </w:rPr>
        <w:t xml:space="preserve">DU Dzīvības zinātņu un tehnoloģiju institūta Tehnoloģiju departamentā ietilpstošā </w:t>
      </w:r>
      <w:r w:rsidR="009C75AF" w:rsidRPr="006E77F2">
        <w:rPr>
          <w:rFonts w:ascii="Times New Roman" w:hAnsi="Times New Roman" w:cs="Times New Roman"/>
          <w:sz w:val="24"/>
          <w:szCs w:val="24"/>
        </w:rPr>
        <w:t>Matemātisko pētījumu centra</w:t>
      </w:r>
      <w:r w:rsidR="006F4E29" w:rsidRPr="006E77F2">
        <w:rPr>
          <w:rFonts w:ascii="Times New Roman" w:hAnsi="Times New Roman" w:cs="Times New Roman"/>
          <w:sz w:val="24"/>
          <w:szCs w:val="24"/>
        </w:rPr>
        <w:t xml:space="preserve"> un G. Liberta Inovatīvās mikroskopijas centra darbiniekiem. </w:t>
      </w:r>
    </w:p>
    <w:p w14:paraId="79CB0284" w14:textId="3C569ED2" w:rsidR="00055699" w:rsidRPr="006E77F2" w:rsidRDefault="00055699" w:rsidP="000D2908">
      <w:pPr>
        <w:jc w:val="both"/>
        <w:rPr>
          <w:rFonts w:ascii="Times New Roman" w:hAnsi="Times New Roman" w:cs="Times New Roman"/>
          <w:sz w:val="24"/>
          <w:szCs w:val="24"/>
        </w:rPr>
      </w:pPr>
      <w:r w:rsidRPr="006E77F2">
        <w:rPr>
          <w:rFonts w:ascii="Times New Roman" w:hAnsi="Times New Roman" w:cs="Times New Roman"/>
          <w:sz w:val="24"/>
          <w:szCs w:val="24"/>
        </w:rPr>
        <w:t>Lai veicinātu studējošo iemaņas zinātnisko projektu izstrādē un publikāciju sagatavošanā, DU realizētajās bakalaura un maģistra studiju programmās studējošie var pieteikties ikgadējam studējošo pētniecības projektu konkursam.</w:t>
      </w:r>
      <w:r w:rsidR="000762B0" w:rsidRPr="006E77F2">
        <w:rPr>
          <w:rFonts w:ascii="Times New Roman" w:hAnsi="Times New Roman" w:cs="Times New Roman"/>
          <w:sz w:val="24"/>
          <w:szCs w:val="24"/>
        </w:rPr>
        <w:t xml:space="preserve"> Tāpat, s</w:t>
      </w:r>
      <w:r w:rsidRPr="006E77F2">
        <w:rPr>
          <w:rFonts w:ascii="Times New Roman" w:hAnsi="Times New Roman" w:cs="Times New Roman"/>
          <w:sz w:val="24"/>
          <w:szCs w:val="24"/>
        </w:rPr>
        <w:t>adarbībā ar DU akadēmisko personālu, studējošajiem ir iespēja piedalīties arī ikgadējā Daugavpils Universitātes pētniecības projektu konkursā un saņemt finansējumu zinātnisko pētījumu realizācijai.</w:t>
      </w:r>
      <w:r w:rsidR="00B725C4" w:rsidRPr="006E77F2">
        <w:rPr>
          <w:rFonts w:ascii="Times New Roman" w:hAnsi="Times New Roman" w:cs="Times New Roman"/>
          <w:sz w:val="24"/>
          <w:szCs w:val="24"/>
        </w:rPr>
        <w:t xml:space="preserve"> </w:t>
      </w:r>
      <w:r w:rsidR="000D2908" w:rsidRPr="006E77F2">
        <w:rPr>
          <w:rFonts w:ascii="Times New Roman" w:hAnsi="Times New Roman" w:cs="Times New Roman"/>
          <w:sz w:val="24"/>
          <w:szCs w:val="24"/>
        </w:rPr>
        <w:t xml:space="preserve">Atbilstoši DU pētniecības projektu vērtēšanas kritērijos noteiktajam, obligāts ir nosacījums DU pētniecības projektu realizācijā iesaistīt vismaz vienu DU maģistra/doktora studiju programmā studējošo vai doktora grāda pretendentu. Minētais nosacījums </w:t>
      </w:r>
      <w:r w:rsidR="004F1F4A" w:rsidRPr="006E77F2">
        <w:rPr>
          <w:rFonts w:ascii="Times New Roman" w:hAnsi="Times New Roman" w:cs="Times New Roman"/>
          <w:sz w:val="24"/>
          <w:szCs w:val="24"/>
        </w:rPr>
        <w:t xml:space="preserve">ir efektīvs, jo </w:t>
      </w:r>
      <w:r w:rsidR="000D2908" w:rsidRPr="006E77F2">
        <w:rPr>
          <w:rFonts w:ascii="Times New Roman" w:hAnsi="Times New Roman" w:cs="Times New Roman"/>
          <w:sz w:val="24"/>
          <w:szCs w:val="24"/>
        </w:rPr>
        <w:t xml:space="preserve">veicina studējošo iesaisti pētnieciskajā darbā. </w:t>
      </w:r>
      <w:r w:rsidR="00B725C4" w:rsidRPr="006E77F2">
        <w:rPr>
          <w:rFonts w:ascii="Times New Roman" w:hAnsi="Times New Roman" w:cs="Times New Roman"/>
          <w:sz w:val="24"/>
          <w:szCs w:val="24"/>
        </w:rPr>
        <w:t>P</w:t>
      </w:r>
      <w:r w:rsidR="004F1F4A" w:rsidRPr="006E77F2">
        <w:rPr>
          <w:rFonts w:ascii="Times New Roman" w:hAnsi="Times New Roman" w:cs="Times New Roman"/>
          <w:sz w:val="24"/>
          <w:szCs w:val="24"/>
        </w:rPr>
        <w:t xml:space="preserve">iemēram, </w:t>
      </w:r>
      <w:r w:rsidR="00B725C4" w:rsidRPr="006E77F2">
        <w:rPr>
          <w:rFonts w:ascii="Times New Roman" w:hAnsi="Times New Roman" w:cs="Times New Roman"/>
          <w:sz w:val="24"/>
          <w:szCs w:val="24"/>
        </w:rPr>
        <w:t xml:space="preserve">par periodu </w:t>
      </w:r>
      <w:r w:rsidR="003A4F93" w:rsidRPr="00D05369">
        <w:rPr>
          <w:rFonts w:ascii="Times New Roman" w:hAnsi="Times New Roman" w:cs="Times New Roman"/>
          <w:sz w:val="24"/>
          <w:szCs w:val="24"/>
          <w:highlight w:val="cyan"/>
        </w:rPr>
        <w:t xml:space="preserve">no </w:t>
      </w:r>
      <w:r w:rsidR="00D05369">
        <w:rPr>
          <w:rFonts w:ascii="Times New Roman" w:hAnsi="Times New Roman" w:cs="Times New Roman"/>
          <w:sz w:val="24"/>
          <w:szCs w:val="24"/>
          <w:highlight w:val="cyan"/>
        </w:rPr>
        <w:t>2017.-2024</w:t>
      </w:r>
      <w:r w:rsidR="00B725C4" w:rsidRPr="00D05369">
        <w:rPr>
          <w:rFonts w:ascii="Times New Roman" w:hAnsi="Times New Roman" w:cs="Times New Roman"/>
          <w:sz w:val="24"/>
          <w:szCs w:val="24"/>
          <w:highlight w:val="cyan"/>
        </w:rPr>
        <w:t>.</w:t>
      </w:r>
      <w:r w:rsidR="007D5845">
        <w:rPr>
          <w:rFonts w:ascii="Times New Roman" w:hAnsi="Times New Roman" w:cs="Times New Roman"/>
          <w:sz w:val="24"/>
          <w:szCs w:val="24"/>
        </w:rPr>
        <w:t xml:space="preserve">gadam </w:t>
      </w:r>
      <w:r w:rsidR="007D5845" w:rsidRPr="007D5845">
        <w:rPr>
          <w:rFonts w:ascii="Times New Roman" w:hAnsi="Times New Roman" w:cs="Times New Roman"/>
          <w:sz w:val="24"/>
          <w:szCs w:val="24"/>
          <w:highlight w:val="cyan"/>
        </w:rPr>
        <w:t>14</w:t>
      </w:r>
      <w:r w:rsidR="00B725C4" w:rsidRPr="006E77F2">
        <w:rPr>
          <w:rFonts w:ascii="Times New Roman" w:hAnsi="Times New Roman" w:cs="Times New Roman"/>
          <w:sz w:val="24"/>
          <w:szCs w:val="24"/>
        </w:rPr>
        <w:t xml:space="preserve"> reizes </w:t>
      </w:r>
      <w:r w:rsidR="003A4F93" w:rsidRPr="006E77F2">
        <w:rPr>
          <w:rFonts w:ascii="Times New Roman" w:hAnsi="Times New Roman" w:cs="Times New Roman"/>
          <w:strike/>
          <w:sz w:val="24"/>
          <w:szCs w:val="24"/>
        </w:rPr>
        <w:t xml:space="preserve">ir </w:t>
      </w:r>
      <w:r w:rsidR="00B725C4" w:rsidRPr="006E77F2">
        <w:rPr>
          <w:rFonts w:ascii="Times New Roman" w:hAnsi="Times New Roman" w:cs="Times New Roman"/>
          <w:strike/>
          <w:sz w:val="24"/>
          <w:szCs w:val="24"/>
        </w:rPr>
        <w:t>atzīmēta</w:t>
      </w:r>
      <w:r w:rsidR="00B725C4" w:rsidRPr="006E77F2">
        <w:rPr>
          <w:rFonts w:ascii="Times New Roman" w:hAnsi="Times New Roman" w:cs="Times New Roman"/>
          <w:sz w:val="24"/>
          <w:szCs w:val="24"/>
        </w:rPr>
        <w:t xml:space="preserve"> </w:t>
      </w:r>
      <w:r w:rsidR="004F1F4A" w:rsidRPr="006E77F2">
        <w:rPr>
          <w:rFonts w:ascii="Times New Roman" w:hAnsi="Times New Roman" w:cs="Times New Roman"/>
          <w:sz w:val="24"/>
          <w:szCs w:val="24"/>
        </w:rPr>
        <w:t xml:space="preserve">var konstatēt DSP </w:t>
      </w:r>
      <w:r w:rsidR="004F1F4A" w:rsidRPr="006E77F2">
        <w:rPr>
          <w:rFonts w:ascii="Times New Roman" w:hAnsi="Times New Roman" w:cs="Times New Roman"/>
          <w:bCs/>
          <w:sz w:val="24"/>
          <w:szCs w:val="24"/>
        </w:rPr>
        <w:t>“Matemātika”</w:t>
      </w:r>
      <w:r w:rsidR="004F1F4A" w:rsidRPr="006E77F2">
        <w:rPr>
          <w:rFonts w:ascii="Times New Roman" w:hAnsi="Times New Roman" w:cs="Times New Roman"/>
          <w:sz w:val="24"/>
          <w:szCs w:val="24"/>
        </w:rPr>
        <w:t xml:space="preserve"> un “Cietvielu fizika” studējošo un </w:t>
      </w:r>
      <w:r w:rsidR="004F1F4A" w:rsidRPr="006E77F2">
        <w:rPr>
          <w:rFonts w:ascii="Times New Roman" w:hAnsi="Times New Roman" w:cs="Times New Roman"/>
          <w:sz w:val="24"/>
          <w:szCs w:val="24"/>
          <w:lang w:eastAsia="lv-LV"/>
        </w:rPr>
        <w:t>pēcdoktorantu</w:t>
      </w:r>
      <w:r w:rsidR="004F1F4A" w:rsidRPr="006E77F2">
        <w:rPr>
          <w:rFonts w:ascii="Times New Roman" w:hAnsi="Times New Roman" w:cs="Times New Roman"/>
          <w:sz w:val="24"/>
          <w:szCs w:val="24"/>
        </w:rPr>
        <w:t xml:space="preserve"> piedalīšano</w:t>
      </w:r>
      <w:r w:rsidR="00B725C4" w:rsidRPr="006E77F2">
        <w:rPr>
          <w:rFonts w:ascii="Times New Roman" w:hAnsi="Times New Roman" w:cs="Times New Roman"/>
          <w:sz w:val="24"/>
          <w:szCs w:val="24"/>
        </w:rPr>
        <w:t>s DU</w:t>
      </w:r>
      <w:r w:rsidR="004F1F4A" w:rsidRPr="006E77F2">
        <w:rPr>
          <w:rFonts w:ascii="Times New Roman" w:hAnsi="Times New Roman" w:cs="Times New Roman"/>
          <w:sz w:val="24"/>
          <w:szCs w:val="24"/>
        </w:rPr>
        <w:t xml:space="preserve"> iekšējās pētniecības projektos</w:t>
      </w:r>
      <w:r w:rsidR="00B725C4" w:rsidRPr="006E77F2">
        <w:rPr>
          <w:rFonts w:ascii="Times New Roman" w:hAnsi="Times New Roman" w:cs="Times New Roman"/>
          <w:sz w:val="24"/>
          <w:szCs w:val="24"/>
        </w:rPr>
        <w:t>.</w:t>
      </w:r>
      <w:r w:rsidR="000D2908" w:rsidRPr="006E77F2">
        <w:rPr>
          <w:rFonts w:ascii="Times New Roman" w:hAnsi="Times New Roman" w:cs="Times New Roman"/>
          <w:sz w:val="24"/>
          <w:szCs w:val="24"/>
        </w:rPr>
        <w:t xml:space="preserve"> </w:t>
      </w:r>
      <w:r w:rsidR="008966F8" w:rsidRPr="006E77F2">
        <w:rPr>
          <w:rFonts w:ascii="Times New Roman" w:hAnsi="Times New Roman" w:cs="Times New Roman"/>
          <w:sz w:val="24"/>
          <w:szCs w:val="24"/>
        </w:rPr>
        <w:t>Četri</w:t>
      </w:r>
      <w:r w:rsidR="00820EC7" w:rsidRPr="006E77F2">
        <w:rPr>
          <w:rFonts w:ascii="Times New Roman" w:hAnsi="Times New Roman" w:cs="Times New Roman"/>
          <w:sz w:val="24"/>
          <w:szCs w:val="24"/>
        </w:rPr>
        <w:t xml:space="preserve"> DSP studenti apskatāma</w:t>
      </w:r>
      <w:r w:rsidR="000D2908" w:rsidRPr="006E77F2">
        <w:rPr>
          <w:rFonts w:ascii="Times New Roman" w:hAnsi="Times New Roman" w:cs="Times New Roman"/>
          <w:sz w:val="24"/>
          <w:szCs w:val="24"/>
        </w:rPr>
        <w:t>jā periodā ir izmantojuši</w:t>
      </w:r>
      <w:r w:rsidR="00820EC7" w:rsidRPr="006E77F2">
        <w:rPr>
          <w:rFonts w:ascii="Times New Roman" w:hAnsi="Times New Roman" w:cs="Times New Roman"/>
          <w:sz w:val="24"/>
          <w:szCs w:val="24"/>
        </w:rPr>
        <w:t xml:space="preserve"> </w:t>
      </w:r>
      <w:r w:rsidR="00AD1078" w:rsidRPr="006E77F2">
        <w:rPr>
          <w:rFonts w:ascii="Times New Roman" w:hAnsi="Times New Roman" w:cs="Times New Roman"/>
          <w:sz w:val="24"/>
          <w:szCs w:val="24"/>
        </w:rPr>
        <w:t xml:space="preserve">iespēju </w:t>
      </w:r>
      <w:r w:rsidR="000D2908" w:rsidRPr="006E77F2">
        <w:rPr>
          <w:rFonts w:ascii="Times New Roman" w:hAnsi="Times New Roman" w:cs="Times New Roman"/>
          <w:sz w:val="24"/>
          <w:szCs w:val="24"/>
        </w:rPr>
        <w:t xml:space="preserve">strādāt projektā „Daugavpils Universitātes stratēģiskās specializācijas jomu </w:t>
      </w:r>
      <w:r w:rsidR="000D2908" w:rsidRPr="006E77F2">
        <w:rPr>
          <w:rFonts w:ascii="Times New Roman" w:hAnsi="Times New Roman" w:cs="Times New Roman"/>
          <w:sz w:val="24"/>
          <w:szCs w:val="24"/>
        </w:rPr>
        <w:lastRenderedPageBreak/>
        <w:t>akadēmiskā personāla profesionālās kompetences stiprināšana</w:t>
      </w:r>
      <w:r w:rsidR="00AD1078" w:rsidRPr="006E77F2">
        <w:rPr>
          <w:rFonts w:ascii="Times New Roman" w:hAnsi="Times New Roman" w:cs="Times New Roman"/>
          <w:sz w:val="24"/>
          <w:szCs w:val="24"/>
        </w:rPr>
        <w:t>”</w:t>
      </w:r>
      <w:r w:rsidR="00820EC7" w:rsidRPr="006E77F2">
        <w:rPr>
          <w:rFonts w:ascii="Times New Roman" w:hAnsi="Times New Roman" w:cs="Times New Roman"/>
          <w:sz w:val="24"/>
          <w:szCs w:val="24"/>
        </w:rPr>
        <w:t xml:space="preserve">, </w:t>
      </w:r>
      <w:r w:rsidR="00AD1078" w:rsidRPr="006E77F2">
        <w:rPr>
          <w:rFonts w:ascii="Times New Roman" w:hAnsi="Times New Roman" w:cs="Times New Roman"/>
          <w:sz w:val="24"/>
          <w:szCs w:val="24"/>
        </w:rPr>
        <w:t xml:space="preserve">kura mērķis bija doktorantu vai zinātniskā grāda pretendentu iesaiste akadēmiskajā darbā Daugavpils Universitātē. Informāciju par konkrētiem projektiem DSP </w:t>
      </w:r>
      <w:r w:rsidR="00AD1078" w:rsidRPr="006E77F2">
        <w:rPr>
          <w:rFonts w:ascii="Times New Roman" w:hAnsi="Times New Roman" w:cs="Times New Roman"/>
          <w:bCs/>
          <w:sz w:val="24"/>
          <w:szCs w:val="24"/>
        </w:rPr>
        <w:t>“Matemātika”</w:t>
      </w:r>
      <w:r w:rsidR="00AD1078" w:rsidRPr="006E77F2">
        <w:rPr>
          <w:rFonts w:ascii="Times New Roman" w:hAnsi="Times New Roman" w:cs="Times New Roman"/>
          <w:sz w:val="24"/>
          <w:szCs w:val="24"/>
        </w:rPr>
        <w:t xml:space="preserve"> un “Cietvielu fizika” studējošajiem un </w:t>
      </w:r>
      <w:r w:rsidR="00AD1078" w:rsidRPr="006E77F2">
        <w:rPr>
          <w:rFonts w:ascii="Times New Roman" w:hAnsi="Times New Roman" w:cs="Times New Roman"/>
          <w:sz w:val="24"/>
          <w:szCs w:val="24"/>
          <w:lang w:eastAsia="lv-LV"/>
        </w:rPr>
        <w:t>pēcdoktoranti</w:t>
      </w:r>
      <w:r w:rsidR="00AD1078" w:rsidRPr="006E77F2">
        <w:rPr>
          <w:rFonts w:ascii="Times New Roman" w:hAnsi="Times New Roman" w:cs="Times New Roman"/>
          <w:sz w:val="24"/>
          <w:szCs w:val="24"/>
        </w:rPr>
        <w:t xml:space="preserve">em </w:t>
      </w:r>
      <w:r w:rsidR="00820EC7" w:rsidRPr="006E77F2">
        <w:rPr>
          <w:rFonts w:ascii="Times New Roman" w:hAnsi="Times New Roman" w:cs="Times New Roman"/>
          <w:sz w:val="24"/>
          <w:szCs w:val="24"/>
        </w:rPr>
        <w:t xml:space="preserve">skat. pielikumā </w:t>
      </w:r>
      <w:r w:rsidR="00C1003C" w:rsidRPr="006E77F2">
        <w:rPr>
          <w:rFonts w:ascii="Times New Roman" w:hAnsi="Times New Roman" w:cs="Times New Roman"/>
          <w:i/>
          <w:sz w:val="24"/>
          <w:szCs w:val="24"/>
        </w:rPr>
        <w:t>2.5.4.DSP_studenti_projekti</w:t>
      </w:r>
      <w:r w:rsidR="00AD1078" w:rsidRPr="006E77F2">
        <w:rPr>
          <w:rFonts w:ascii="Times New Roman" w:hAnsi="Times New Roman" w:cs="Times New Roman"/>
          <w:i/>
          <w:sz w:val="24"/>
          <w:szCs w:val="24"/>
        </w:rPr>
        <w:t>.</w:t>
      </w:r>
      <w:r w:rsidR="00CA004B" w:rsidRPr="006E77F2">
        <w:rPr>
          <w:rFonts w:ascii="Times New Roman" w:hAnsi="Times New Roman" w:cs="Times New Roman"/>
          <w:b/>
          <w:sz w:val="24"/>
          <w:szCs w:val="24"/>
        </w:rPr>
        <w:t xml:space="preserve"> </w:t>
      </w:r>
    </w:p>
    <w:p w14:paraId="7C2C7F28" w14:textId="21E335A6" w:rsidR="00055699" w:rsidRPr="006E77F2" w:rsidRDefault="00055699" w:rsidP="00E16A03">
      <w:pPr>
        <w:jc w:val="both"/>
        <w:rPr>
          <w:rFonts w:ascii="Times New Roman" w:hAnsi="Times New Roman" w:cs="Times New Roman"/>
          <w:sz w:val="24"/>
          <w:szCs w:val="24"/>
        </w:rPr>
      </w:pPr>
      <w:r w:rsidRPr="006E77F2">
        <w:rPr>
          <w:rFonts w:ascii="Times New Roman" w:hAnsi="Times New Roman" w:cs="Times New Roman"/>
          <w:sz w:val="24"/>
          <w:szCs w:val="24"/>
        </w:rPr>
        <w:t xml:space="preserve">Lai veicinātu studējošajiem iespējas attīstīt savas iemaņas uzstāties un prezentēt pētījumu rezultātus zinātniskajai sabiedrībai, DU studiju virzienā </w:t>
      </w:r>
      <w:r w:rsidR="006D2BDA" w:rsidRPr="006E77F2">
        <w:rPr>
          <w:rFonts w:ascii="Times New Roman" w:hAnsi="Times New Roman" w:cs="Times New Roman"/>
          <w:sz w:val="24"/>
          <w:szCs w:val="24"/>
        </w:rPr>
        <w:t>“Fizika, materiālzinātne, matemātika un statistika</w:t>
      </w:r>
      <w:r w:rsidR="0070090D" w:rsidRPr="006E77F2">
        <w:rPr>
          <w:rFonts w:ascii="Times New Roman" w:hAnsi="Times New Roman" w:cs="Times New Roman"/>
          <w:sz w:val="24"/>
          <w:szCs w:val="24"/>
        </w:rPr>
        <w:t>” studējošie</w:t>
      </w:r>
      <w:r w:rsidRPr="006E77F2">
        <w:rPr>
          <w:rFonts w:ascii="Times New Roman" w:hAnsi="Times New Roman" w:cs="Times New Roman"/>
          <w:sz w:val="24"/>
          <w:szCs w:val="24"/>
        </w:rPr>
        <w:t xml:space="preserve"> </w:t>
      </w:r>
      <w:r w:rsidR="0070090D" w:rsidRPr="006E77F2">
        <w:rPr>
          <w:rFonts w:ascii="Times New Roman" w:hAnsi="Times New Roman" w:cs="Times New Roman"/>
          <w:sz w:val="24"/>
          <w:szCs w:val="24"/>
        </w:rPr>
        <w:t xml:space="preserve">var </w:t>
      </w:r>
      <w:r w:rsidRPr="006E77F2">
        <w:rPr>
          <w:rFonts w:ascii="Times New Roman" w:hAnsi="Times New Roman" w:cs="Times New Roman"/>
          <w:sz w:val="24"/>
          <w:szCs w:val="24"/>
        </w:rPr>
        <w:t xml:space="preserve">savu pētījumu rezultātus </w:t>
      </w:r>
      <w:r w:rsidR="006D2BDA" w:rsidRPr="006E77F2">
        <w:rPr>
          <w:rFonts w:ascii="Times New Roman" w:hAnsi="Times New Roman" w:cs="Times New Roman"/>
          <w:sz w:val="24"/>
          <w:szCs w:val="24"/>
        </w:rPr>
        <w:t>prezentēt DU organizētajā starptautiskajā zinātniskajā konferencē</w:t>
      </w:r>
      <w:r w:rsidRPr="006E77F2">
        <w:rPr>
          <w:rFonts w:ascii="Times New Roman" w:hAnsi="Times New Roman" w:cs="Times New Roman"/>
          <w:sz w:val="24"/>
          <w:szCs w:val="24"/>
        </w:rPr>
        <w:t xml:space="preserve"> (International Scientific Conference of Daugavpils University</w:t>
      </w:r>
      <w:r w:rsidR="003A1CAD" w:rsidRPr="006E77F2">
        <w:rPr>
          <w:rStyle w:val="FootnoteReference"/>
          <w:rFonts w:ascii="Times New Roman" w:hAnsi="Times New Roman"/>
          <w:sz w:val="24"/>
          <w:szCs w:val="24"/>
        </w:rPr>
        <w:footnoteReference w:id="38"/>
      </w:r>
      <w:r w:rsidR="0070090D" w:rsidRPr="006E77F2">
        <w:rPr>
          <w:rFonts w:ascii="Times New Roman" w:hAnsi="Times New Roman" w:cs="Times New Roman"/>
          <w:sz w:val="24"/>
          <w:szCs w:val="24"/>
        </w:rPr>
        <w:t>)</w:t>
      </w:r>
      <w:r w:rsidRPr="006E77F2">
        <w:rPr>
          <w:rFonts w:ascii="Times New Roman" w:hAnsi="Times New Roman" w:cs="Times New Roman"/>
          <w:sz w:val="24"/>
          <w:szCs w:val="24"/>
        </w:rPr>
        <w:t>, kas tiek</w:t>
      </w:r>
      <w:r w:rsidR="005A3C42" w:rsidRPr="006E77F2">
        <w:rPr>
          <w:rFonts w:ascii="Times New Roman" w:hAnsi="Times New Roman" w:cs="Times New Roman"/>
          <w:sz w:val="24"/>
          <w:szCs w:val="24"/>
        </w:rPr>
        <w:t xml:space="preserve"> organizēta katru pavasari</w:t>
      </w:r>
      <w:r w:rsidRPr="006E77F2">
        <w:rPr>
          <w:rFonts w:ascii="Times New Roman" w:hAnsi="Times New Roman" w:cs="Times New Roman"/>
          <w:sz w:val="24"/>
          <w:szCs w:val="24"/>
        </w:rPr>
        <w:t xml:space="preserve">. </w:t>
      </w:r>
      <w:r w:rsidR="0070090D" w:rsidRPr="006E77F2">
        <w:rPr>
          <w:rFonts w:ascii="Times New Roman" w:hAnsi="Times New Roman" w:cs="Times New Roman"/>
          <w:sz w:val="24"/>
          <w:szCs w:val="24"/>
        </w:rPr>
        <w:t>Pārskata periodā s</w:t>
      </w:r>
      <w:r w:rsidRPr="006E77F2">
        <w:rPr>
          <w:rFonts w:ascii="Times New Roman" w:hAnsi="Times New Roman" w:cs="Times New Roman"/>
          <w:sz w:val="24"/>
          <w:szCs w:val="24"/>
        </w:rPr>
        <w:t xml:space="preserve">tudiju virzienā studējošie </w:t>
      </w:r>
      <w:r w:rsidR="0070090D" w:rsidRPr="006E77F2">
        <w:rPr>
          <w:rFonts w:ascii="Times New Roman" w:hAnsi="Times New Roman" w:cs="Times New Roman"/>
          <w:sz w:val="24"/>
          <w:szCs w:val="24"/>
        </w:rPr>
        <w:t xml:space="preserve">ir izmantojuši šo iespēju, kā arī </w:t>
      </w:r>
      <w:r w:rsidRPr="006E77F2">
        <w:rPr>
          <w:rFonts w:ascii="Times New Roman" w:hAnsi="Times New Roman" w:cs="Times New Roman"/>
          <w:sz w:val="24"/>
          <w:szCs w:val="24"/>
        </w:rPr>
        <w:t>ir piedalījušies arī daudzās citās starptautiskās konferencēs, tādējādi veicinot studiju virziena starpta</w:t>
      </w:r>
      <w:r w:rsidR="0070090D" w:rsidRPr="006E77F2">
        <w:rPr>
          <w:rFonts w:ascii="Times New Roman" w:hAnsi="Times New Roman" w:cs="Times New Roman"/>
          <w:sz w:val="24"/>
          <w:szCs w:val="24"/>
        </w:rPr>
        <w:t>utisko atpazīstamību. Zinātniskās</w:t>
      </w:r>
      <w:r w:rsidRPr="006E77F2">
        <w:rPr>
          <w:rFonts w:ascii="Times New Roman" w:hAnsi="Times New Roman" w:cs="Times New Roman"/>
          <w:sz w:val="24"/>
          <w:szCs w:val="24"/>
        </w:rPr>
        <w:t xml:space="preserve"> konferen</w:t>
      </w:r>
      <w:r w:rsidR="0070090D" w:rsidRPr="006E77F2">
        <w:rPr>
          <w:rFonts w:ascii="Times New Roman" w:hAnsi="Times New Roman" w:cs="Times New Roman"/>
          <w:sz w:val="24"/>
          <w:szCs w:val="24"/>
        </w:rPr>
        <w:t>ces un referātu tēmas</w:t>
      </w:r>
      <w:r w:rsidRPr="006E77F2">
        <w:rPr>
          <w:rFonts w:ascii="Times New Roman" w:hAnsi="Times New Roman" w:cs="Times New Roman"/>
          <w:sz w:val="24"/>
          <w:szCs w:val="24"/>
        </w:rPr>
        <w:t>, kuros pārskata periodā ir piedalījušies studiju virzienā “</w:t>
      </w:r>
      <w:r w:rsidR="006D2BDA" w:rsidRPr="006E77F2">
        <w:rPr>
          <w:rFonts w:ascii="Times New Roman" w:hAnsi="Times New Roman" w:cs="Times New Roman"/>
          <w:sz w:val="24"/>
          <w:szCs w:val="24"/>
        </w:rPr>
        <w:t>Fizika, materiālzinātne, matemātika un statistika</w:t>
      </w:r>
      <w:r w:rsidRPr="006E77F2">
        <w:rPr>
          <w:rFonts w:ascii="Times New Roman" w:hAnsi="Times New Roman" w:cs="Times New Roman"/>
          <w:sz w:val="24"/>
          <w:szCs w:val="24"/>
        </w:rPr>
        <w:t>” studējošie</w:t>
      </w:r>
      <w:r w:rsidR="00B922C9" w:rsidRPr="006E77F2">
        <w:rPr>
          <w:rFonts w:ascii="Times New Roman" w:hAnsi="Times New Roman" w:cs="Times New Roman"/>
          <w:sz w:val="24"/>
          <w:szCs w:val="24"/>
        </w:rPr>
        <w:t xml:space="preserve"> un pēcdoktoranti </w:t>
      </w:r>
      <w:r w:rsidR="0070090D" w:rsidRPr="006E77F2">
        <w:rPr>
          <w:rFonts w:ascii="Times New Roman" w:hAnsi="Times New Roman" w:cs="Times New Roman"/>
          <w:sz w:val="24"/>
          <w:szCs w:val="24"/>
        </w:rPr>
        <w:t>var atrast</w:t>
      </w:r>
      <w:r w:rsidR="00316A39" w:rsidRPr="006E77F2">
        <w:rPr>
          <w:rFonts w:ascii="Times New Roman" w:hAnsi="Times New Roman" w:cs="Times New Roman"/>
          <w:sz w:val="24"/>
          <w:szCs w:val="24"/>
        </w:rPr>
        <w:t xml:space="preserve"> </w:t>
      </w:r>
      <w:r w:rsidRPr="006E77F2">
        <w:rPr>
          <w:rFonts w:ascii="Times New Roman" w:hAnsi="Times New Roman" w:cs="Times New Roman"/>
          <w:sz w:val="24"/>
          <w:szCs w:val="24"/>
        </w:rPr>
        <w:t>pielikumā</w:t>
      </w:r>
      <w:r w:rsidR="00316A39" w:rsidRPr="006E77F2">
        <w:rPr>
          <w:rFonts w:ascii="Times New Roman" w:hAnsi="Times New Roman" w:cs="Times New Roman"/>
          <w:sz w:val="24"/>
          <w:szCs w:val="24"/>
        </w:rPr>
        <w:t xml:space="preserve"> </w:t>
      </w:r>
      <w:r w:rsidR="00986D37" w:rsidRPr="006E77F2">
        <w:rPr>
          <w:rFonts w:ascii="Times New Roman" w:hAnsi="Times New Roman" w:cs="Times New Roman"/>
          <w:i/>
          <w:sz w:val="24"/>
          <w:szCs w:val="24"/>
        </w:rPr>
        <w:t>2.4.5 Studējošo un pēcdoktorantu dalība konferencēs</w:t>
      </w:r>
      <w:r w:rsidRPr="006E77F2">
        <w:rPr>
          <w:rFonts w:ascii="Times New Roman" w:hAnsi="Times New Roman" w:cs="Times New Roman"/>
          <w:sz w:val="24"/>
          <w:szCs w:val="24"/>
        </w:rPr>
        <w:t>.</w:t>
      </w:r>
      <w:r w:rsidR="00E16A03" w:rsidRPr="006E77F2">
        <w:rPr>
          <w:rFonts w:ascii="Times New Roman" w:hAnsi="Times New Roman" w:cs="Times New Roman"/>
          <w:iCs/>
          <w:sz w:val="24"/>
          <w:szCs w:val="24"/>
        </w:rPr>
        <w:t xml:space="preserve"> </w:t>
      </w:r>
      <w:r w:rsidR="00556260" w:rsidRPr="006E77F2">
        <w:rPr>
          <w:rFonts w:ascii="Times New Roman" w:hAnsi="Times New Roman" w:cs="Times New Roman"/>
          <w:iCs/>
          <w:sz w:val="24"/>
          <w:szCs w:val="24"/>
        </w:rPr>
        <w:t xml:space="preserve">Uzsvērsim, ka </w:t>
      </w:r>
      <w:r w:rsidR="00E16A03" w:rsidRPr="006E77F2">
        <w:rPr>
          <w:rFonts w:ascii="Times New Roman" w:hAnsi="Times New Roman" w:cs="Times New Roman"/>
          <w:sz w:val="24"/>
          <w:szCs w:val="24"/>
        </w:rPr>
        <w:t xml:space="preserve">DSP </w:t>
      </w:r>
      <w:r w:rsidR="00E16A03" w:rsidRPr="006E77F2">
        <w:rPr>
          <w:rFonts w:ascii="Times New Roman" w:hAnsi="Times New Roman" w:cs="Times New Roman"/>
          <w:bCs/>
          <w:sz w:val="24"/>
          <w:szCs w:val="24"/>
        </w:rPr>
        <w:t>“Matemātika”</w:t>
      </w:r>
      <w:r w:rsidR="00E16A03" w:rsidRPr="006E77F2">
        <w:rPr>
          <w:rFonts w:ascii="Times New Roman" w:hAnsi="Times New Roman" w:cs="Times New Roman"/>
          <w:sz w:val="24"/>
          <w:szCs w:val="24"/>
        </w:rPr>
        <w:t xml:space="preserve"> un “Cietvielu fizika” </w:t>
      </w:r>
      <w:r w:rsidR="00556260" w:rsidRPr="006E77F2">
        <w:rPr>
          <w:rFonts w:ascii="Times New Roman" w:hAnsi="Times New Roman" w:cs="Times New Roman"/>
          <w:iCs/>
          <w:sz w:val="24"/>
          <w:szCs w:val="24"/>
        </w:rPr>
        <w:t xml:space="preserve">studējošie </w:t>
      </w:r>
      <w:r w:rsidR="00143527" w:rsidRPr="006E77F2">
        <w:rPr>
          <w:rFonts w:ascii="Times New Roman" w:hAnsi="Times New Roman" w:cs="Times New Roman"/>
          <w:iCs/>
          <w:sz w:val="24"/>
          <w:szCs w:val="24"/>
        </w:rPr>
        <w:t xml:space="preserve">aktīvi </w:t>
      </w:r>
      <w:r w:rsidR="00556260" w:rsidRPr="006E77F2">
        <w:rPr>
          <w:rFonts w:ascii="Times New Roman" w:hAnsi="Times New Roman" w:cs="Times New Roman"/>
          <w:iCs/>
          <w:sz w:val="24"/>
          <w:szCs w:val="24"/>
        </w:rPr>
        <w:t>piedalās konferencēs ar referātiem.</w:t>
      </w:r>
    </w:p>
    <w:p w14:paraId="52170F73" w14:textId="5233A677" w:rsidR="00055699" w:rsidRPr="006E77F2" w:rsidRDefault="00B922C9" w:rsidP="00055699">
      <w:pPr>
        <w:jc w:val="both"/>
        <w:rPr>
          <w:rFonts w:ascii="Times New Roman" w:hAnsi="Times New Roman" w:cs="Times New Roman"/>
          <w:sz w:val="24"/>
          <w:szCs w:val="24"/>
        </w:rPr>
      </w:pPr>
      <w:r w:rsidRPr="006E77F2">
        <w:rPr>
          <w:rFonts w:ascii="Times New Roman" w:hAnsi="Times New Roman" w:cs="Times New Roman"/>
          <w:iCs/>
          <w:sz w:val="24"/>
          <w:szCs w:val="24"/>
        </w:rPr>
        <w:t>Kopīgās ar LU AMSP “Fizika” programma paredz, ka 1. kursa studenti jau piedalās konferencēs kā klausītāji, piemēram,</w:t>
      </w:r>
      <w:r w:rsidRPr="006E77F2">
        <w:rPr>
          <w:rFonts w:ascii="Times New Roman" w:hAnsi="Times New Roman" w:cs="Times New Roman"/>
          <w:bCs/>
          <w:sz w:val="24"/>
          <w:szCs w:val="24"/>
        </w:rPr>
        <w:t xml:space="preserve"> </w:t>
      </w:r>
      <w:r w:rsidR="00C73344" w:rsidRPr="006E77F2">
        <w:rPr>
          <w:rFonts w:ascii="Times New Roman" w:hAnsi="Times New Roman" w:cs="Times New Roman"/>
          <w:bCs/>
          <w:sz w:val="24"/>
          <w:szCs w:val="24"/>
        </w:rPr>
        <w:t xml:space="preserve">tas tika realizēts </w:t>
      </w:r>
      <w:r w:rsidRPr="006E77F2">
        <w:rPr>
          <w:rFonts w:ascii="Times New Roman" w:hAnsi="Times New Roman" w:cs="Times New Roman"/>
          <w:bCs/>
          <w:sz w:val="24"/>
          <w:szCs w:val="24"/>
        </w:rPr>
        <w:t xml:space="preserve">DU 65. starptautiskajā zinātniskajā </w:t>
      </w:r>
      <w:r w:rsidRPr="006E77F2">
        <w:rPr>
          <w:rFonts w:ascii="Times New Roman" w:hAnsi="Times New Roman" w:cs="Times New Roman"/>
          <w:iCs/>
          <w:sz w:val="24"/>
          <w:szCs w:val="24"/>
        </w:rPr>
        <w:t>konferencē 2023.gadā</w:t>
      </w:r>
      <w:r w:rsidR="00E16A03" w:rsidRPr="006E77F2">
        <w:rPr>
          <w:rFonts w:ascii="Times New Roman" w:hAnsi="Times New Roman" w:cs="Times New Roman"/>
          <w:iCs/>
          <w:sz w:val="24"/>
          <w:szCs w:val="24"/>
        </w:rPr>
        <w:t xml:space="preserve"> (</w:t>
      </w:r>
      <w:r w:rsidR="00556260" w:rsidRPr="006E77F2">
        <w:rPr>
          <w:rFonts w:ascii="Times New Roman" w:hAnsi="Times New Roman" w:cs="Times New Roman"/>
          <w:iCs/>
          <w:sz w:val="24"/>
          <w:szCs w:val="24"/>
        </w:rPr>
        <w:t>visi AMSP “Fizika” studējošie</w:t>
      </w:r>
      <w:r w:rsidR="00E16A03" w:rsidRPr="006E77F2">
        <w:rPr>
          <w:rFonts w:ascii="Times New Roman" w:hAnsi="Times New Roman" w:cs="Times New Roman"/>
          <w:iCs/>
          <w:sz w:val="24"/>
          <w:szCs w:val="24"/>
        </w:rPr>
        <w:t xml:space="preserve"> iesaist</w:t>
      </w:r>
      <w:r w:rsidR="00556260" w:rsidRPr="006E77F2">
        <w:rPr>
          <w:rFonts w:ascii="Times New Roman" w:hAnsi="Times New Roman" w:cs="Times New Roman"/>
          <w:iCs/>
          <w:sz w:val="24"/>
          <w:szCs w:val="24"/>
        </w:rPr>
        <w:t>ījās</w:t>
      </w:r>
      <w:r w:rsidR="00E16A03" w:rsidRPr="006E77F2">
        <w:rPr>
          <w:rFonts w:ascii="Times New Roman" w:hAnsi="Times New Roman" w:cs="Times New Roman"/>
          <w:iCs/>
          <w:sz w:val="24"/>
          <w:szCs w:val="24"/>
        </w:rPr>
        <w:t xml:space="preserve"> </w:t>
      </w:r>
      <w:r w:rsidR="00E16A03" w:rsidRPr="006E77F2">
        <w:rPr>
          <w:rFonts w:ascii="Times New Roman" w:hAnsi="Times New Roman" w:cs="Times New Roman"/>
          <w:bCs/>
          <w:sz w:val="24"/>
          <w:szCs w:val="24"/>
        </w:rPr>
        <w:t xml:space="preserve">DU 65. starptautiskajā zinātniskajā </w:t>
      </w:r>
      <w:r w:rsidR="00556260" w:rsidRPr="006E77F2">
        <w:rPr>
          <w:rFonts w:ascii="Times New Roman" w:hAnsi="Times New Roman" w:cs="Times New Roman"/>
          <w:iCs/>
          <w:sz w:val="24"/>
          <w:szCs w:val="24"/>
        </w:rPr>
        <w:t>konferencē kā klausītāji)</w:t>
      </w:r>
      <w:r w:rsidRPr="006E77F2">
        <w:rPr>
          <w:rFonts w:ascii="Times New Roman" w:hAnsi="Times New Roman" w:cs="Times New Roman"/>
          <w:iCs/>
          <w:sz w:val="24"/>
          <w:szCs w:val="24"/>
        </w:rPr>
        <w:t>.</w:t>
      </w:r>
      <w:r w:rsidRPr="006E77F2">
        <w:rPr>
          <w:rFonts w:ascii="Times New Roman" w:hAnsi="Times New Roman" w:cs="Times New Roman"/>
          <w:sz w:val="24"/>
          <w:szCs w:val="24"/>
        </w:rPr>
        <w:t xml:space="preserve"> </w:t>
      </w:r>
      <w:r w:rsidR="003A4F93" w:rsidRPr="006E77F2">
        <w:rPr>
          <w:rFonts w:ascii="Times New Roman" w:hAnsi="Times New Roman" w:cs="Times New Roman"/>
          <w:sz w:val="24"/>
          <w:szCs w:val="24"/>
        </w:rPr>
        <w:t>To, ka studiju virziena “Fizika, materiālzinātne, matemātika un statistika” studiju process veicina studējošo iesaisti zinātniskajā darbībā, apliecina arī DSP “Cietvielu fizika” 2017. gada absolventes I. Mihailovas saņemtā Daugavpils Universitātes Gada balva 2017, nominācijā – Jaunais zinātnieks 2017.</w:t>
      </w:r>
    </w:p>
    <w:p w14:paraId="6E37CB2A" w14:textId="77777777" w:rsidR="00C73344" w:rsidRPr="006E77F2" w:rsidRDefault="00C73344" w:rsidP="00055699">
      <w:pPr>
        <w:jc w:val="both"/>
        <w:rPr>
          <w:rFonts w:ascii="Times New Roman" w:hAnsi="Times New Roman" w:cs="Times New Roman"/>
          <w:sz w:val="24"/>
          <w:szCs w:val="24"/>
        </w:rPr>
      </w:pPr>
    </w:p>
    <w:p w14:paraId="59B89A99" w14:textId="77777777"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sz w:val="24"/>
          <w:szCs w:val="24"/>
        </w:rPr>
        <w:t>2.4.6. Augstskolas/ koledžas darbībā, galvenokārt novērtējamā studiju virzienā, piemēroto inovāciju formu (piemēram, produktu inovācijas, procesa inovācijas, mārketinga inovācijas, organizatoriskās inovācijas) īss raksturojums un novērtējums, sniedzot piemērus un novērtējot to ietekmi uz studiju procesu.</w:t>
      </w:r>
    </w:p>
    <w:p w14:paraId="1A0FC809" w14:textId="77777777" w:rsidR="00055699" w:rsidRPr="006E77F2" w:rsidRDefault="00055699" w:rsidP="00055699">
      <w:pPr>
        <w:jc w:val="both"/>
        <w:rPr>
          <w:rFonts w:ascii="Times New Roman" w:hAnsi="Times New Roman" w:cs="Times New Roman"/>
          <w:bCs/>
          <w:sz w:val="24"/>
          <w:szCs w:val="24"/>
        </w:rPr>
      </w:pPr>
    </w:p>
    <w:p w14:paraId="6A79BCAF" w14:textId="717BC995" w:rsidR="00055699" w:rsidRPr="006E77F2" w:rsidRDefault="00055699" w:rsidP="00055699">
      <w:pPr>
        <w:jc w:val="both"/>
        <w:rPr>
          <w:rFonts w:ascii="Times New Roman" w:hAnsi="Times New Roman" w:cs="Times New Roman"/>
          <w:bCs/>
          <w:sz w:val="24"/>
          <w:szCs w:val="24"/>
        </w:rPr>
      </w:pPr>
      <w:r w:rsidRPr="006E77F2">
        <w:rPr>
          <w:rFonts w:ascii="Times New Roman" w:hAnsi="Times New Roman" w:cs="Times New Roman"/>
          <w:sz w:val="24"/>
          <w:szCs w:val="24"/>
          <w:lang w:eastAsia="lv-LV"/>
        </w:rPr>
        <w:t xml:space="preserve">Lai sasniegtu izcilības modelī noteiktos rādītājus, DU studiju procesa mērķa īstenošanā nodrošina plašu zināšanu bāzi, atbalstu pētniecībai un inovācijām, atbalstu studējošo personības attīstībai, kā arī studējošo turpmākās karjeras nodrošināšanu, veicinot viņu nodarbinātību. </w:t>
      </w:r>
      <w:r w:rsidRPr="006E77F2">
        <w:rPr>
          <w:rFonts w:ascii="Times New Roman" w:hAnsi="Times New Roman" w:cs="Times New Roman"/>
          <w:bCs/>
          <w:sz w:val="24"/>
          <w:szCs w:val="24"/>
        </w:rPr>
        <w:t>Mērķa sasniegšanai s</w:t>
      </w:r>
      <w:r w:rsidR="005A3C42" w:rsidRPr="006E77F2">
        <w:rPr>
          <w:rFonts w:ascii="Times New Roman" w:hAnsi="Times New Roman" w:cs="Times New Roman"/>
          <w:bCs/>
          <w:sz w:val="24"/>
          <w:szCs w:val="24"/>
        </w:rPr>
        <w:t xml:space="preserve">tudiju virzienā </w:t>
      </w:r>
      <w:r w:rsidR="006D2BDA" w:rsidRPr="006E77F2">
        <w:rPr>
          <w:rFonts w:ascii="Times New Roman" w:hAnsi="Times New Roman" w:cs="Times New Roman"/>
          <w:sz w:val="24"/>
          <w:szCs w:val="24"/>
        </w:rPr>
        <w:t>“Fizika, materiālzinātne, matemātika un statistika</w:t>
      </w:r>
      <w:r w:rsidRPr="006E77F2">
        <w:rPr>
          <w:rFonts w:ascii="Times New Roman" w:hAnsi="Times New Roman" w:cs="Times New Roman"/>
          <w:bCs/>
          <w:sz w:val="24"/>
          <w:szCs w:val="24"/>
        </w:rPr>
        <w:t>” un DU tiek piemērotas dažādas inovāciju formas (produktu inovācijas, procesa inovācijas, mārketinga inovācijas, organizatoriskās inovācijas).</w:t>
      </w:r>
    </w:p>
    <w:p w14:paraId="5B488759" w14:textId="77777777" w:rsidR="00055699" w:rsidRPr="006E77F2" w:rsidRDefault="00055699" w:rsidP="00055699">
      <w:pPr>
        <w:jc w:val="both"/>
        <w:rPr>
          <w:rFonts w:ascii="Times New Roman" w:hAnsi="Times New Roman" w:cs="Times New Roman"/>
          <w:bCs/>
          <w:sz w:val="24"/>
          <w:szCs w:val="24"/>
        </w:rPr>
      </w:pPr>
    </w:p>
    <w:p w14:paraId="087D5241" w14:textId="471330DD" w:rsidR="00055699" w:rsidRPr="006E77F2" w:rsidRDefault="00055699" w:rsidP="00055699">
      <w:pPr>
        <w:jc w:val="both"/>
        <w:rPr>
          <w:rFonts w:ascii="Times New Roman" w:hAnsi="Times New Roman" w:cs="Times New Roman"/>
          <w:bCs/>
          <w:sz w:val="24"/>
          <w:szCs w:val="24"/>
        </w:rPr>
      </w:pPr>
      <w:r w:rsidRPr="006E77F2">
        <w:rPr>
          <w:rFonts w:ascii="Times New Roman" w:hAnsi="Times New Roman" w:cs="Times New Roman"/>
          <w:b/>
          <w:sz w:val="24"/>
          <w:szCs w:val="24"/>
        </w:rPr>
        <w:t>Produktu inovācija.</w:t>
      </w:r>
      <w:r w:rsidRPr="006E77F2">
        <w:rPr>
          <w:rFonts w:ascii="Times New Roman" w:hAnsi="Times New Roman" w:cs="Times New Roman"/>
          <w:bCs/>
          <w:sz w:val="24"/>
          <w:szCs w:val="24"/>
        </w:rPr>
        <w:t xml:space="preserve"> Studiju procesa nodrošināšanai un zinātnisko pētījumu veikšanai studējošajiem ir pieejami specializēti mācību kabineti un zinātniskās laboratorijas DU </w:t>
      </w:r>
      <w:r w:rsidR="00C73344" w:rsidRPr="006E77F2">
        <w:rPr>
          <w:rFonts w:ascii="Times New Roman" w:hAnsi="Times New Roman" w:cs="Times New Roman"/>
          <w:bCs/>
          <w:sz w:val="24"/>
          <w:szCs w:val="24"/>
        </w:rPr>
        <w:t>DMF</w:t>
      </w:r>
      <w:r w:rsidRPr="006E77F2">
        <w:rPr>
          <w:rFonts w:ascii="Times New Roman" w:hAnsi="Times New Roman" w:cs="Times New Roman"/>
          <w:bCs/>
          <w:sz w:val="24"/>
          <w:szCs w:val="24"/>
        </w:rPr>
        <w:t xml:space="preserve">, DU </w:t>
      </w:r>
      <w:r w:rsidR="00C73344" w:rsidRPr="006E77F2">
        <w:rPr>
          <w:rFonts w:ascii="Times New Roman" w:hAnsi="Times New Roman" w:cs="Times New Roman"/>
          <w:bCs/>
          <w:sz w:val="24"/>
          <w:szCs w:val="24"/>
        </w:rPr>
        <w:t>DZTI</w:t>
      </w:r>
      <w:r w:rsidRPr="006E77F2">
        <w:rPr>
          <w:rFonts w:ascii="Times New Roman" w:hAnsi="Times New Roman" w:cs="Times New Roman"/>
          <w:bCs/>
          <w:sz w:val="24"/>
          <w:szCs w:val="24"/>
        </w:rPr>
        <w:t>. Apkopojumu par studiju virzienā “</w:t>
      </w:r>
      <w:r w:rsidR="006D2BDA" w:rsidRPr="006E77F2">
        <w:rPr>
          <w:rFonts w:ascii="Times New Roman" w:hAnsi="Times New Roman" w:cs="Times New Roman"/>
          <w:sz w:val="24"/>
          <w:szCs w:val="24"/>
        </w:rPr>
        <w:t>Fizika, materiālzinātne, matemātika un statistika</w:t>
      </w:r>
      <w:r w:rsidRPr="006E77F2">
        <w:rPr>
          <w:rFonts w:ascii="Times New Roman" w:hAnsi="Times New Roman" w:cs="Times New Roman"/>
          <w:bCs/>
          <w:sz w:val="24"/>
          <w:szCs w:val="24"/>
        </w:rPr>
        <w:t>” studējošajiem pieejamo mācību un pētniecisko infrastruktūru skat.</w:t>
      </w:r>
      <w:r w:rsidR="00E17A3D" w:rsidRPr="006E77F2">
        <w:rPr>
          <w:rFonts w:ascii="Times New Roman" w:hAnsi="Times New Roman" w:cs="Times New Roman"/>
          <w:bCs/>
          <w:sz w:val="24"/>
          <w:szCs w:val="24"/>
        </w:rPr>
        <w:t xml:space="preserve"> </w:t>
      </w:r>
      <w:r w:rsidRPr="006E77F2">
        <w:rPr>
          <w:rFonts w:ascii="Times New Roman" w:hAnsi="Times New Roman" w:cs="Times New Roman"/>
          <w:bCs/>
          <w:sz w:val="24"/>
          <w:szCs w:val="24"/>
        </w:rPr>
        <w:t>pielikumā</w:t>
      </w:r>
      <w:r w:rsidR="00E17A3D" w:rsidRPr="006E77F2">
        <w:rPr>
          <w:rFonts w:ascii="Times New Roman" w:hAnsi="Times New Roman" w:cs="Times New Roman"/>
          <w:bCs/>
          <w:sz w:val="24"/>
          <w:szCs w:val="24"/>
        </w:rPr>
        <w:t xml:space="preserve"> </w:t>
      </w:r>
      <w:r w:rsidR="00E17A3D" w:rsidRPr="006E77F2">
        <w:rPr>
          <w:rFonts w:ascii="Times New Roman" w:hAnsi="Times New Roman" w:cs="Times New Roman"/>
          <w:bCs/>
          <w:i/>
          <w:sz w:val="24"/>
          <w:szCs w:val="24"/>
        </w:rPr>
        <w:t>2.3.2.Infrastruktura un materialtehniskais nodrosinajums</w:t>
      </w:r>
      <w:r w:rsidRPr="006E77F2">
        <w:rPr>
          <w:rFonts w:ascii="Times New Roman" w:hAnsi="Times New Roman" w:cs="Times New Roman"/>
          <w:bCs/>
          <w:sz w:val="24"/>
          <w:szCs w:val="24"/>
        </w:rPr>
        <w:t xml:space="preserve">. </w:t>
      </w:r>
      <w:r w:rsidRPr="006E77F2">
        <w:rPr>
          <w:rFonts w:ascii="Times New Roman" w:hAnsi="Times New Roman" w:cs="Times New Roman"/>
          <w:sz w:val="24"/>
          <w:szCs w:val="24"/>
        </w:rPr>
        <w:t>Studentu zinātnisko pētījumu veikšanai ir pieejama mūsdienīga un daudzveidīga zinātniskā aparatūra un programmnodrošinājums</w:t>
      </w:r>
      <w:r w:rsidRPr="006E77F2">
        <w:rPr>
          <w:rFonts w:ascii="Times New Roman" w:hAnsi="Times New Roman" w:cs="Times New Roman"/>
          <w:sz w:val="24"/>
          <w:szCs w:val="24"/>
          <w:lang w:val="la-Latn"/>
        </w:rPr>
        <w:t>.</w:t>
      </w:r>
      <w:r w:rsidRPr="006E77F2">
        <w:rPr>
          <w:rFonts w:ascii="Times New Roman" w:hAnsi="Times New Roman" w:cs="Times New Roman"/>
          <w:bCs/>
          <w:sz w:val="24"/>
          <w:szCs w:val="24"/>
        </w:rPr>
        <w:t xml:space="preserve"> Mācību un zinātniskajās laboratorijās notiek gan studiju process, gan arī tiek veikti pētījumi un nodrošināta inovāciju ieviešana studiju procesā. Tās ir modernas, ērtas, darba drošības un ergonomikas prasībām atbilstošas laboratorijas, kuru mērķis ir veicināt studējošo konkurētspēju un prasmi izmantot jaunās tehnoloģijas un informācijas avotus. Studiju procesa norise zinātniskajās laboratorijās veicina studiju programmu satura aktualizēšanu, pētniecības darbu izstrādes kvalitātes paaugstināšanu, ieviešot inovatīvus tehnoloģiskos, metodiskos un IT risinājumus. </w:t>
      </w:r>
    </w:p>
    <w:p w14:paraId="4AC930D3" w14:textId="77777777" w:rsidR="00055699" w:rsidRPr="006E77F2" w:rsidRDefault="00055699" w:rsidP="00055699">
      <w:pPr>
        <w:jc w:val="both"/>
        <w:rPr>
          <w:rFonts w:ascii="Times New Roman" w:hAnsi="Times New Roman" w:cs="Times New Roman"/>
          <w:bCs/>
          <w:sz w:val="24"/>
          <w:szCs w:val="24"/>
        </w:rPr>
      </w:pPr>
    </w:p>
    <w:p w14:paraId="2362E4BF" w14:textId="13BE6E1F" w:rsidR="00055699" w:rsidRPr="006E77F2" w:rsidRDefault="00055699" w:rsidP="00055699">
      <w:pPr>
        <w:jc w:val="both"/>
        <w:rPr>
          <w:rFonts w:ascii="Times New Roman" w:hAnsi="Times New Roman" w:cs="Times New Roman"/>
          <w:bCs/>
          <w:sz w:val="24"/>
          <w:szCs w:val="24"/>
        </w:rPr>
      </w:pPr>
      <w:r w:rsidRPr="006E77F2">
        <w:rPr>
          <w:rFonts w:ascii="Times New Roman" w:hAnsi="Times New Roman" w:cs="Times New Roman"/>
          <w:b/>
          <w:sz w:val="24"/>
          <w:szCs w:val="24"/>
        </w:rPr>
        <w:t>Procesa inovācijas.</w:t>
      </w:r>
      <w:r w:rsidRPr="006E77F2">
        <w:rPr>
          <w:rFonts w:ascii="Times New Roman" w:hAnsi="Times New Roman" w:cs="Times New Roman"/>
          <w:bCs/>
          <w:sz w:val="24"/>
          <w:szCs w:val="24"/>
        </w:rPr>
        <w:t xml:space="preserve"> Pēdējo gadu laikā DU ir veltījusi būtiskus resursus e-studiju organizācijas pilnveidošanai. Studiju procesā tiek izmantota Zoom tiešsaistes platforma nodarbību vadīšanā, tiek ierakstītas videolekcijas, DU e-studiju vietnē (MOODLE) ir pieejami studiju kursu apraksti, nepieciešamie studiju materiāli, saites uz noteiktu informāciju studiju kursa apguvei, kolokviji un eksāmeni. Docētājiem ir iespēja izveidot studējošo vērtējumu grāmatu un studējošie (individuāli) var sekot līdzi studiju kursā paveiktajam. DU e-studiju vietnes administrēšana ir labi organizēta, ir pieejamas administratora konsultācijas (klātienē, tiešsaistē vai sarakstē), DU e-studiju vietnē ir pieejamas instrukcijas un padomi ar e-studiju lietošanu saistītajos jautājumos.</w:t>
      </w:r>
      <w:r w:rsidR="00947267" w:rsidRPr="006E77F2">
        <w:rPr>
          <w:rFonts w:ascii="Times New Roman" w:hAnsi="Times New Roman" w:cs="Times New Roman"/>
          <w:bCs/>
          <w:sz w:val="24"/>
          <w:szCs w:val="24"/>
        </w:rPr>
        <w:t xml:space="preserve"> </w:t>
      </w:r>
    </w:p>
    <w:p w14:paraId="23EE41EA" w14:textId="77777777" w:rsidR="00055699" w:rsidRPr="006E77F2" w:rsidRDefault="00055699" w:rsidP="00055699">
      <w:pPr>
        <w:jc w:val="both"/>
        <w:rPr>
          <w:rFonts w:ascii="Times New Roman" w:hAnsi="Times New Roman" w:cs="Times New Roman"/>
          <w:bCs/>
          <w:sz w:val="24"/>
          <w:szCs w:val="24"/>
        </w:rPr>
      </w:pPr>
    </w:p>
    <w:p w14:paraId="06636F46" w14:textId="44680AF5" w:rsidR="00055699" w:rsidRPr="006E77F2" w:rsidRDefault="00055699" w:rsidP="00055699">
      <w:pPr>
        <w:jc w:val="both"/>
        <w:rPr>
          <w:rFonts w:ascii="Times New Roman" w:hAnsi="Times New Roman" w:cs="Times New Roman"/>
          <w:bCs/>
          <w:sz w:val="24"/>
          <w:szCs w:val="24"/>
        </w:rPr>
      </w:pPr>
      <w:r w:rsidRPr="006E77F2">
        <w:rPr>
          <w:rFonts w:ascii="Times New Roman" w:hAnsi="Times New Roman" w:cs="Times New Roman"/>
          <w:b/>
          <w:sz w:val="24"/>
          <w:szCs w:val="24"/>
        </w:rPr>
        <w:t>Mārketinga inovācijas.</w:t>
      </w:r>
      <w:r w:rsidRPr="006E77F2">
        <w:rPr>
          <w:rFonts w:ascii="Times New Roman" w:hAnsi="Times New Roman" w:cs="Times New Roman"/>
          <w:bCs/>
          <w:sz w:val="24"/>
          <w:szCs w:val="24"/>
        </w:rPr>
        <w:t xml:space="preserve"> DU izmanto noteiktus marketinga rīkus (Atvērto Durvju dienas DU, Zinātnieku nakts, DU Zinātnes f</w:t>
      </w:r>
      <w:r w:rsidR="00947267" w:rsidRPr="006E77F2">
        <w:rPr>
          <w:rFonts w:ascii="Times New Roman" w:hAnsi="Times New Roman" w:cs="Times New Roman"/>
          <w:bCs/>
          <w:sz w:val="24"/>
          <w:szCs w:val="24"/>
        </w:rPr>
        <w:t>estivāls, skolēnu zinātnisko</w:t>
      </w:r>
      <w:r w:rsidRPr="006E77F2">
        <w:rPr>
          <w:rFonts w:ascii="Times New Roman" w:hAnsi="Times New Roman" w:cs="Times New Roman"/>
          <w:bCs/>
          <w:sz w:val="24"/>
          <w:szCs w:val="24"/>
        </w:rPr>
        <w:t xml:space="preserve"> pētniecisko darbu konsultēšana un aizstāvēšanas organizēšana</w:t>
      </w:r>
      <w:r w:rsidR="00947267" w:rsidRPr="006E77F2">
        <w:rPr>
          <w:rFonts w:ascii="Times New Roman" w:hAnsi="Times New Roman" w:cs="Times New Roman"/>
          <w:bCs/>
          <w:sz w:val="24"/>
          <w:szCs w:val="24"/>
        </w:rPr>
        <w:t xml:space="preserve"> Latgales reģionā</w:t>
      </w:r>
      <w:r w:rsidRPr="006E77F2">
        <w:rPr>
          <w:rFonts w:ascii="Times New Roman" w:hAnsi="Times New Roman" w:cs="Times New Roman"/>
          <w:bCs/>
          <w:sz w:val="24"/>
          <w:szCs w:val="24"/>
        </w:rPr>
        <w:t>, informācija par DU sociālajos tīklos, u.c. klātienes un ti</w:t>
      </w:r>
      <w:r w:rsidR="00947267" w:rsidRPr="006E77F2">
        <w:rPr>
          <w:rFonts w:ascii="Times New Roman" w:hAnsi="Times New Roman" w:cs="Times New Roman"/>
          <w:bCs/>
          <w:sz w:val="24"/>
          <w:szCs w:val="24"/>
        </w:rPr>
        <w:t>ešsaistes formāta aktivitātes).</w:t>
      </w:r>
    </w:p>
    <w:p w14:paraId="2FB08BED" w14:textId="77777777" w:rsidR="00055699" w:rsidRPr="006E77F2" w:rsidRDefault="00055699" w:rsidP="00055699">
      <w:pPr>
        <w:jc w:val="both"/>
        <w:rPr>
          <w:rFonts w:ascii="Times New Roman" w:hAnsi="Times New Roman" w:cs="Times New Roman"/>
          <w:bCs/>
          <w:sz w:val="24"/>
          <w:szCs w:val="24"/>
        </w:rPr>
      </w:pPr>
    </w:p>
    <w:p w14:paraId="22F4BF1E" w14:textId="30E6B04D" w:rsidR="00055699" w:rsidRPr="006E77F2" w:rsidRDefault="00055699" w:rsidP="00055699">
      <w:pPr>
        <w:jc w:val="both"/>
        <w:rPr>
          <w:rFonts w:ascii="Times New Roman" w:hAnsi="Times New Roman" w:cs="Times New Roman"/>
          <w:bCs/>
          <w:sz w:val="24"/>
          <w:szCs w:val="24"/>
        </w:rPr>
      </w:pPr>
      <w:r w:rsidRPr="006E77F2">
        <w:rPr>
          <w:rFonts w:ascii="Times New Roman" w:hAnsi="Times New Roman" w:cs="Times New Roman"/>
          <w:b/>
          <w:sz w:val="24"/>
          <w:szCs w:val="24"/>
        </w:rPr>
        <w:t xml:space="preserve">Organizatoriskās inovācijas. </w:t>
      </w:r>
      <w:r w:rsidRPr="006E77F2">
        <w:rPr>
          <w:rFonts w:ascii="Times New Roman" w:hAnsi="Times New Roman" w:cs="Times New Roman"/>
          <w:bCs/>
          <w:sz w:val="24"/>
          <w:szCs w:val="24"/>
        </w:rPr>
        <w:t>DU izmanto vairākas digitalizētas sistēmas: DUIS (ļauj digitalizēt daudzus procesus un dokumentu apstrādi: izziņu, rīkojumu, studiju līgumu, to grozījumu, diplomu sagatavošanu, sekmju ievadi, statistikas datu apkopošanu), Namejs (dokumentu pārvaldības sistēma, kas nodrošina korespondences, rīkojumu, līgumu, izziņu, iepirkumu dokumentu pārvaldību, dokumentu aprites procesa efektivitātei), HoP (darbinieku pašapkalpošanās portāls, kas DU mācībspēkiem u.c. darbiniekiem nodrošina iespēju apskatīt informāciju par sevi, savu kolēģu prombūtnēm, pieteikt atvaļinājumu, pārbaudīt savas uzkrātās atvaļinājuma dienas u.c.).</w:t>
      </w:r>
    </w:p>
    <w:p w14:paraId="1D0656BD" w14:textId="77777777" w:rsidR="0004397A" w:rsidRPr="006E77F2" w:rsidRDefault="0004397A" w:rsidP="00055699">
      <w:pPr>
        <w:jc w:val="both"/>
        <w:rPr>
          <w:rFonts w:ascii="Times New Roman" w:hAnsi="Times New Roman" w:cs="Times New Roman"/>
          <w:bCs/>
          <w:sz w:val="24"/>
          <w:szCs w:val="24"/>
        </w:rPr>
      </w:pPr>
    </w:p>
    <w:p w14:paraId="2254A855" w14:textId="72EC7667" w:rsidR="00055699" w:rsidRPr="006E77F2" w:rsidRDefault="0004397A" w:rsidP="00055699">
      <w:pPr>
        <w:jc w:val="both"/>
        <w:rPr>
          <w:rFonts w:ascii="Times New Roman" w:hAnsi="Times New Roman" w:cs="Times New Roman"/>
          <w:b/>
          <w:sz w:val="24"/>
          <w:szCs w:val="24"/>
        </w:rPr>
      </w:pPr>
      <w:r w:rsidRPr="006E77F2">
        <w:rPr>
          <w:rFonts w:ascii="Times New Roman" w:hAnsi="Times New Roman" w:cs="Times New Roman"/>
          <w:bCs/>
          <w:sz w:val="24"/>
          <w:szCs w:val="24"/>
        </w:rPr>
        <w:t>Organizatoriskās un pro</w:t>
      </w:r>
      <w:r w:rsidR="00C05B3A" w:rsidRPr="006E77F2">
        <w:rPr>
          <w:rFonts w:ascii="Times New Roman" w:hAnsi="Times New Roman" w:cs="Times New Roman"/>
          <w:bCs/>
          <w:sz w:val="24"/>
          <w:szCs w:val="24"/>
        </w:rPr>
        <w:t>cesa</w:t>
      </w:r>
      <w:r w:rsidRPr="006E77F2">
        <w:rPr>
          <w:rFonts w:ascii="Times New Roman" w:hAnsi="Times New Roman" w:cs="Times New Roman"/>
          <w:bCs/>
          <w:sz w:val="24"/>
          <w:szCs w:val="24"/>
        </w:rPr>
        <w:t xml:space="preserve"> inovāciju veidi bija būtiski attālinātā studiju procesa laikā. </w:t>
      </w:r>
      <w:r w:rsidR="00DD2D4D" w:rsidRPr="006E77F2">
        <w:rPr>
          <w:rFonts w:ascii="Times New Roman" w:hAnsi="Times New Roman" w:cs="Times New Roman"/>
          <w:bCs/>
          <w:sz w:val="24"/>
          <w:szCs w:val="24"/>
        </w:rPr>
        <w:t>Tās ir nozīmīgas arī tagad, jo doktorantūras studiju procesā</w:t>
      </w:r>
      <w:r w:rsidRPr="006E77F2">
        <w:rPr>
          <w:rFonts w:ascii="Times New Roman" w:hAnsi="Times New Roman" w:cs="Times New Roman"/>
          <w:bCs/>
          <w:sz w:val="24"/>
          <w:szCs w:val="24"/>
        </w:rPr>
        <w:t xml:space="preserve">, </w:t>
      </w:r>
      <w:r w:rsidR="00DD2D4D" w:rsidRPr="006E77F2">
        <w:rPr>
          <w:rFonts w:ascii="Times New Roman" w:hAnsi="Times New Roman" w:cs="Times New Roman"/>
          <w:bCs/>
          <w:sz w:val="24"/>
          <w:szCs w:val="24"/>
        </w:rPr>
        <w:t xml:space="preserve">strādājot individuāli, </w:t>
      </w:r>
      <w:r w:rsidR="00C05B3A" w:rsidRPr="006E77F2">
        <w:rPr>
          <w:rFonts w:ascii="Times New Roman" w:hAnsi="Times New Roman" w:cs="Times New Roman"/>
          <w:bCs/>
          <w:sz w:val="24"/>
          <w:szCs w:val="24"/>
        </w:rPr>
        <w:t xml:space="preserve">joprojām </w:t>
      </w:r>
      <w:r w:rsidRPr="006E77F2">
        <w:rPr>
          <w:rFonts w:ascii="Times New Roman" w:hAnsi="Times New Roman" w:cs="Times New Roman"/>
          <w:bCs/>
          <w:sz w:val="24"/>
          <w:szCs w:val="24"/>
        </w:rPr>
        <w:t>student</w:t>
      </w:r>
      <w:r w:rsidR="00DD2D4D" w:rsidRPr="006E77F2">
        <w:rPr>
          <w:rFonts w:ascii="Times New Roman" w:hAnsi="Times New Roman" w:cs="Times New Roman"/>
          <w:bCs/>
          <w:sz w:val="24"/>
          <w:szCs w:val="24"/>
        </w:rPr>
        <w:t>s</w:t>
      </w:r>
      <w:r w:rsidRPr="006E77F2">
        <w:rPr>
          <w:rFonts w:ascii="Times New Roman" w:hAnsi="Times New Roman" w:cs="Times New Roman"/>
          <w:bCs/>
          <w:sz w:val="24"/>
          <w:szCs w:val="24"/>
        </w:rPr>
        <w:t xml:space="preserve"> un </w:t>
      </w:r>
      <w:r w:rsidR="00DD2D4D" w:rsidRPr="006E77F2">
        <w:rPr>
          <w:rFonts w:ascii="Times New Roman" w:hAnsi="Times New Roman" w:cs="Times New Roman"/>
          <w:bCs/>
          <w:sz w:val="24"/>
          <w:szCs w:val="24"/>
        </w:rPr>
        <w:t>pasniedzējs</w:t>
      </w:r>
      <w:r w:rsidRPr="006E77F2">
        <w:rPr>
          <w:rFonts w:ascii="Times New Roman" w:hAnsi="Times New Roman" w:cs="Times New Roman"/>
          <w:bCs/>
          <w:sz w:val="24"/>
          <w:szCs w:val="24"/>
        </w:rPr>
        <w:t xml:space="preserve"> </w:t>
      </w:r>
      <w:r w:rsidR="00C05B3A" w:rsidRPr="006E77F2">
        <w:rPr>
          <w:rFonts w:ascii="Times New Roman" w:hAnsi="Times New Roman" w:cs="Times New Roman"/>
          <w:bCs/>
          <w:sz w:val="24"/>
          <w:szCs w:val="24"/>
        </w:rPr>
        <w:t xml:space="preserve">bieži </w:t>
      </w:r>
      <w:r w:rsidR="00A33050" w:rsidRPr="006E77F2">
        <w:rPr>
          <w:rFonts w:ascii="Times New Roman" w:hAnsi="Times New Roman" w:cs="Times New Roman"/>
          <w:bCs/>
          <w:sz w:val="24"/>
          <w:szCs w:val="24"/>
        </w:rPr>
        <w:t>i</w:t>
      </w:r>
      <w:r w:rsidR="00DD2D4D" w:rsidRPr="006E77F2">
        <w:rPr>
          <w:rFonts w:ascii="Times New Roman" w:hAnsi="Times New Roman" w:cs="Times New Roman"/>
          <w:bCs/>
          <w:sz w:val="24"/>
          <w:szCs w:val="24"/>
        </w:rPr>
        <w:t xml:space="preserve">zmanto </w:t>
      </w:r>
      <w:r w:rsidRPr="006E77F2">
        <w:rPr>
          <w:rFonts w:ascii="Times New Roman" w:hAnsi="Times New Roman" w:cs="Times New Roman"/>
          <w:bCs/>
          <w:sz w:val="24"/>
          <w:szCs w:val="24"/>
        </w:rPr>
        <w:t>attāl</w:t>
      </w:r>
      <w:r w:rsidR="00DD2D4D" w:rsidRPr="006E77F2">
        <w:rPr>
          <w:rFonts w:ascii="Times New Roman" w:hAnsi="Times New Roman" w:cs="Times New Roman"/>
          <w:bCs/>
          <w:sz w:val="24"/>
          <w:szCs w:val="24"/>
        </w:rPr>
        <w:t>inātās iespējas</w:t>
      </w:r>
      <w:r w:rsidRPr="006E77F2">
        <w:rPr>
          <w:rFonts w:ascii="Times New Roman" w:hAnsi="Times New Roman" w:cs="Times New Roman"/>
          <w:bCs/>
          <w:sz w:val="24"/>
          <w:szCs w:val="24"/>
        </w:rPr>
        <w:t xml:space="preserve">. </w:t>
      </w:r>
      <w:r w:rsidR="00DD2D4D" w:rsidRPr="006E77F2">
        <w:rPr>
          <w:rFonts w:ascii="Times New Roman" w:hAnsi="Times New Roman" w:cs="Times New Roman"/>
          <w:bCs/>
          <w:sz w:val="24"/>
          <w:szCs w:val="24"/>
        </w:rPr>
        <w:t>Tāpat</w:t>
      </w:r>
      <w:r w:rsidRPr="006E77F2">
        <w:rPr>
          <w:rFonts w:ascii="Times New Roman" w:hAnsi="Times New Roman" w:cs="Times New Roman"/>
          <w:bCs/>
          <w:sz w:val="24"/>
          <w:szCs w:val="24"/>
        </w:rPr>
        <w:t xml:space="preserve"> AMSP “Fizika” </w:t>
      </w:r>
      <w:r w:rsidR="00DD2D4D" w:rsidRPr="006E77F2">
        <w:rPr>
          <w:rFonts w:ascii="Times New Roman" w:hAnsi="Times New Roman" w:cs="Times New Roman"/>
          <w:bCs/>
          <w:sz w:val="24"/>
          <w:szCs w:val="24"/>
        </w:rPr>
        <w:t>realizācija</w:t>
      </w:r>
      <w:r w:rsidR="00C05B3A" w:rsidRPr="006E77F2">
        <w:rPr>
          <w:rFonts w:ascii="Times New Roman" w:hAnsi="Times New Roman" w:cs="Times New Roman"/>
          <w:bCs/>
          <w:sz w:val="24"/>
          <w:szCs w:val="24"/>
        </w:rPr>
        <w:t>, kuras docētāji pārsvarā ir no LU,</w:t>
      </w:r>
      <w:r w:rsidRPr="006E77F2">
        <w:rPr>
          <w:rFonts w:ascii="Times New Roman" w:hAnsi="Times New Roman" w:cs="Times New Roman"/>
          <w:bCs/>
          <w:sz w:val="24"/>
          <w:szCs w:val="24"/>
        </w:rPr>
        <w:t xml:space="preserve"> nevarētu iztikt bez </w:t>
      </w:r>
      <w:r w:rsidR="00C05B3A" w:rsidRPr="006E77F2">
        <w:rPr>
          <w:rFonts w:ascii="Times New Roman" w:hAnsi="Times New Roman" w:cs="Times New Roman"/>
          <w:bCs/>
          <w:sz w:val="24"/>
          <w:szCs w:val="24"/>
        </w:rPr>
        <w:t>organizatoriskajām, p</w:t>
      </w:r>
      <w:r w:rsidR="00F53C2E" w:rsidRPr="006E77F2">
        <w:rPr>
          <w:rFonts w:ascii="Times New Roman" w:hAnsi="Times New Roman" w:cs="Times New Roman"/>
          <w:bCs/>
          <w:sz w:val="24"/>
          <w:szCs w:val="24"/>
        </w:rPr>
        <w:t>r</w:t>
      </w:r>
      <w:r w:rsidR="00C05B3A" w:rsidRPr="006E77F2">
        <w:rPr>
          <w:rFonts w:ascii="Times New Roman" w:hAnsi="Times New Roman" w:cs="Times New Roman"/>
          <w:bCs/>
          <w:sz w:val="24"/>
          <w:szCs w:val="24"/>
        </w:rPr>
        <w:t xml:space="preserve">ocesa un </w:t>
      </w:r>
      <w:r w:rsidRPr="006E77F2">
        <w:rPr>
          <w:rFonts w:ascii="Times New Roman" w:hAnsi="Times New Roman" w:cs="Times New Roman"/>
          <w:bCs/>
          <w:sz w:val="24"/>
          <w:szCs w:val="24"/>
        </w:rPr>
        <w:t>produktu inovācijām.</w:t>
      </w:r>
      <w:r w:rsidRPr="006E77F2">
        <w:rPr>
          <w:rFonts w:ascii="Times New Roman" w:hAnsi="Times New Roman" w:cs="Times New Roman"/>
          <w:sz w:val="24"/>
          <w:szCs w:val="24"/>
        </w:rPr>
        <w:t xml:space="preserve"> </w:t>
      </w:r>
      <w:r w:rsidR="00876983" w:rsidRPr="006E77F2">
        <w:rPr>
          <w:rFonts w:ascii="Times New Roman" w:hAnsi="Times New Roman" w:cs="Times New Roman"/>
          <w:sz w:val="24"/>
          <w:szCs w:val="24"/>
        </w:rPr>
        <w:t>No m</w:t>
      </w:r>
      <w:r w:rsidRPr="006E77F2">
        <w:rPr>
          <w:rFonts w:ascii="Times New Roman" w:hAnsi="Times New Roman" w:cs="Times New Roman"/>
          <w:sz w:val="24"/>
          <w:szCs w:val="24"/>
        </w:rPr>
        <w:t>ārketinga inovācij</w:t>
      </w:r>
      <w:r w:rsidR="00876983" w:rsidRPr="006E77F2">
        <w:rPr>
          <w:rFonts w:ascii="Times New Roman" w:hAnsi="Times New Roman" w:cs="Times New Roman"/>
          <w:sz w:val="24"/>
          <w:szCs w:val="24"/>
        </w:rPr>
        <w:t>ām tiek sagaidīts, ka tiks piesaistīti j</w:t>
      </w:r>
      <w:r w:rsidRPr="006E77F2">
        <w:rPr>
          <w:rFonts w:ascii="Times New Roman" w:hAnsi="Times New Roman" w:cs="Times New Roman"/>
          <w:sz w:val="24"/>
          <w:szCs w:val="24"/>
        </w:rPr>
        <w:t>a</w:t>
      </w:r>
      <w:r w:rsidR="00876983" w:rsidRPr="006E77F2">
        <w:rPr>
          <w:rFonts w:ascii="Times New Roman" w:hAnsi="Times New Roman" w:cs="Times New Roman"/>
          <w:sz w:val="24"/>
          <w:szCs w:val="24"/>
        </w:rPr>
        <w:t>uni studējošie visās programmās.</w:t>
      </w:r>
      <w:r w:rsidR="00876983" w:rsidRPr="006E77F2">
        <w:rPr>
          <w:rFonts w:ascii="Times New Roman" w:hAnsi="Times New Roman" w:cs="Times New Roman"/>
          <w:b/>
          <w:sz w:val="24"/>
          <w:szCs w:val="24"/>
        </w:rPr>
        <w:t xml:space="preserve"> </w:t>
      </w:r>
    </w:p>
    <w:p w14:paraId="3B0D9579" w14:textId="77777777" w:rsidR="00876983" w:rsidRPr="006E77F2" w:rsidRDefault="00876983" w:rsidP="00055699">
      <w:pPr>
        <w:jc w:val="both"/>
        <w:rPr>
          <w:rFonts w:ascii="Times New Roman" w:hAnsi="Times New Roman" w:cs="Times New Roman"/>
          <w:bCs/>
          <w:sz w:val="24"/>
          <w:szCs w:val="24"/>
        </w:rPr>
      </w:pPr>
    </w:p>
    <w:p w14:paraId="24CA94D4" w14:textId="77777777"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sz w:val="24"/>
          <w:szCs w:val="24"/>
        </w:rPr>
        <w:t>2.5. Sadarbība un internacionalizācija</w:t>
      </w:r>
    </w:p>
    <w:p w14:paraId="0ABC5B97" w14:textId="77777777" w:rsidR="00055699" w:rsidRPr="006E77F2" w:rsidRDefault="00055699" w:rsidP="00055699">
      <w:pPr>
        <w:jc w:val="both"/>
        <w:rPr>
          <w:rFonts w:ascii="Times New Roman" w:hAnsi="Times New Roman" w:cs="Times New Roman"/>
          <w:b/>
          <w:sz w:val="24"/>
          <w:szCs w:val="24"/>
        </w:rPr>
      </w:pPr>
    </w:p>
    <w:p w14:paraId="771269C6" w14:textId="77777777" w:rsidR="00055699" w:rsidRPr="006E77F2" w:rsidRDefault="00055699" w:rsidP="0005569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2.5.1. Novērtēt, kā studiju virziena ietvaros īstenotā sadarbība ar dažādām Latvijas institūcijām (augstskolām/ koledžām, darba devējiem, darba devēju organizācijām, pašvaldībām, nevalstiskajām organizācijām, zinātnes institūtiem u.c.) nodrošina virziena mērķu un studiju rezultātu sasniegšanu. Norādīt, pēc kādiem kritērijiem tiek izvēlēti studiju virzienam un studiju programmām atbilstošie sadarbības partneri, raksturot sadarbības veidus, kā sadarbība tiek organizēta, papildus norādot mehānismu partneru piesaistei. </w:t>
      </w:r>
    </w:p>
    <w:p w14:paraId="1870BA6E" w14:textId="77777777" w:rsidR="00055699" w:rsidRPr="006E77F2" w:rsidRDefault="00055699" w:rsidP="00055699">
      <w:pPr>
        <w:jc w:val="both"/>
        <w:rPr>
          <w:rFonts w:ascii="Times New Roman" w:hAnsi="Times New Roman" w:cs="Times New Roman"/>
          <w:i/>
          <w:sz w:val="24"/>
          <w:szCs w:val="24"/>
        </w:rPr>
      </w:pPr>
    </w:p>
    <w:p w14:paraId="38C7D52B" w14:textId="395111A2" w:rsidR="00015D3D" w:rsidRPr="006E77F2" w:rsidRDefault="00030EF0" w:rsidP="00015D3D">
      <w:pPr>
        <w:pStyle w:val="BodyText"/>
        <w:spacing w:after="0"/>
        <w:jc w:val="both"/>
        <w:rPr>
          <w:sz w:val="24"/>
          <w:szCs w:val="24"/>
        </w:rPr>
      </w:pPr>
      <w:r w:rsidRPr="006E77F2">
        <w:rPr>
          <w:sz w:val="24"/>
          <w:szCs w:val="24"/>
        </w:rPr>
        <w:t>Sadarbībā ar darba devējiem var minēt šādus svarīgus virzienus: studiju programmu realizācijas un studiju kursu kvalitātes uzlabošana, ņemot vērā darba devēju ieteikumus par studiju kursu saturu un realizācijas formu; iesaistīšanās kopīgās aktivitātēs, piemēram, organizējot zinātniskās un praktiskās konferences, zinātnes komunikācijas pasākumus u.c.; studējošo un absolventu nodarbinātība uzņēmumos vai zinātniskajās institūcijās</w:t>
      </w:r>
      <w:r w:rsidR="00055699" w:rsidRPr="006E77F2">
        <w:rPr>
          <w:sz w:val="24"/>
          <w:szCs w:val="24"/>
        </w:rPr>
        <w:t xml:space="preserve">. Piesaistot darba devēju un profesionālo organizāciju partnerus, vairāku gadu garumā ir veikta zināšanu bāzes un inovācijas resursu paplašināšana dabaszinātņu jomā. </w:t>
      </w:r>
      <w:r w:rsidR="00015D3D" w:rsidRPr="006E77F2">
        <w:rPr>
          <w:sz w:val="24"/>
          <w:szCs w:val="24"/>
        </w:rPr>
        <w:t xml:space="preserve">Diemžēl Latvijā nav daudz augsto tehnoloģiju uzņēmumu, kuros zinātniskiem pētījumiem atrod pielietojumu, sevišķi </w:t>
      </w:r>
      <w:r w:rsidR="00015D3D" w:rsidRPr="006E77F2">
        <w:rPr>
          <w:sz w:val="24"/>
          <w:szCs w:val="24"/>
        </w:rPr>
        <w:lastRenderedPageBreak/>
        <w:t>ārpus Rīgas, tāpēc nevar vienkārši pielāgot studiju programmas darba devēju prasībām, kas var novest līdz pētījumu līmeņa p</w:t>
      </w:r>
      <w:r w:rsidR="00876983" w:rsidRPr="006E77F2">
        <w:rPr>
          <w:sz w:val="24"/>
          <w:szCs w:val="24"/>
        </w:rPr>
        <w:t>a</w:t>
      </w:r>
      <w:r w:rsidR="00015D3D" w:rsidRPr="006E77F2">
        <w:rPr>
          <w:sz w:val="24"/>
          <w:szCs w:val="24"/>
        </w:rPr>
        <w:t xml:space="preserve">zemināšanai. Sadarbības partneri rūpīgi jāizvērtē, lai abpusēji saskaņotu savas intereses un sadarbības iespējas. </w:t>
      </w:r>
    </w:p>
    <w:p w14:paraId="504DF894" w14:textId="77777777" w:rsidR="00876983" w:rsidRPr="006E77F2" w:rsidRDefault="00876983" w:rsidP="00055699">
      <w:pPr>
        <w:pStyle w:val="BodyText"/>
        <w:spacing w:after="0"/>
        <w:jc w:val="both"/>
        <w:rPr>
          <w:sz w:val="24"/>
          <w:szCs w:val="24"/>
        </w:rPr>
      </w:pPr>
    </w:p>
    <w:p w14:paraId="7469226E" w14:textId="7471DDBD" w:rsidR="00CD3EC8" w:rsidRPr="006E77F2" w:rsidRDefault="00C73344" w:rsidP="00C73344">
      <w:pPr>
        <w:pStyle w:val="BodyText"/>
        <w:spacing w:after="0"/>
        <w:jc w:val="both"/>
        <w:rPr>
          <w:sz w:val="24"/>
          <w:szCs w:val="24"/>
        </w:rPr>
      </w:pPr>
      <w:r w:rsidRPr="006E77F2">
        <w:rPr>
          <w:sz w:val="24"/>
          <w:szCs w:val="24"/>
        </w:rPr>
        <w:t>Neapšaubāmi, ka</w:t>
      </w:r>
      <w:r w:rsidR="00CD3EC8" w:rsidRPr="006E77F2">
        <w:rPr>
          <w:sz w:val="24"/>
          <w:szCs w:val="24"/>
        </w:rPr>
        <w:t xml:space="preserve"> Latvijas un reģiona industrijas interesējas par DU attīstītajām tehnoloģijām un risinājumiem. Daugavpilī strauji attīstās metālu apstrādes rūpniecība (Zieglera mašīnbūve, Daugavpils Lokomotīvju remonta rūpnīca, Sanistal, Magistr, BM Industrial, Ditton pievadķēžu rūpnīca, East Metal, Speciālā metināšana, Daugavpils eksperimentālā rūpnīca, Arhis u.c.), kurā</w:t>
      </w:r>
      <w:r w:rsidRPr="006E77F2">
        <w:rPr>
          <w:sz w:val="24"/>
          <w:szCs w:val="24"/>
        </w:rPr>
        <w:t>s</w:t>
      </w:r>
      <w:r w:rsidR="00CD3EC8" w:rsidRPr="006E77F2">
        <w:rPr>
          <w:sz w:val="24"/>
          <w:szCs w:val="24"/>
        </w:rPr>
        <w:t xml:space="preserve"> ir būtiskas lāzerapstrādes tehnoloģija</w:t>
      </w:r>
      <w:r w:rsidRPr="006E77F2">
        <w:rPr>
          <w:sz w:val="24"/>
          <w:szCs w:val="24"/>
        </w:rPr>
        <w:t>s</w:t>
      </w:r>
      <w:r w:rsidR="00CD3EC8" w:rsidRPr="006E77F2">
        <w:rPr>
          <w:sz w:val="24"/>
          <w:szCs w:val="24"/>
        </w:rPr>
        <w:t>. Optiskā</w:t>
      </w:r>
      <w:r w:rsidR="008D7324" w:rsidRPr="006E77F2">
        <w:rPr>
          <w:sz w:val="24"/>
          <w:szCs w:val="24"/>
        </w:rPr>
        <w:t>s stikla šķiedras ražotājiem (</w:t>
      </w:r>
      <w:r w:rsidR="00CD3EC8" w:rsidRPr="006E77F2">
        <w:rPr>
          <w:sz w:val="24"/>
          <w:szCs w:val="24"/>
        </w:rPr>
        <w:t>Light</w:t>
      </w:r>
      <w:r w:rsidR="008D7324" w:rsidRPr="006E77F2">
        <w:rPr>
          <w:sz w:val="24"/>
          <w:szCs w:val="24"/>
        </w:rPr>
        <w:t>guide</w:t>
      </w:r>
      <w:r w:rsidR="00CD3EC8" w:rsidRPr="006E77F2">
        <w:rPr>
          <w:sz w:val="24"/>
          <w:szCs w:val="24"/>
        </w:rPr>
        <w:t>, Biolitec) ir interese attīstīt pētījumus par nanosensorikas iespējām stikla šķiedrās; vairākiem uzņēmumiem (GroGlass, Sidrabe,</w:t>
      </w:r>
      <w:r w:rsidRPr="006E77F2">
        <w:rPr>
          <w:sz w:val="24"/>
          <w:szCs w:val="24"/>
        </w:rPr>
        <w:t xml:space="preserve"> </w:t>
      </w:r>
      <w:r w:rsidR="00CD3EC8" w:rsidRPr="006E77F2">
        <w:rPr>
          <w:sz w:val="24"/>
          <w:szCs w:val="24"/>
        </w:rPr>
        <w:t>Axon Cable u.c.) ir interese izmantot DU zinātnieku pieredzi un tehnoloģiskās iespējas dažādu jautājumu un problēmu izpētē un risināšanā. Jāmin arī tas, ka virzienā darbojošās struktūrvienības (DU G.Liberta Inovatīvās mikroskopijas centrs (IMC), Matemātisko pētījumu centrs (MPC) un Baltkrievijas – Latvijas zinātniski inovatīvais centrs stiprināšanas tehnoloģiju jomā (BLZICSTJ)), ir augstu novērtētas starptautiskajā zinātniskajā vērtējumā.</w:t>
      </w:r>
    </w:p>
    <w:p w14:paraId="0574D0BB" w14:textId="78BB77C5" w:rsidR="00055699" w:rsidRPr="006E77F2" w:rsidRDefault="004E7897" w:rsidP="00C73344">
      <w:pPr>
        <w:jc w:val="both"/>
        <w:rPr>
          <w:rFonts w:ascii="Times New Roman" w:hAnsi="Times New Roman" w:cs="Times New Roman"/>
          <w:sz w:val="24"/>
          <w:szCs w:val="24"/>
        </w:rPr>
      </w:pPr>
      <w:r w:rsidRPr="006E77F2">
        <w:rPr>
          <w:rFonts w:ascii="Times New Roman" w:hAnsi="Times New Roman" w:cs="Times New Roman"/>
          <w:sz w:val="24"/>
          <w:szCs w:val="24"/>
        </w:rPr>
        <w:t xml:space="preserve">DU fiziķiem ir vairākus gadu desmitus ilga sadarbība ar Latvijas Universitātes Cietvielu fizikas institūtu kā iestāžu, tā arī personīgo kontaktu līmenī. Latvijas Universitātes fiziķi bieži vien izmanto </w:t>
      </w:r>
      <w:r w:rsidR="00C73344" w:rsidRPr="006E77F2">
        <w:rPr>
          <w:rFonts w:ascii="Times New Roman" w:hAnsi="Times New Roman" w:cs="Times New Roman"/>
          <w:sz w:val="24"/>
          <w:szCs w:val="24"/>
        </w:rPr>
        <w:t xml:space="preserve">DU </w:t>
      </w:r>
      <w:r w:rsidRPr="006E77F2">
        <w:rPr>
          <w:rFonts w:ascii="Times New Roman" w:hAnsi="Times New Roman" w:cs="Times New Roman"/>
          <w:sz w:val="24"/>
          <w:szCs w:val="24"/>
        </w:rPr>
        <w:t xml:space="preserve">DZTI esošo aparatūru. Iepriekšējā pārskata periodā atsevišķiem DSP “Cietvielu fizika” studējošajiem </w:t>
      </w:r>
      <w:r w:rsidR="00030EF0" w:rsidRPr="006E77F2">
        <w:rPr>
          <w:rFonts w:ascii="Times New Roman" w:hAnsi="Times New Roman" w:cs="Times New Roman"/>
          <w:sz w:val="24"/>
          <w:szCs w:val="24"/>
        </w:rPr>
        <w:t xml:space="preserve">tika </w:t>
      </w:r>
      <w:r w:rsidRPr="006E77F2">
        <w:rPr>
          <w:rFonts w:ascii="Times New Roman" w:hAnsi="Times New Roman" w:cs="Times New Roman"/>
          <w:sz w:val="24"/>
          <w:szCs w:val="24"/>
        </w:rPr>
        <w:t xml:space="preserve">nodrošināta pieeja specifiskam zinātniskajam aprīkojumam LU Cietvielu fizikas institūtā. </w:t>
      </w:r>
      <w:r w:rsidR="00EE5EF5" w:rsidRPr="006E77F2">
        <w:rPr>
          <w:rFonts w:ascii="Times New Roman" w:hAnsi="Times New Roman" w:cs="Times New Roman"/>
          <w:sz w:val="24"/>
          <w:szCs w:val="24"/>
        </w:rPr>
        <w:t>DU Fizikas un matemātikas katedras profesori aktīvi darbojās kopējā DU un RTU Fizikas un astronomijas profesoru padomē</w:t>
      </w:r>
      <w:r w:rsidR="00C73344" w:rsidRPr="006E77F2">
        <w:rPr>
          <w:rFonts w:ascii="Times New Roman" w:hAnsi="Times New Roman" w:cs="Times New Roman"/>
          <w:sz w:val="24"/>
          <w:szCs w:val="24"/>
        </w:rPr>
        <w:t>.</w:t>
      </w:r>
    </w:p>
    <w:p w14:paraId="6D7838B3" w14:textId="77777777" w:rsidR="00055699" w:rsidRPr="006E77F2" w:rsidRDefault="00055699" w:rsidP="00055699">
      <w:pPr>
        <w:pStyle w:val="BodyText"/>
        <w:spacing w:after="0"/>
        <w:jc w:val="both"/>
        <w:rPr>
          <w:sz w:val="24"/>
          <w:szCs w:val="24"/>
        </w:rPr>
      </w:pPr>
      <w:r w:rsidRPr="006E77F2">
        <w:rPr>
          <w:sz w:val="24"/>
          <w:szCs w:val="24"/>
        </w:rPr>
        <w:t>Realizējot studiju programmas, darba devēji ir iesaistīti gan nodarbinātajam nepieciešamo zināšanu un prasmju formulēšanā, gan izglītības programmu kvalitātes vērtēšanā, gan stratēģijas plānošanā. Vērtējot reģiona līmenī, svarīga dialoga sastāvdaļa ir DU sadarbība ar Latgales novada darba devējiem, novadu un pilsētu pašvaldībām, kā arī valsts un pašvaldību institūcijām. Tādējādi, programmās tiek nodrošināts viens no galvenajiem reģionālās attīstības politikas pamatprincipiem – partnerība.</w:t>
      </w:r>
    </w:p>
    <w:p w14:paraId="38240FA8" w14:textId="77777777" w:rsidR="00055699" w:rsidRPr="006E77F2" w:rsidRDefault="00055699" w:rsidP="00055699">
      <w:pPr>
        <w:pStyle w:val="BodyText"/>
        <w:spacing w:after="0"/>
        <w:jc w:val="both"/>
        <w:rPr>
          <w:sz w:val="24"/>
          <w:szCs w:val="24"/>
        </w:rPr>
      </w:pPr>
    </w:p>
    <w:p w14:paraId="5A7977C5" w14:textId="27129F0A" w:rsidR="00055699" w:rsidRPr="006E77F2" w:rsidRDefault="00055699" w:rsidP="00055699">
      <w:pPr>
        <w:pStyle w:val="BodyText"/>
        <w:spacing w:after="0"/>
        <w:jc w:val="both"/>
        <w:rPr>
          <w:sz w:val="24"/>
          <w:szCs w:val="24"/>
        </w:rPr>
      </w:pPr>
      <w:r w:rsidRPr="006E77F2">
        <w:rPr>
          <w:sz w:val="24"/>
          <w:szCs w:val="24"/>
        </w:rPr>
        <w:t>Darba devēju pārstāvji ir iesaistīti studiju virziena padomes darbā, piedalās dažādu būtisku ar programmas realizāciju un attīstību saistītu jautājumu risināšanā. Lai nodrošinātu studiju programmas atbilstību darba tirgus prasībām, regulāri tiek īstenota darba devēju aptauja. Ir izstrādātas absolventu un darba devēju aptaujas anketas. Darba devēju vērtējumiem un atsauksmēm par absolventiem ir svarīga nozīme, jo šīs atsauksmes un vērtējumi var veicināt noteiktu korekciju ieviešanu studiju programmas īstenošanas procesā. Aptauju dati tiek analizēti un apspriesti programmā iesaistīto struktūrvienību sēdēs, virziena padomes un fakultātes Domes sēdēs, tādējādi nodrošinot atgriezenisko saikni sadarbībā ar absolventiem un darba devējiem. Virziena mērķu un studiju rezultātu sasniegšanai, būtiska ir arī docētāju sadarbība ar dažādām profesionālām asociācijām un apvienībām.</w:t>
      </w:r>
    </w:p>
    <w:p w14:paraId="2BCCB68E" w14:textId="77777777" w:rsidR="00556260" w:rsidRPr="006E77F2" w:rsidRDefault="00556260" w:rsidP="00556260">
      <w:pPr>
        <w:pStyle w:val="CommentText"/>
        <w:rPr>
          <w:rFonts w:ascii="Times New Roman" w:hAnsi="Times New Roman" w:cs="Times New Roman"/>
        </w:rPr>
      </w:pPr>
    </w:p>
    <w:p w14:paraId="2E09AA5E" w14:textId="77777777" w:rsidR="008966F8" w:rsidRPr="006E77F2" w:rsidRDefault="00030EF0" w:rsidP="008966F8">
      <w:pPr>
        <w:widowControl/>
        <w:autoSpaceDE/>
        <w:autoSpaceDN/>
        <w:rPr>
          <w:rFonts w:ascii="Times New Roman" w:eastAsia="Times New Roman" w:hAnsi="Times New Roman" w:cs="Times New Roman"/>
          <w:sz w:val="24"/>
          <w:szCs w:val="24"/>
          <w:lang w:eastAsia="lv-LV"/>
        </w:rPr>
      </w:pPr>
      <w:r w:rsidRPr="006E77F2">
        <w:rPr>
          <w:rFonts w:ascii="Times New Roman" w:hAnsi="Times New Roman" w:cs="Times New Roman"/>
          <w:bCs/>
          <w:sz w:val="24"/>
          <w:szCs w:val="24"/>
        </w:rPr>
        <w:t xml:space="preserve">Partneru piesaistei tiek izmantoti personīgie kontakti, tālāk attīstot sadarbību. </w:t>
      </w:r>
      <w:r w:rsidR="00055699" w:rsidRPr="006E77F2">
        <w:rPr>
          <w:rFonts w:ascii="Times New Roman" w:hAnsi="Times New Roman" w:cs="Times New Roman"/>
          <w:sz w:val="24"/>
          <w:szCs w:val="24"/>
        </w:rPr>
        <w:t>Studiju virzien</w:t>
      </w:r>
      <w:r w:rsidR="00055699" w:rsidRPr="006E77F2">
        <w:rPr>
          <w:rFonts w:ascii="Times New Roman" w:hAnsi="Times New Roman" w:cs="Times New Roman"/>
          <w:sz w:val="24"/>
          <w:szCs w:val="24"/>
          <w:lang w:val="la-Latn"/>
        </w:rPr>
        <w:t>ā “</w:t>
      </w:r>
      <w:r w:rsidR="005A3C42" w:rsidRPr="006E77F2">
        <w:rPr>
          <w:rFonts w:ascii="Times New Roman" w:hAnsi="Times New Roman" w:cs="Times New Roman"/>
          <w:sz w:val="24"/>
          <w:szCs w:val="24"/>
        </w:rPr>
        <w:t>Fizika, materiālzinātne, matemātika un statistika</w:t>
      </w:r>
      <w:r w:rsidR="00055699" w:rsidRPr="006E77F2">
        <w:rPr>
          <w:rFonts w:ascii="Times New Roman" w:hAnsi="Times New Roman" w:cs="Times New Roman"/>
          <w:sz w:val="24"/>
          <w:szCs w:val="24"/>
          <w:lang w:val="la-Latn"/>
        </w:rPr>
        <w:t xml:space="preserve">” ietilpstošo </w:t>
      </w:r>
      <w:r w:rsidR="00055699" w:rsidRPr="006E77F2">
        <w:rPr>
          <w:rFonts w:ascii="Times New Roman" w:hAnsi="Times New Roman" w:cs="Times New Roman"/>
          <w:sz w:val="24"/>
          <w:szCs w:val="24"/>
        </w:rPr>
        <w:t xml:space="preserve">studiju programmu </w:t>
      </w:r>
      <w:r w:rsidR="00055699" w:rsidRPr="006E77F2">
        <w:rPr>
          <w:rFonts w:ascii="Times New Roman" w:hAnsi="Times New Roman" w:cs="Times New Roman"/>
          <w:sz w:val="24"/>
          <w:szCs w:val="24"/>
          <w:lang w:val="la-Latn"/>
        </w:rPr>
        <w:t xml:space="preserve">realizācijas </w:t>
      </w:r>
      <w:r w:rsidR="00055699" w:rsidRPr="006E77F2">
        <w:rPr>
          <w:rFonts w:ascii="Times New Roman" w:hAnsi="Times New Roman" w:cs="Times New Roman"/>
          <w:sz w:val="24"/>
          <w:szCs w:val="24"/>
        </w:rPr>
        <w:t xml:space="preserve">ietvaros </w:t>
      </w:r>
      <w:r w:rsidR="005A3C42" w:rsidRPr="006E77F2">
        <w:rPr>
          <w:rFonts w:ascii="Times New Roman" w:hAnsi="Times New Roman" w:cs="Times New Roman"/>
          <w:sz w:val="24"/>
          <w:szCs w:val="24"/>
          <w:lang w:val="la-Latn"/>
        </w:rPr>
        <w:t>ir izveidojusies</w:t>
      </w:r>
      <w:r w:rsidR="00055699" w:rsidRPr="006E77F2">
        <w:rPr>
          <w:rFonts w:ascii="Times New Roman" w:hAnsi="Times New Roman" w:cs="Times New Roman"/>
          <w:sz w:val="24"/>
          <w:szCs w:val="24"/>
          <w:lang w:val="la-Latn"/>
        </w:rPr>
        <w:t xml:space="preserve"> sadarbība </w:t>
      </w:r>
      <w:r w:rsidR="005738F2" w:rsidRPr="006E77F2">
        <w:rPr>
          <w:rFonts w:ascii="Times New Roman" w:hAnsi="Times New Roman" w:cs="Times New Roman"/>
          <w:sz w:val="24"/>
          <w:szCs w:val="24"/>
        </w:rPr>
        <w:t xml:space="preserve">ar </w:t>
      </w:r>
      <w:r w:rsidR="00055699" w:rsidRPr="006E77F2">
        <w:rPr>
          <w:rFonts w:ascii="Times New Roman" w:hAnsi="Times New Roman" w:cs="Times New Roman"/>
          <w:sz w:val="24"/>
          <w:szCs w:val="24"/>
        </w:rPr>
        <w:t>Latvijas Universitāti</w:t>
      </w:r>
      <w:r w:rsidR="005738F2" w:rsidRPr="006E77F2">
        <w:rPr>
          <w:rFonts w:ascii="Times New Roman" w:hAnsi="Times New Roman" w:cs="Times New Roman"/>
          <w:sz w:val="24"/>
          <w:szCs w:val="24"/>
        </w:rPr>
        <w:t xml:space="preserve"> un tās institūtiem</w:t>
      </w:r>
      <w:r w:rsidR="00055699" w:rsidRPr="006E77F2">
        <w:rPr>
          <w:rFonts w:ascii="Times New Roman" w:hAnsi="Times New Roman" w:cs="Times New Roman"/>
          <w:sz w:val="24"/>
          <w:szCs w:val="24"/>
        </w:rPr>
        <w:t>,</w:t>
      </w:r>
      <w:r w:rsidR="00054066" w:rsidRPr="006E77F2">
        <w:rPr>
          <w:rFonts w:ascii="Times New Roman" w:hAnsi="Times New Roman" w:cs="Times New Roman"/>
          <w:sz w:val="24"/>
          <w:szCs w:val="24"/>
        </w:rPr>
        <w:t xml:space="preserve"> kā rezultātā bija izveidota </w:t>
      </w:r>
      <w:r w:rsidRPr="006E77F2">
        <w:rPr>
          <w:rFonts w:ascii="Times New Roman" w:hAnsi="Times New Roman" w:cs="Times New Roman"/>
          <w:sz w:val="24"/>
          <w:szCs w:val="24"/>
        </w:rPr>
        <w:t xml:space="preserve">un licencēta </w:t>
      </w:r>
      <w:r w:rsidR="00054066" w:rsidRPr="006E77F2">
        <w:rPr>
          <w:rFonts w:ascii="Times New Roman" w:hAnsi="Times New Roman" w:cs="Times New Roman"/>
          <w:sz w:val="24"/>
          <w:szCs w:val="24"/>
        </w:rPr>
        <w:t>jaunā AMSP “Fizika”, kur Daugavpils Universitāte nodrošina apmācību apakšprogrammā “Tehnoloģiju Fizika”.</w:t>
      </w:r>
      <w:r w:rsidR="00055699" w:rsidRPr="006E77F2">
        <w:rPr>
          <w:rFonts w:ascii="Times New Roman" w:hAnsi="Times New Roman" w:cs="Times New Roman"/>
          <w:sz w:val="24"/>
          <w:szCs w:val="24"/>
        </w:rPr>
        <w:t xml:space="preserve"> </w:t>
      </w:r>
      <w:r w:rsidR="008966F8" w:rsidRPr="006E77F2">
        <w:rPr>
          <w:rFonts w:ascii="Times New Roman" w:eastAsia="Times New Roman" w:hAnsi="Times New Roman" w:cs="Times New Roman"/>
          <w:sz w:val="24"/>
          <w:szCs w:val="24"/>
          <w:lang w:eastAsia="lv-LV"/>
        </w:rPr>
        <w:t xml:space="preserve">Plānots turpināt sadarbību. </w:t>
      </w:r>
    </w:p>
    <w:p w14:paraId="37397367" w14:textId="77777777" w:rsidR="004F1F4A" w:rsidRPr="006E77F2" w:rsidRDefault="004F1F4A" w:rsidP="000458EB">
      <w:pPr>
        <w:jc w:val="both"/>
        <w:rPr>
          <w:rFonts w:ascii="Times New Roman" w:hAnsi="Times New Roman" w:cs="Times New Roman"/>
          <w:sz w:val="24"/>
          <w:szCs w:val="24"/>
        </w:rPr>
      </w:pPr>
    </w:p>
    <w:p w14:paraId="7A1565D0" w14:textId="458DBAD4" w:rsidR="00292B70" w:rsidRPr="006E77F2" w:rsidRDefault="005F3B96" w:rsidP="005F3B96">
      <w:pPr>
        <w:widowControl/>
        <w:autoSpaceDE/>
        <w:autoSpaceDN/>
        <w:rPr>
          <w:rFonts w:ascii="Times New Roman" w:eastAsia="Times New Roman" w:hAnsi="Times New Roman" w:cs="Times New Roman"/>
          <w:sz w:val="24"/>
          <w:szCs w:val="24"/>
          <w:lang w:eastAsia="lv-LV"/>
        </w:rPr>
      </w:pPr>
      <w:r w:rsidRPr="006E77F2">
        <w:rPr>
          <w:rFonts w:ascii="Times New Roman" w:eastAsia="Times New Roman" w:hAnsi="Times New Roman" w:cs="Times New Roman"/>
          <w:sz w:val="24"/>
          <w:szCs w:val="24"/>
          <w:lang w:eastAsia="lv-LV"/>
        </w:rPr>
        <w:t xml:space="preserve">Minēsim </w:t>
      </w:r>
      <w:r w:rsidR="00DF238C" w:rsidRPr="006E77F2">
        <w:rPr>
          <w:rFonts w:ascii="Times New Roman" w:eastAsia="Times New Roman" w:hAnsi="Times New Roman" w:cs="Times New Roman"/>
          <w:sz w:val="24"/>
          <w:szCs w:val="24"/>
          <w:lang w:eastAsia="lv-LV"/>
        </w:rPr>
        <w:t xml:space="preserve">svarīgākos </w:t>
      </w:r>
      <w:r w:rsidRPr="006E77F2">
        <w:rPr>
          <w:rFonts w:ascii="Times New Roman" w:eastAsia="Times New Roman" w:hAnsi="Times New Roman" w:cs="Times New Roman"/>
          <w:sz w:val="24"/>
          <w:szCs w:val="24"/>
          <w:lang w:eastAsia="lv-LV"/>
        </w:rPr>
        <w:t>kritērijus</w:t>
      </w:r>
      <w:r w:rsidR="000458EB" w:rsidRPr="006E77F2">
        <w:rPr>
          <w:rFonts w:ascii="Times New Roman" w:eastAsia="Times New Roman" w:hAnsi="Times New Roman" w:cs="Times New Roman"/>
          <w:sz w:val="24"/>
          <w:szCs w:val="24"/>
          <w:lang w:eastAsia="lv-LV"/>
        </w:rPr>
        <w:t xml:space="preserve"> partneru piesaistei:</w:t>
      </w:r>
    </w:p>
    <w:p w14:paraId="1ED9A75B" w14:textId="77777777" w:rsidR="009B1FEF" w:rsidRPr="006E77F2" w:rsidRDefault="00DF238C" w:rsidP="00882AC2">
      <w:pPr>
        <w:pStyle w:val="ListParagraph"/>
        <w:widowControl/>
        <w:numPr>
          <w:ilvl w:val="0"/>
          <w:numId w:val="22"/>
        </w:numPr>
        <w:autoSpaceDE/>
        <w:autoSpaceDN/>
        <w:rPr>
          <w:rFonts w:ascii="Times New Roman" w:hAnsi="Times New Roman" w:cs="Times New Roman"/>
          <w:sz w:val="24"/>
          <w:szCs w:val="24"/>
        </w:rPr>
      </w:pPr>
      <w:r w:rsidRPr="006E77F2">
        <w:rPr>
          <w:rFonts w:ascii="Times New Roman" w:hAnsi="Times New Roman" w:cs="Times New Roman"/>
          <w:sz w:val="24"/>
          <w:szCs w:val="24"/>
        </w:rPr>
        <w:t xml:space="preserve">izvēlēties vienas no vadošajām zinātnes universitātēm </w:t>
      </w:r>
      <w:r w:rsidR="009B1FEF" w:rsidRPr="006E77F2">
        <w:rPr>
          <w:rFonts w:ascii="Times New Roman" w:hAnsi="Times New Roman" w:cs="Times New Roman"/>
          <w:sz w:val="24"/>
          <w:szCs w:val="24"/>
        </w:rPr>
        <w:t>Latvij</w:t>
      </w:r>
      <w:r w:rsidRPr="006E77F2">
        <w:rPr>
          <w:rFonts w:ascii="Times New Roman" w:hAnsi="Times New Roman" w:cs="Times New Roman"/>
          <w:sz w:val="24"/>
          <w:szCs w:val="24"/>
        </w:rPr>
        <w:t>ā</w:t>
      </w:r>
      <w:r w:rsidR="009B1FEF" w:rsidRPr="006E77F2">
        <w:rPr>
          <w:rFonts w:ascii="Times New Roman" w:hAnsi="Times New Roman" w:cs="Times New Roman"/>
          <w:sz w:val="24"/>
          <w:szCs w:val="24"/>
        </w:rPr>
        <w:t xml:space="preserve">, kas </w:t>
      </w:r>
      <w:r w:rsidRPr="006E77F2">
        <w:rPr>
          <w:rFonts w:ascii="Times New Roman" w:hAnsi="Times New Roman" w:cs="Times New Roman"/>
          <w:sz w:val="24"/>
          <w:szCs w:val="24"/>
        </w:rPr>
        <w:t>ieņem atzītu vietu starp Eiropas un pasaules pētniecības un inovāciju centriem;</w:t>
      </w:r>
    </w:p>
    <w:p w14:paraId="784B6245" w14:textId="1685EB47" w:rsidR="009B1FEF" w:rsidRPr="006E77F2" w:rsidRDefault="009B1FEF" w:rsidP="00882AC2">
      <w:pPr>
        <w:pStyle w:val="ListParagraph"/>
        <w:widowControl/>
        <w:numPr>
          <w:ilvl w:val="0"/>
          <w:numId w:val="22"/>
        </w:numPr>
        <w:autoSpaceDE/>
        <w:autoSpaceDN/>
        <w:rPr>
          <w:rFonts w:ascii="Times New Roman" w:hAnsi="Times New Roman" w:cs="Times New Roman"/>
          <w:sz w:val="24"/>
          <w:szCs w:val="24"/>
        </w:rPr>
      </w:pPr>
      <w:r w:rsidRPr="006E77F2">
        <w:rPr>
          <w:rFonts w:ascii="Times New Roman" w:hAnsi="Times New Roman" w:cs="Times New Roman"/>
          <w:sz w:val="24"/>
          <w:szCs w:val="24"/>
        </w:rPr>
        <w:lastRenderedPageBreak/>
        <w:t>izvēlēties institūcijas, kas var piedāvāt nepieciešamo specifisko</w:t>
      </w:r>
      <w:r w:rsidR="00292B70" w:rsidRPr="006E77F2">
        <w:rPr>
          <w:rFonts w:ascii="Times New Roman" w:hAnsi="Times New Roman" w:cs="Times New Roman"/>
          <w:sz w:val="24"/>
          <w:szCs w:val="24"/>
        </w:rPr>
        <w:t xml:space="preserve"> zinātnisk</w:t>
      </w:r>
      <w:r w:rsidRPr="006E77F2">
        <w:rPr>
          <w:rFonts w:ascii="Times New Roman" w:hAnsi="Times New Roman" w:cs="Times New Roman"/>
          <w:sz w:val="24"/>
          <w:szCs w:val="24"/>
        </w:rPr>
        <w:t>o</w:t>
      </w:r>
      <w:r w:rsidR="00292B70" w:rsidRPr="006E77F2">
        <w:rPr>
          <w:rFonts w:ascii="Times New Roman" w:hAnsi="Times New Roman" w:cs="Times New Roman"/>
          <w:sz w:val="24"/>
          <w:szCs w:val="24"/>
        </w:rPr>
        <w:t xml:space="preserve"> aprīkojum</w:t>
      </w:r>
      <w:r w:rsidRPr="006E77F2">
        <w:rPr>
          <w:rFonts w:ascii="Times New Roman" w:hAnsi="Times New Roman" w:cs="Times New Roman"/>
          <w:sz w:val="24"/>
          <w:szCs w:val="24"/>
        </w:rPr>
        <w:t>u pētījumiem.</w:t>
      </w:r>
    </w:p>
    <w:p w14:paraId="1F1041CA" w14:textId="10A2ABD8" w:rsidR="00292B70" w:rsidRPr="006E77F2" w:rsidRDefault="009B1FEF" w:rsidP="00882AC2">
      <w:pPr>
        <w:pStyle w:val="ListParagraph"/>
        <w:widowControl/>
        <w:numPr>
          <w:ilvl w:val="0"/>
          <w:numId w:val="22"/>
        </w:numPr>
        <w:autoSpaceDE/>
        <w:autoSpaceDN/>
        <w:rPr>
          <w:rFonts w:ascii="Times New Roman" w:hAnsi="Times New Roman" w:cs="Times New Roman"/>
          <w:sz w:val="24"/>
          <w:szCs w:val="24"/>
        </w:rPr>
      </w:pPr>
      <w:r w:rsidRPr="006E77F2">
        <w:rPr>
          <w:rFonts w:ascii="Times New Roman" w:hAnsi="Times New Roman" w:cs="Times New Roman"/>
          <w:sz w:val="24"/>
          <w:szCs w:val="24"/>
        </w:rPr>
        <w:t xml:space="preserve">Piesaistīt institūcijas, kurām nepieciešamas </w:t>
      </w:r>
      <w:r w:rsidR="008D7324" w:rsidRPr="006E77F2">
        <w:rPr>
          <w:rFonts w:ascii="Times New Roman" w:hAnsi="Times New Roman" w:cs="Times New Roman"/>
          <w:sz w:val="24"/>
          <w:szCs w:val="24"/>
        </w:rPr>
        <w:t>DU DZTI Tehnoloģiju departament</w:t>
      </w:r>
      <w:r w:rsidRPr="006E77F2">
        <w:rPr>
          <w:rFonts w:ascii="Times New Roman" w:hAnsi="Times New Roman" w:cs="Times New Roman"/>
          <w:sz w:val="24"/>
          <w:szCs w:val="24"/>
        </w:rPr>
        <w:t>a iekārtas pētījumiem.</w:t>
      </w:r>
    </w:p>
    <w:p w14:paraId="234300CE" w14:textId="77777777" w:rsidR="00292B70" w:rsidRPr="006E77F2" w:rsidRDefault="00292B70" w:rsidP="005F3B96">
      <w:pPr>
        <w:widowControl/>
        <w:autoSpaceDE/>
        <w:autoSpaceDN/>
        <w:rPr>
          <w:rFonts w:ascii="Times New Roman" w:eastAsia="Times New Roman" w:hAnsi="Times New Roman" w:cs="Times New Roman"/>
          <w:sz w:val="24"/>
          <w:szCs w:val="24"/>
          <w:lang w:eastAsia="lv-LV"/>
        </w:rPr>
      </w:pPr>
    </w:p>
    <w:p w14:paraId="606C0749" w14:textId="6F6B21E9" w:rsidR="00055699" w:rsidRPr="006E77F2" w:rsidRDefault="00055699" w:rsidP="00030EF0">
      <w:pPr>
        <w:jc w:val="both"/>
        <w:rPr>
          <w:rFonts w:ascii="Times New Roman" w:hAnsi="Times New Roman" w:cs="Times New Roman"/>
          <w:bCs/>
          <w:sz w:val="24"/>
          <w:szCs w:val="24"/>
        </w:rPr>
      </w:pPr>
    </w:p>
    <w:p w14:paraId="110D60A0" w14:textId="77777777" w:rsidR="00155594" w:rsidRPr="006E77F2" w:rsidRDefault="00155594" w:rsidP="00055699">
      <w:pPr>
        <w:jc w:val="both"/>
        <w:rPr>
          <w:rFonts w:ascii="Times New Roman" w:hAnsi="Times New Roman" w:cs="Times New Roman"/>
          <w:sz w:val="24"/>
          <w:szCs w:val="24"/>
        </w:rPr>
      </w:pPr>
    </w:p>
    <w:p w14:paraId="2B6063F9" w14:textId="77777777" w:rsidR="00055699" w:rsidRPr="006E77F2" w:rsidRDefault="00055699" w:rsidP="0005569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2.5.2. Novērtēt, kā studiju virziena ietvaros īstenotā sadarbība ar dažādām ārvalstu institūcijām (augstskolām/ koledžām, darba devējiem, darba devēju organizācijām, nevalstiskajām organizācijām, zinātnes institūtiem u.c.) nodrošina virziena mērķu un studiju rezultātu sasniegšanu. Norādīt, pēc kādiem kritērijiem tiek izvēlēti studiju virzienam un studiju programmām atbilstošie ārvalstu sadarbības partneri, raksturot sadarbības veidus, kā sadarbība tiek organizēta, papildus norādot mehānismu partneru piesaistei. </w:t>
      </w:r>
    </w:p>
    <w:p w14:paraId="1812E8F7" w14:textId="5590DF6E" w:rsidR="00D73554" w:rsidRPr="006E77F2" w:rsidRDefault="00D73554" w:rsidP="00D73554">
      <w:pPr>
        <w:jc w:val="both"/>
        <w:rPr>
          <w:rFonts w:ascii="Times New Roman" w:hAnsi="Times New Roman" w:cs="Times New Roman"/>
          <w:sz w:val="24"/>
          <w:szCs w:val="24"/>
        </w:rPr>
      </w:pPr>
    </w:p>
    <w:p w14:paraId="28800E1E" w14:textId="789D754F" w:rsidR="00D73554" w:rsidRPr="006E77F2" w:rsidRDefault="00D73554" w:rsidP="00D73554">
      <w:pPr>
        <w:jc w:val="both"/>
        <w:rPr>
          <w:rFonts w:ascii="Times New Roman" w:hAnsi="Times New Roman" w:cs="Times New Roman"/>
          <w:sz w:val="24"/>
          <w:szCs w:val="24"/>
        </w:rPr>
      </w:pPr>
      <w:r w:rsidRPr="006E77F2">
        <w:rPr>
          <w:rFonts w:ascii="Times New Roman" w:hAnsi="Times New Roman" w:cs="Times New Roman"/>
          <w:sz w:val="24"/>
          <w:szCs w:val="24"/>
        </w:rPr>
        <w:t>Kopš 2022. gada DU ir uzņemts Eiropas Kodolpētniecības organizācijas (CERN) Baltijas grupā</w:t>
      </w:r>
      <w:r w:rsidR="007C1716" w:rsidRPr="006E77F2">
        <w:rPr>
          <w:rStyle w:val="FootnoteReference"/>
          <w:rFonts w:ascii="Times New Roman" w:hAnsi="Times New Roman"/>
          <w:sz w:val="24"/>
          <w:szCs w:val="24"/>
        </w:rPr>
        <w:footnoteReference w:id="39"/>
      </w:r>
      <w:r w:rsidRPr="006E77F2">
        <w:rPr>
          <w:rFonts w:ascii="Times New Roman" w:hAnsi="Times New Roman" w:cs="Times New Roman"/>
          <w:sz w:val="24"/>
          <w:szCs w:val="24"/>
        </w:rPr>
        <w:t>. Lai gan studiju virzienā ietilpstošās studiju programmas nav tiešā veidā saistītas ar CERN īstenotajiem pētījumiem, tomēr līdzda</w:t>
      </w:r>
      <w:r w:rsidR="00250E93" w:rsidRPr="006E77F2">
        <w:rPr>
          <w:rFonts w:ascii="Times New Roman" w:hAnsi="Times New Roman" w:cs="Times New Roman"/>
          <w:sz w:val="24"/>
          <w:szCs w:val="24"/>
        </w:rPr>
        <w:t>lība CERN paver plašas iespējas dabas</w:t>
      </w:r>
      <w:r w:rsidRPr="006E77F2">
        <w:rPr>
          <w:rFonts w:ascii="Times New Roman" w:hAnsi="Times New Roman" w:cs="Times New Roman"/>
          <w:sz w:val="24"/>
          <w:szCs w:val="24"/>
        </w:rPr>
        <w:t xml:space="preserve">zinātņu virziena pētnieciskajam personālam un studējošajiem iesaistīties CERN realizētajos starpdisciplinārajos pētījumos. </w:t>
      </w:r>
      <w:r w:rsidR="00250E93" w:rsidRPr="006E77F2">
        <w:rPr>
          <w:rFonts w:ascii="Times New Roman" w:hAnsi="Times New Roman" w:cs="Times New Roman"/>
          <w:sz w:val="24"/>
          <w:szCs w:val="24"/>
        </w:rPr>
        <w:t xml:space="preserve">Konkrēti, </w:t>
      </w:r>
      <w:r w:rsidR="0040156F" w:rsidRPr="006E77F2">
        <w:rPr>
          <w:rFonts w:ascii="Times New Roman" w:hAnsi="Times New Roman" w:cs="Times New Roman"/>
          <w:sz w:val="24"/>
          <w:szCs w:val="24"/>
        </w:rPr>
        <w:t xml:space="preserve">AMSP “Fizika” direktors </w:t>
      </w:r>
      <w:r w:rsidR="00250E93" w:rsidRPr="006E77F2">
        <w:rPr>
          <w:rFonts w:ascii="Times New Roman" w:hAnsi="Times New Roman" w:cs="Times New Roman"/>
          <w:sz w:val="24"/>
          <w:szCs w:val="24"/>
        </w:rPr>
        <w:t xml:space="preserve">V. Mizers 2022. gadā </w:t>
      </w:r>
      <w:r w:rsidR="0040156F" w:rsidRPr="006E77F2">
        <w:rPr>
          <w:rFonts w:ascii="Times New Roman" w:hAnsi="Times New Roman" w:cs="Times New Roman"/>
          <w:sz w:val="24"/>
          <w:szCs w:val="24"/>
        </w:rPr>
        <w:t xml:space="preserve">piedalījās </w:t>
      </w:r>
      <w:r w:rsidR="00250E93" w:rsidRPr="006E77F2">
        <w:rPr>
          <w:rFonts w:ascii="Times New Roman" w:hAnsi="Times New Roman" w:cs="Times New Roman"/>
          <w:sz w:val="24"/>
          <w:szCs w:val="24"/>
        </w:rPr>
        <w:t>CERN Baltijas</w:t>
      </w:r>
      <w:r w:rsidR="0040156F" w:rsidRPr="006E77F2">
        <w:rPr>
          <w:rFonts w:ascii="Times New Roman" w:hAnsi="Times New Roman" w:cs="Times New Roman"/>
          <w:sz w:val="24"/>
          <w:szCs w:val="24"/>
        </w:rPr>
        <w:t xml:space="preserve"> </w:t>
      </w:r>
      <w:r w:rsidR="00250E93" w:rsidRPr="006E77F2">
        <w:rPr>
          <w:rFonts w:ascii="Times New Roman" w:hAnsi="Times New Roman" w:cs="Times New Roman"/>
          <w:sz w:val="24"/>
          <w:szCs w:val="24"/>
        </w:rPr>
        <w:t>gr</w:t>
      </w:r>
      <w:r w:rsidR="0040156F" w:rsidRPr="006E77F2">
        <w:rPr>
          <w:rFonts w:ascii="Times New Roman" w:hAnsi="Times New Roman" w:cs="Times New Roman"/>
          <w:sz w:val="24"/>
          <w:szCs w:val="24"/>
        </w:rPr>
        <w:t>up</w:t>
      </w:r>
      <w:r w:rsidR="00250E93" w:rsidRPr="006E77F2">
        <w:rPr>
          <w:rFonts w:ascii="Times New Roman" w:hAnsi="Times New Roman" w:cs="Times New Roman"/>
          <w:sz w:val="24"/>
          <w:szCs w:val="24"/>
        </w:rPr>
        <w:t>as organizētajā pasākumā Igaunijā</w:t>
      </w:r>
      <w:r w:rsidR="00F53C2E" w:rsidRPr="006E77F2">
        <w:rPr>
          <w:rFonts w:ascii="Times New Roman" w:hAnsi="Times New Roman" w:cs="Times New Roman"/>
          <w:sz w:val="24"/>
          <w:szCs w:val="24"/>
        </w:rPr>
        <w:t>.</w:t>
      </w:r>
    </w:p>
    <w:p w14:paraId="53AA6C30" w14:textId="77777777" w:rsidR="00D73554" w:rsidRPr="006E77F2" w:rsidRDefault="00D73554" w:rsidP="00D73554">
      <w:pPr>
        <w:jc w:val="both"/>
        <w:rPr>
          <w:rFonts w:ascii="Times New Roman" w:hAnsi="Times New Roman" w:cs="Times New Roman"/>
          <w:sz w:val="24"/>
          <w:szCs w:val="24"/>
        </w:rPr>
      </w:pPr>
    </w:p>
    <w:p w14:paraId="4DFFDBD5" w14:textId="2930E68A" w:rsidR="009406EB" w:rsidRPr="006E77F2" w:rsidRDefault="00D73554" w:rsidP="0053306C">
      <w:pPr>
        <w:pStyle w:val="NormalWeb"/>
        <w:shd w:val="clear" w:color="auto" w:fill="FFFFFF"/>
        <w:spacing w:before="0" w:beforeAutospacing="0" w:after="0" w:afterAutospacing="0"/>
        <w:jc w:val="both"/>
      </w:pPr>
      <w:r w:rsidRPr="006E77F2">
        <w:t xml:space="preserve">Studentu un mācībspēku stažēšanās un pētniecisko tēmu izstrāde ir iespējama vairāk nekā 90 augstākās izglītības iestādēs (22 pasaules valstīs), ar kurām DU ir noslēgti sadarbības līgumi. Lai veicinātu ārvalstu studējošo un mācībspēku ienākošo mobilitāti, DU Erasmus+ koordinators gada sākumā izsūta visiem esošajiem Erasmus+ partneriem informatīvo vēstuli par to, kādā veidā ārvalstu studējošie un mācībspēki var pieteikties studijām, praksei, docēšanai vai profesionālai pilnveidei. Piedāvāto studiju kursu saraksts tiek pieprasīts no profilējošajām struktūrvienībām. Studiju kursu saraksts tiek aktualizēts katru gadu. </w:t>
      </w:r>
      <w:r w:rsidR="00415F32" w:rsidRPr="006E77F2">
        <w:t xml:space="preserve">DU studiju virzienam “Fizika, materiālzinātne, matemātika un statistika” struktūrvienības arī regulāri piedāvā studiju kursu sarakstus. Pasniedzēji ir docējuši studiju kursus ASV Militārās akadēmijas kadetiem, kas studiju virziena piedāvātos kursus izvēlas papildus savai tiešajai programmai. </w:t>
      </w:r>
      <w:r w:rsidRPr="006E77F2">
        <w:t>DU Erasmus+ koordinators vairākas reizes gadā apmeklē arī starptautiskās Staff Week, kur ir iespēja nodibināt jaunus kontaktus un noslēgt starpuniversitāšu līgumus par studējošo un mācībspēku apmaiņu</w:t>
      </w:r>
      <w:r w:rsidR="009406EB" w:rsidRPr="006E77F2">
        <w:t xml:space="preserve"> Erasmus+ programmas ietvaros. </w:t>
      </w:r>
    </w:p>
    <w:p w14:paraId="54091273" w14:textId="77777777" w:rsidR="005738F2" w:rsidRPr="006E77F2" w:rsidRDefault="005738F2" w:rsidP="0053306C">
      <w:pPr>
        <w:pStyle w:val="NormalWeb"/>
        <w:shd w:val="clear" w:color="auto" w:fill="FFFFFF"/>
        <w:spacing w:before="0" w:beforeAutospacing="0" w:after="0" w:afterAutospacing="0"/>
        <w:jc w:val="both"/>
      </w:pPr>
    </w:p>
    <w:p w14:paraId="3B51D57F" w14:textId="697BC9AE" w:rsidR="00015D3D" w:rsidRPr="006E77F2" w:rsidRDefault="00015D3D" w:rsidP="00015D3D">
      <w:pPr>
        <w:pStyle w:val="BodyText"/>
        <w:spacing w:after="0"/>
        <w:jc w:val="both"/>
        <w:rPr>
          <w:sz w:val="24"/>
          <w:szCs w:val="24"/>
        </w:rPr>
      </w:pPr>
      <w:r w:rsidRPr="006E77F2">
        <w:rPr>
          <w:sz w:val="24"/>
          <w:szCs w:val="24"/>
        </w:rPr>
        <w:t>Viens no starptautiskās sadarbības piemēriem bija Baltkrievijas-Latvijas zinātniski inovatīvais centrs stiprināšanas tehnoloģiju jomā (DU, Parādes ielā 1a)</w:t>
      </w:r>
      <w:r w:rsidR="00486DB6" w:rsidRPr="006E77F2">
        <w:rPr>
          <w:sz w:val="24"/>
          <w:szCs w:val="24"/>
        </w:rPr>
        <w:t xml:space="preserve"> </w:t>
      </w:r>
      <w:r w:rsidR="00486DB6" w:rsidRPr="006E77F2">
        <w:rPr>
          <w:rStyle w:val="FootnoteReference"/>
          <w:sz w:val="24"/>
          <w:szCs w:val="24"/>
        </w:rPr>
        <w:footnoteReference w:id="40"/>
      </w:r>
      <w:r w:rsidRPr="006E77F2">
        <w:rPr>
          <w:sz w:val="24"/>
          <w:szCs w:val="24"/>
        </w:rPr>
        <w:t>, kas tika izveidots, apvienojot Daugavpils uzņēmēju, DU un Baltkrievijas Nacionālās Tehniskās universitātes zinātnieku idejas par rūpniecisko tehnoloģiju attīstību reģionā. Centrs ir īstenojis vairākus projektus gan sadarbībā ar Baltkrievijas, gan Lietuvas kolēģiem, pakāpeniski pilnveidojot materiālo bāzi un personāls</w:t>
      </w:r>
      <w:r w:rsidR="00030EF0" w:rsidRPr="006E77F2">
        <w:rPr>
          <w:sz w:val="24"/>
          <w:szCs w:val="24"/>
        </w:rPr>
        <w:t>astāvu. Galvenās pētījumu tēmas</w:t>
      </w:r>
      <w:r w:rsidRPr="006E77F2">
        <w:rPr>
          <w:sz w:val="24"/>
          <w:szCs w:val="24"/>
        </w:rPr>
        <w:t xml:space="preserve">: </w:t>
      </w:r>
      <w:r w:rsidR="00030EF0" w:rsidRPr="006E77F2">
        <w:rPr>
          <w:sz w:val="24"/>
          <w:szCs w:val="24"/>
        </w:rPr>
        <w:t>r</w:t>
      </w:r>
      <w:r w:rsidRPr="006E77F2">
        <w:rPr>
          <w:sz w:val="24"/>
          <w:szCs w:val="24"/>
        </w:rPr>
        <w:t>ūpnieciskās materiālu apstrādes metodes</w:t>
      </w:r>
      <w:r w:rsidR="00B23AFA" w:rsidRPr="006E77F2">
        <w:rPr>
          <w:sz w:val="24"/>
          <w:szCs w:val="24"/>
        </w:rPr>
        <w:t>;</w:t>
      </w:r>
      <w:r w:rsidRPr="006E77F2">
        <w:rPr>
          <w:sz w:val="24"/>
          <w:szCs w:val="24"/>
        </w:rPr>
        <w:t xml:space="preserve"> </w:t>
      </w:r>
      <w:r w:rsidR="00B23AFA" w:rsidRPr="006E77F2">
        <w:rPr>
          <w:sz w:val="24"/>
          <w:szCs w:val="24"/>
        </w:rPr>
        <w:t>r</w:t>
      </w:r>
      <w:r w:rsidRPr="006E77F2">
        <w:rPr>
          <w:sz w:val="24"/>
          <w:szCs w:val="24"/>
        </w:rPr>
        <w:t>ūpniecisko iekārtu un robotu programmēšana.</w:t>
      </w:r>
      <w:r w:rsidRPr="006E77F2">
        <w:rPr>
          <w:i/>
          <w:sz w:val="24"/>
          <w:szCs w:val="24"/>
        </w:rPr>
        <w:t xml:space="preserve"> </w:t>
      </w:r>
      <w:r w:rsidRPr="006E77F2">
        <w:rPr>
          <w:sz w:val="24"/>
          <w:szCs w:val="24"/>
        </w:rPr>
        <w:t>Die</w:t>
      </w:r>
      <w:r w:rsidR="00B23AFA" w:rsidRPr="006E77F2">
        <w:rPr>
          <w:sz w:val="24"/>
          <w:szCs w:val="24"/>
        </w:rPr>
        <w:t>mžēl Baltkrievijai, kļūstot par</w:t>
      </w:r>
      <w:r w:rsidRPr="006E77F2">
        <w:rPr>
          <w:sz w:val="24"/>
          <w:szCs w:val="24"/>
        </w:rPr>
        <w:t xml:space="preserve"> Krievijas sabiedroto karadarbībā pret Ukrainu, sadarbība ar kaimiņvalsti oficiāli tika pārtraukta, taču </w:t>
      </w:r>
      <w:r w:rsidRPr="006E77F2">
        <w:rPr>
          <w:sz w:val="24"/>
          <w:szCs w:val="24"/>
        </w:rPr>
        <w:lastRenderedPageBreak/>
        <w:t xml:space="preserve">sadarbība ar vietējiem uzņēmējiem saglabājas un turpina attīstīties. Uzturēt kontaktus un palīdz Latgales Uzņēmējdarbības centrs (LUC) un Inovatīvas uzņēmējdarbības atbalsta centrs “Latgale”, kura valdē darbojās arī DU </w:t>
      </w:r>
      <w:r w:rsidR="00B23AFA" w:rsidRPr="006E77F2">
        <w:rPr>
          <w:sz w:val="24"/>
          <w:szCs w:val="24"/>
        </w:rPr>
        <w:t>DSP “Cietvielu fizika”</w:t>
      </w:r>
      <w:r w:rsidR="00750841" w:rsidRPr="006E77F2">
        <w:rPr>
          <w:sz w:val="24"/>
          <w:szCs w:val="24"/>
        </w:rPr>
        <w:t xml:space="preserve"> </w:t>
      </w:r>
      <w:r w:rsidRPr="006E77F2">
        <w:rPr>
          <w:sz w:val="24"/>
          <w:szCs w:val="24"/>
        </w:rPr>
        <w:t>pārstāvis.</w:t>
      </w:r>
    </w:p>
    <w:p w14:paraId="32E766D7" w14:textId="30D600C0" w:rsidR="00055699" w:rsidRPr="006E77F2" w:rsidRDefault="009406EB" w:rsidP="005738F2">
      <w:pPr>
        <w:pStyle w:val="NormalWeb"/>
        <w:shd w:val="clear" w:color="auto" w:fill="FFFFFF"/>
        <w:spacing w:before="0" w:beforeAutospacing="0" w:after="0" w:afterAutospacing="0"/>
        <w:jc w:val="both"/>
      </w:pPr>
      <w:r w:rsidRPr="006E77F2">
        <w:t xml:space="preserve">DU studiju virzienam “Fizika, materiālzinātne, matemātika un statistika” nav </w:t>
      </w:r>
      <w:r w:rsidRPr="006E77F2">
        <w:rPr>
          <w:iCs/>
        </w:rPr>
        <w:t>noslēgti sadarbības līgumi ar ārvalstu institūcijām.</w:t>
      </w:r>
      <w:r w:rsidRPr="006E77F2">
        <w:t xml:space="preserve"> Toties </w:t>
      </w:r>
      <w:r w:rsidR="005738F2" w:rsidRPr="006E77F2">
        <w:t xml:space="preserve">virziena </w:t>
      </w:r>
      <w:r w:rsidR="002900A1" w:rsidRPr="006E77F2">
        <w:t xml:space="preserve">docētājs </w:t>
      </w:r>
      <w:r w:rsidR="005738F2" w:rsidRPr="006E77F2">
        <w:t>P. Daugulis iesaistīts</w:t>
      </w:r>
      <w:r w:rsidRPr="006E77F2">
        <w:t xml:space="preserve"> </w:t>
      </w:r>
      <w:r w:rsidR="005738F2" w:rsidRPr="006E77F2">
        <w:t>starptautiskā projektā no Apvārsnis 2020 programmas</w:t>
      </w:r>
      <w:r w:rsidRPr="006E77F2">
        <w:t xml:space="preserve">, kas </w:t>
      </w:r>
      <w:r w:rsidR="005738F2" w:rsidRPr="006E77F2">
        <w:t xml:space="preserve">tiek </w:t>
      </w:r>
      <w:r w:rsidRPr="006E77F2">
        <w:t>īstenots sadarbībā ar zinātniskajām institūcijā</w:t>
      </w:r>
      <w:r w:rsidR="00236C62" w:rsidRPr="006E77F2">
        <w:t>m</w:t>
      </w:r>
      <w:r w:rsidRPr="006E77F2">
        <w:t xml:space="preserve"> ārvalstīs - </w:t>
      </w:r>
      <w:r w:rsidRPr="006E77F2">
        <w:rPr>
          <w:lang w:eastAsia="en-US"/>
        </w:rPr>
        <w:t>Itālij</w:t>
      </w:r>
      <w:r w:rsidR="005738F2" w:rsidRPr="006E77F2">
        <w:rPr>
          <w:lang w:eastAsia="en-US"/>
        </w:rPr>
        <w:t>as nacionālo pētniecības centru;</w:t>
      </w:r>
      <w:r w:rsidRPr="006E77F2">
        <w:rPr>
          <w:lang w:eastAsia="en-US"/>
        </w:rPr>
        <w:t xml:space="preserve"> </w:t>
      </w:r>
      <w:r w:rsidRPr="006E77F2">
        <w:t>Amsterdamas un</w:t>
      </w:r>
      <w:r w:rsidR="005738F2" w:rsidRPr="006E77F2">
        <w:t>iversitātes medicīnas fakultāti;</w:t>
      </w:r>
      <w:r w:rsidRPr="006E77F2">
        <w:t xml:space="preserve"> Nacionālo</w:t>
      </w:r>
      <w:r w:rsidR="005738F2" w:rsidRPr="006E77F2">
        <w:t xml:space="preserve"> mikrobioloģijas centru Spānijā;</w:t>
      </w:r>
      <w:r w:rsidRPr="006E77F2">
        <w:t xml:space="preserve"> Slimību dinamikas, ekonomijas un politikas centru Indijā. </w:t>
      </w:r>
      <w:r w:rsidR="00055699" w:rsidRPr="006E77F2">
        <w:t>Studiju virziena “</w:t>
      </w:r>
      <w:r w:rsidR="00BE1A85" w:rsidRPr="006E77F2">
        <w:t>Fizika, materiālzinātne, matemātika un statistika</w:t>
      </w:r>
      <w:r w:rsidR="004D1CA0" w:rsidRPr="006E77F2">
        <w:t>” starptautisko</w:t>
      </w:r>
      <w:r w:rsidR="00055699" w:rsidRPr="006E77F2">
        <w:t xml:space="preserve"> </w:t>
      </w:r>
      <w:r w:rsidR="004D1CA0" w:rsidRPr="006E77F2">
        <w:t>atpazīstamību</w:t>
      </w:r>
      <w:r w:rsidR="00055699" w:rsidRPr="006E77F2">
        <w:t xml:space="preserve"> </w:t>
      </w:r>
      <w:r w:rsidR="004D1CA0" w:rsidRPr="006E77F2">
        <w:t>palielina</w:t>
      </w:r>
      <w:r w:rsidR="00055699" w:rsidRPr="006E77F2">
        <w:t xml:space="preserve"> zinātnisko darbinieku individuālā sadarbība </w:t>
      </w:r>
      <w:r w:rsidR="004D1CA0" w:rsidRPr="006E77F2">
        <w:t xml:space="preserve">ar </w:t>
      </w:r>
      <w:r w:rsidR="00415F32" w:rsidRPr="006E77F2">
        <w:t>ārvalstu</w:t>
      </w:r>
      <w:r w:rsidR="00055699" w:rsidRPr="006E77F2">
        <w:t xml:space="preserve"> zi</w:t>
      </w:r>
      <w:r w:rsidR="004D1CA0" w:rsidRPr="006E77F2">
        <w:t>nātnisko institūciju pētniekiem, publicējot</w:t>
      </w:r>
      <w:r w:rsidR="00055699" w:rsidRPr="006E77F2">
        <w:t xml:space="preserve"> zinātnisk</w:t>
      </w:r>
      <w:r w:rsidR="00236C62" w:rsidRPr="006E77F2">
        <w:t>os</w:t>
      </w:r>
      <w:r w:rsidR="00055699" w:rsidRPr="006E77F2">
        <w:t xml:space="preserve"> rakst</w:t>
      </w:r>
      <w:r w:rsidR="00236C62" w:rsidRPr="006E77F2">
        <w:t>us ar</w:t>
      </w:r>
      <w:r w:rsidR="00055699" w:rsidRPr="006E77F2">
        <w:t xml:space="preserve"> </w:t>
      </w:r>
      <w:r w:rsidR="00236C62" w:rsidRPr="006E77F2">
        <w:t xml:space="preserve">ārvalstu </w:t>
      </w:r>
      <w:r w:rsidR="00055699" w:rsidRPr="006E77F2">
        <w:t>līdzautori</w:t>
      </w:r>
      <w:r w:rsidR="00236C62" w:rsidRPr="006E77F2">
        <w:t>em</w:t>
      </w:r>
      <w:r w:rsidR="00415F32" w:rsidRPr="006E77F2">
        <w:t>.</w:t>
      </w:r>
      <w:r w:rsidR="00055699" w:rsidRPr="006E77F2">
        <w:t xml:space="preserve"> </w:t>
      </w:r>
    </w:p>
    <w:p w14:paraId="0C728CF7" w14:textId="77777777" w:rsidR="00486DB6" w:rsidRPr="006E77F2" w:rsidRDefault="00486DB6" w:rsidP="00055699">
      <w:pPr>
        <w:jc w:val="both"/>
        <w:rPr>
          <w:rFonts w:ascii="Times New Roman" w:hAnsi="Times New Roman" w:cs="Times New Roman"/>
          <w:sz w:val="24"/>
          <w:szCs w:val="24"/>
        </w:rPr>
      </w:pPr>
    </w:p>
    <w:p w14:paraId="1383738C" w14:textId="77777777" w:rsidR="00055699" w:rsidRPr="006E77F2" w:rsidRDefault="00055699" w:rsidP="0005569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2.5.3.Norādīt, kāda sistēma vai mehānismi tiek izmantoti ārvalstu studējošo un mācībspēku piesaistei. Ienākošās un izejošās mācībspēku un studējošo mobilitātes novērtējums pārskata periodā, mobilitātes dinamika, grūtības, ar kurām augstskola/ koledža saskaras mācībspēku mobilitātē. </w:t>
      </w:r>
    </w:p>
    <w:p w14:paraId="2D80FA8D" w14:textId="3BB84C05" w:rsidR="00055699" w:rsidRPr="006E77F2" w:rsidRDefault="00055699" w:rsidP="00055699">
      <w:pPr>
        <w:jc w:val="both"/>
        <w:rPr>
          <w:rFonts w:ascii="Times New Roman" w:hAnsi="Times New Roman" w:cs="Times New Roman"/>
          <w:sz w:val="24"/>
          <w:szCs w:val="24"/>
        </w:rPr>
      </w:pPr>
    </w:p>
    <w:p w14:paraId="559F8FF7" w14:textId="036CFEAB" w:rsidR="00912B88" w:rsidRPr="006E77F2" w:rsidRDefault="00055699" w:rsidP="00912B88">
      <w:pPr>
        <w:jc w:val="both"/>
        <w:rPr>
          <w:rFonts w:ascii="Times New Roman" w:hAnsi="Times New Roman" w:cs="Times New Roman"/>
          <w:sz w:val="24"/>
          <w:szCs w:val="24"/>
        </w:rPr>
      </w:pPr>
      <w:r w:rsidRPr="006E77F2">
        <w:rPr>
          <w:rFonts w:ascii="Times New Roman" w:hAnsi="Times New Roman" w:cs="Times New Roman"/>
          <w:sz w:val="24"/>
          <w:szCs w:val="24"/>
        </w:rPr>
        <w:t xml:space="preserve">DU „ERASMUS+” programmas ietvaros ir noslēgti sadarbības līgumi ar vairāk nekā 90 augstākās izglītības iestādēm 22 valstīs. „ERASMUS+” programma atbalsta docēšanu – DU docētāji dodas uz kādu no ārvalstu sadarbības augstskolām vai arī iesaistās personāla mācībās, pilnveidojot profesionālās kompetences, nodrošinot dalību mācībās, darba vērošanā ārvalstu sadarbības augstskolā vai citā atbilstošā organizācijā. Mācību mobilitātes mērķi DU docētājiem un personālam dod iespēju gūt zināšanas un konkrētas prasmes, mācoties no ārvalstu partneru pieredzes un labās prakses, kā arī uzlabot praktiskās iemaņas, kas nepieciešamas darbā DU un profesionālajā attīstībā, iedrošināt akadēmisko personālu paplašināt un uzlabot piedāvāto studiju kursu klāstu un saturu, ļauj studentiem, kuriem nav iespējas piedalīties mobilitātes programmā, gūt labumu no zināšanām un pieredzes, ko sniedz citu Eiropas valstu augstskolu akadēmiskais personāls un ārvalstu vieslektori, veicina zināšanu un pedagoģisko metožu pieredzes apmaiņu starp Eiropas augstākās izglītības iestādēm. </w:t>
      </w:r>
      <w:r w:rsidR="00912B88" w:rsidRPr="006E77F2">
        <w:rPr>
          <w:rFonts w:ascii="Times New Roman" w:hAnsi="Times New Roman" w:cs="Times New Roman"/>
          <w:sz w:val="24"/>
          <w:szCs w:val="24"/>
        </w:rPr>
        <w:t>Tāpat studējošie gan DU, gan ārvalstīs studijām un praksēm aktīvi izmanto Erasmus+ programmas ietvaros piedāvātās iespējas</w:t>
      </w:r>
      <w:r w:rsidR="00912B88" w:rsidRPr="006E77F2">
        <w:rPr>
          <w:rStyle w:val="FootnoteReference"/>
          <w:rFonts w:ascii="Times New Roman" w:hAnsi="Times New Roman"/>
          <w:sz w:val="24"/>
          <w:szCs w:val="24"/>
        </w:rPr>
        <w:footnoteReference w:id="41"/>
      </w:r>
      <w:r w:rsidR="00912B88" w:rsidRPr="006E77F2">
        <w:rPr>
          <w:rFonts w:ascii="Times New Roman" w:hAnsi="Times New Roman" w:cs="Times New Roman"/>
          <w:sz w:val="24"/>
          <w:szCs w:val="24"/>
        </w:rPr>
        <w:t>. DU piedāvā apmaiņas mobilitātes uz partneraugstskolām kas nepieder Erasmus+ programmai, ASV, Filipīnās, Indijā, Izraēlā, Jamaikā, Ķīnā, Lesoto, Tadžikistānā.</w:t>
      </w:r>
      <w:r w:rsidR="0040156F" w:rsidRPr="006E77F2">
        <w:rPr>
          <w:rFonts w:ascii="Times New Roman" w:hAnsi="Times New Roman" w:cs="Times New Roman"/>
          <w:sz w:val="24"/>
          <w:szCs w:val="24"/>
        </w:rPr>
        <w:t xml:space="preserve"> Ārvalstu studējošo piesaistei DU nodrošina informāciju par DU realizētajām studiju programmām, kas angļu valodā pieejama DU mājaslapā</w:t>
      </w:r>
      <w:r w:rsidR="0040156F" w:rsidRPr="006E77F2">
        <w:rPr>
          <w:rStyle w:val="FootnoteReference"/>
          <w:rFonts w:ascii="Times New Roman" w:hAnsi="Times New Roman"/>
          <w:sz w:val="24"/>
          <w:szCs w:val="24"/>
        </w:rPr>
        <w:footnoteReference w:id="42"/>
      </w:r>
      <w:r w:rsidR="0040156F" w:rsidRPr="006E77F2">
        <w:rPr>
          <w:rFonts w:ascii="Times New Roman" w:hAnsi="Times New Roman" w:cs="Times New Roman"/>
          <w:sz w:val="24"/>
          <w:szCs w:val="24"/>
        </w:rPr>
        <w:t>, kā arī atrodama citās interneta vietnēs</w:t>
      </w:r>
      <w:r w:rsidR="0040156F" w:rsidRPr="006E77F2">
        <w:rPr>
          <w:rStyle w:val="FootnoteReference"/>
          <w:rFonts w:ascii="Times New Roman" w:hAnsi="Times New Roman"/>
          <w:sz w:val="24"/>
          <w:szCs w:val="24"/>
        </w:rPr>
        <w:footnoteReference w:id="43"/>
      </w:r>
      <w:r w:rsidR="0040156F" w:rsidRPr="006E77F2">
        <w:rPr>
          <w:rFonts w:ascii="Times New Roman" w:hAnsi="Times New Roman" w:cs="Times New Roman"/>
          <w:sz w:val="24"/>
          <w:szCs w:val="24"/>
        </w:rPr>
        <w:t>. DU īsteno arī marketinga aktivitātes: tiek slēgti līgumi ar rekrutācijas aģentiem, kā arī: e-marketings, dalība starptautiskajos izglītības gadatirgos un aģentu forumos, u.c.</w:t>
      </w:r>
    </w:p>
    <w:p w14:paraId="78C7E445" w14:textId="7E956457" w:rsidR="00055699" w:rsidRPr="006E77F2" w:rsidRDefault="00055699" w:rsidP="00055699">
      <w:pPr>
        <w:jc w:val="both"/>
        <w:rPr>
          <w:rFonts w:ascii="Times New Roman" w:hAnsi="Times New Roman" w:cs="Times New Roman"/>
          <w:sz w:val="24"/>
          <w:szCs w:val="24"/>
        </w:rPr>
      </w:pPr>
    </w:p>
    <w:p w14:paraId="2951BE13" w14:textId="335D80D3" w:rsidR="00B769C6" w:rsidRPr="006E77F2" w:rsidRDefault="00055699" w:rsidP="009140D0">
      <w:pPr>
        <w:jc w:val="both"/>
        <w:rPr>
          <w:rFonts w:ascii="Times New Roman" w:hAnsi="Times New Roman" w:cs="Times New Roman"/>
          <w:sz w:val="24"/>
          <w:szCs w:val="24"/>
        </w:rPr>
      </w:pPr>
      <w:r w:rsidRPr="006E77F2">
        <w:rPr>
          <w:rFonts w:ascii="Times New Roman" w:hAnsi="Times New Roman" w:cs="Times New Roman"/>
          <w:sz w:val="24"/>
          <w:szCs w:val="24"/>
        </w:rPr>
        <w:t>Mācībspēku ienākošās un izejošās mobilitātes dati par pārsk</w:t>
      </w:r>
      <w:r w:rsidR="00912B88" w:rsidRPr="006E77F2">
        <w:rPr>
          <w:rFonts w:ascii="Times New Roman" w:hAnsi="Times New Roman" w:cs="Times New Roman"/>
          <w:sz w:val="24"/>
          <w:szCs w:val="24"/>
        </w:rPr>
        <w:t xml:space="preserve">ata periodu attēloti pielikumā </w:t>
      </w:r>
      <w:r w:rsidRPr="006E77F2">
        <w:rPr>
          <w:rFonts w:ascii="Times New Roman" w:hAnsi="Times New Roman" w:cs="Times New Roman"/>
          <w:sz w:val="24"/>
          <w:szCs w:val="24"/>
        </w:rPr>
        <w:t>(</w:t>
      </w:r>
      <w:r w:rsidR="00FC3728" w:rsidRPr="006E77F2">
        <w:rPr>
          <w:rFonts w:ascii="Times New Roman" w:hAnsi="Times New Roman" w:cs="Times New Roman"/>
          <w:i/>
          <w:sz w:val="24"/>
          <w:szCs w:val="24"/>
        </w:rPr>
        <w:t>2.5.3_Macībspēku ienākošā un izejoša mobilitāte</w:t>
      </w:r>
      <w:r w:rsidRPr="006E77F2">
        <w:rPr>
          <w:rFonts w:ascii="Times New Roman" w:hAnsi="Times New Roman" w:cs="Times New Roman"/>
          <w:sz w:val="24"/>
          <w:szCs w:val="24"/>
        </w:rPr>
        <w:t>).</w:t>
      </w:r>
      <w:r w:rsidR="00912B88" w:rsidRPr="006E77F2">
        <w:rPr>
          <w:rFonts w:ascii="Times New Roman" w:hAnsi="Times New Roman" w:cs="Times New Roman"/>
          <w:sz w:val="24"/>
          <w:szCs w:val="24"/>
        </w:rPr>
        <w:t xml:space="preserve"> </w:t>
      </w:r>
      <w:r w:rsidRPr="006E77F2">
        <w:rPr>
          <w:rFonts w:ascii="Times New Roman" w:hAnsi="Times New Roman" w:cs="Times New Roman"/>
          <w:sz w:val="24"/>
          <w:szCs w:val="24"/>
        </w:rPr>
        <w:t xml:space="preserve">Studējošo ienākošās un izejošās mobilitātes dati par pārskata periodu </w:t>
      </w:r>
      <w:r w:rsidR="00623EBC" w:rsidRPr="006E77F2">
        <w:rPr>
          <w:rFonts w:ascii="Times New Roman" w:hAnsi="Times New Roman" w:cs="Times New Roman"/>
          <w:sz w:val="24"/>
          <w:szCs w:val="24"/>
        </w:rPr>
        <w:t xml:space="preserve">un tām programmām, ko sniedzam akreditācijā, attēloti pielikumā </w:t>
      </w:r>
      <w:r w:rsidRPr="006E77F2">
        <w:rPr>
          <w:rFonts w:ascii="Times New Roman" w:hAnsi="Times New Roman" w:cs="Times New Roman"/>
          <w:sz w:val="24"/>
          <w:szCs w:val="24"/>
        </w:rPr>
        <w:t>(</w:t>
      </w:r>
      <w:r w:rsidR="00755126" w:rsidRPr="006E77F2">
        <w:rPr>
          <w:rFonts w:ascii="Times New Roman" w:hAnsi="Times New Roman" w:cs="Times New Roman"/>
          <w:i/>
          <w:sz w:val="24"/>
          <w:szCs w:val="24"/>
        </w:rPr>
        <w:t>2.5.3_</w:t>
      </w:r>
      <w:r w:rsidR="0017431A" w:rsidRPr="006E77F2">
        <w:rPr>
          <w:rFonts w:ascii="Times New Roman" w:hAnsi="Times New Roman" w:cs="Times New Roman"/>
          <w:i/>
          <w:sz w:val="24"/>
          <w:szCs w:val="24"/>
        </w:rPr>
        <w:t>S</w:t>
      </w:r>
      <w:r w:rsidR="00755126" w:rsidRPr="006E77F2">
        <w:rPr>
          <w:rFonts w:ascii="Times New Roman" w:hAnsi="Times New Roman" w:cs="Times New Roman"/>
          <w:i/>
          <w:sz w:val="24"/>
          <w:szCs w:val="24"/>
        </w:rPr>
        <w:t>tudējošo ienākošā_izejošā_mobilitāte</w:t>
      </w:r>
      <w:r w:rsidRPr="006E77F2">
        <w:rPr>
          <w:rFonts w:ascii="Times New Roman" w:hAnsi="Times New Roman" w:cs="Times New Roman"/>
          <w:sz w:val="24"/>
          <w:szCs w:val="24"/>
        </w:rPr>
        <w:t>).</w:t>
      </w:r>
      <w:r w:rsidR="00C1692B" w:rsidRPr="006E77F2">
        <w:rPr>
          <w:rFonts w:ascii="Times New Roman" w:hAnsi="Times New Roman" w:cs="Times New Roman"/>
          <w:sz w:val="24"/>
          <w:szCs w:val="24"/>
          <w:shd w:val="clear" w:color="auto" w:fill="EEEEEE"/>
        </w:rPr>
        <w:t xml:space="preserve"> </w:t>
      </w:r>
      <w:r w:rsidR="0072747C" w:rsidRPr="00C92A2E">
        <w:rPr>
          <w:rFonts w:ascii="Times New Roman" w:hAnsi="Times New Roman" w:cs="Times New Roman"/>
          <w:sz w:val="24"/>
          <w:szCs w:val="24"/>
          <w:highlight w:val="cyan"/>
          <w:shd w:val="clear" w:color="auto" w:fill="EEEEEE"/>
        </w:rPr>
        <w:t>No 2017. gada līdz 2023. gada pavasarim v</w:t>
      </w:r>
      <w:r w:rsidR="00C1692B" w:rsidRPr="00C92A2E">
        <w:rPr>
          <w:rFonts w:ascii="Times New Roman" w:hAnsi="Times New Roman" w:cs="Times New Roman"/>
          <w:sz w:val="24"/>
          <w:szCs w:val="24"/>
          <w:highlight w:val="cyan"/>
          <w:shd w:val="clear" w:color="auto" w:fill="EEEEEE"/>
        </w:rPr>
        <w:t>irziena mācībspēku un studējošo mobilitāte vērtējuma kā neapmierinoša,</w:t>
      </w:r>
      <w:r w:rsidR="009140D0" w:rsidRPr="00C92A2E">
        <w:rPr>
          <w:rFonts w:ascii="Times New Roman" w:hAnsi="Times New Roman" w:cs="Times New Roman"/>
          <w:sz w:val="24"/>
          <w:szCs w:val="24"/>
          <w:highlight w:val="cyan"/>
          <w:shd w:val="clear" w:color="auto" w:fill="EEEEEE"/>
        </w:rPr>
        <w:t xml:space="preserve"> nav ieejošās mobilitātes. </w:t>
      </w:r>
      <w:r w:rsidR="00C92A2E" w:rsidRPr="00C92A2E">
        <w:rPr>
          <w:rFonts w:ascii="Times New Roman" w:hAnsi="Times New Roman" w:cs="Times New Roman"/>
          <w:sz w:val="24"/>
          <w:szCs w:val="24"/>
          <w:highlight w:val="cyan"/>
          <w:shd w:val="clear" w:color="auto" w:fill="EEEEEE"/>
        </w:rPr>
        <w:t xml:space="preserve">Lai </w:t>
      </w:r>
      <w:r w:rsidR="00C92A2E" w:rsidRPr="00C92A2E">
        <w:rPr>
          <w:rFonts w:ascii="Times New Roman" w:hAnsi="Times New Roman" w:cs="Times New Roman"/>
          <w:sz w:val="24"/>
          <w:szCs w:val="24"/>
          <w:highlight w:val="cyan"/>
        </w:rPr>
        <w:t xml:space="preserve">veicinātu </w:t>
      </w:r>
      <w:r w:rsidR="00C92A2E" w:rsidRPr="00C92A2E">
        <w:rPr>
          <w:rFonts w:ascii="Times New Roman" w:hAnsi="Times New Roman" w:cs="Times New Roman"/>
          <w:sz w:val="24"/>
          <w:szCs w:val="24"/>
          <w:highlight w:val="cyan"/>
          <w:shd w:val="clear" w:color="auto" w:fill="EEEEEE"/>
        </w:rPr>
        <w:t>virzienā</w:t>
      </w:r>
      <w:r w:rsidR="00C92A2E" w:rsidRPr="00C92A2E">
        <w:rPr>
          <w:rFonts w:ascii="Times New Roman" w:hAnsi="Times New Roman" w:cs="Times New Roman"/>
          <w:sz w:val="24"/>
          <w:szCs w:val="24"/>
          <w:highlight w:val="cyan"/>
        </w:rPr>
        <w:t xml:space="preserve"> studējošo un mācībspēku mobilitāti,</w:t>
      </w:r>
      <w:r w:rsidR="00C92A2E" w:rsidRPr="00C92A2E">
        <w:rPr>
          <w:rFonts w:ascii="Times New Roman" w:hAnsi="Times New Roman" w:cs="Times New Roman"/>
          <w:sz w:val="24"/>
          <w:szCs w:val="24"/>
          <w:highlight w:val="cyan"/>
          <w:shd w:val="clear" w:color="auto" w:fill="EEEEEE"/>
        </w:rPr>
        <w:t xml:space="preserve"> t</w:t>
      </w:r>
      <w:r w:rsidR="0072747C" w:rsidRPr="00C92A2E">
        <w:rPr>
          <w:rFonts w:ascii="Times New Roman" w:hAnsi="Times New Roman" w:cs="Times New Roman"/>
          <w:sz w:val="24"/>
          <w:szCs w:val="24"/>
          <w:highlight w:val="cyan"/>
          <w:shd w:val="clear" w:color="auto" w:fill="EEEEEE"/>
        </w:rPr>
        <w:t xml:space="preserve">ika organizēta </w:t>
      </w:r>
      <w:r w:rsidR="0072747C" w:rsidRPr="00C92A2E">
        <w:rPr>
          <w:rFonts w:ascii="Times New Roman" w:hAnsi="Times New Roman" w:cs="Times New Roman"/>
          <w:sz w:val="24"/>
          <w:szCs w:val="24"/>
          <w:highlight w:val="cyan"/>
          <w:shd w:val="clear" w:color="auto" w:fill="EEEEEE"/>
        </w:rPr>
        <w:lastRenderedPageBreak/>
        <w:t xml:space="preserve">sapulce, kurā pārrunāti </w:t>
      </w:r>
      <w:r w:rsidR="00C92A2E" w:rsidRPr="00C92A2E">
        <w:rPr>
          <w:rFonts w:ascii="Times New Roman" w:hAnsi="Times New Roman" w:cs="Times New Roman"/>
          <w:sz w:val="24"/>
          <w:szCs w:val="24"/>
          <w:highlight w:val="cyan"/>
          <w:shd w:val="clear" w:color="auto" w:fill="EEEEEE"/>
        </w:rPr>
        <w:t xml:space="preserve">interesējošie jautājumi </w:t>
      </w:r>
      <w:r w:rsidR="0072747C" w:rsidRPr="00C92A2E">
        <w:rPr>
          <w:rFonts w:ascii="Times New Roman" w:hAnsi="Times New Roman" w:cs="Times New Roman"/>
          <w:sz w:val="24"/>
          <w:szCs w:val="24"/>
          <w:highlight w:val="cyan"/>
          <w:shd w:val="clear" w:color="auto" w:fill="EEEEEE"/>
        </w:rPr>
        <w:t>ar</w:t>
      </w:r>
      <w:r w:rsidR="0072747C" w:rsidRPr="00C92A2E">
        <w:rPr>
          <w:rFonts w:ascii="Times New Roman" w:hAnsi="Times New Roman" w:cs="Times New Roman"/>
          <w:sz w:val="24"/>
          <w:szCs w:val="24"/>
          <w:highlight w:val="cyan"/>
        </w:rPr>
        <w:t xml:space="preserve"> Erasmus+ koordinatori</w:t>
      </w:r>
      <w:r w:rsidR="00C92A2E">
        <w:rPr>
          <w:rFonts w:ascii="Times New Roman" w:hAnsi="Times New Roman" w:cs="Times New Roman"/>
          <w:sz w:val="24"/>
          <w:szCs w:val="24"/>
        </w:rPr>
        <w:t>.</w:t>
      </w:r>
      <w:r w:rsidR="0072747C">
        <w:rPr>
          <w:rFonts w:ascii="Times New Roman" w:hAnsi="Times New Roman" w:cs="Times New Roman"/>
          <w:sz w:val="24"/>
          <w:szCs w:val="24"/>
        </w:rPr>
        <w:t xml:space="preserve"> </w:t>
      </w:r>
      <w:r w:rsidR="0072747C">
        <w:rPr>
          <w:rFonts w:ascii="Times New Roman" w:hAnsi="Times New Roman" w:cs="Times New Roman"/>
          <w:sz w:val="24"/>
          <w:szCs w:val="24"/>
          <w:shd w:val="clear" w:color="auto" w:fill="EEEEEE"/>
        </w:rPr>
        <w:t xml:space="preserve"> </w:t>
      </w:r>
      <w:r w:rsidR="00C92A2E" w:rsidRPr="0072747C">
        <w:rPr>
          <w:rFonts w:ascii="Times New Roman" w:hAnsi="Times New Roman" w:cs="Times New Roman"/>
          <w:sz w:val="24"/>
          <w:szCs w:val="24"/>
          <w:highlight w:val="cyan"/>
        </w:rPr>
        <w:t xml:space="preserve">2023./2024. mācību gadā </w:t>
      </w:r>
      <w:r w:rsidR="0072747C" w:rsidRPr="0072747C">
        <w:rPr>
          <w:rFonts w:ascii="Times New Roman" w:hAnsi="Times New Roman" w:cs="Times New Roman"/>
          <w:sz w:val="24"/>
          <w:szCs w:val="24"/>
          <w:highlight w:val="cyan"/>
        </w:rPr>
        <w:t xml:space="preserve">mācībspēku un </w:t>
      </w:r>
      <w:r w:rsidR="0072747C" w:rsidRPr="0072747C">
        <w:rPr>
          <w:rFonts w:ascii="Times New Roman" w:hAnsi="Times New Roman" w:cs="Times New Roman"/>
          <w:sz w:val="24"/>
          <w:szCs w:val="24"/>
          <w:highlight w:val="cyan"/>
          <w:shd w:val="clear" w:color="auto" w:fill="EEEEEE"/>
        </w:rPr>
        <w:t>studējošo</w:t>
      </w:r>
      <w:r w:rsidR="0072747C" w:rsidRPr="0072747C">
        <w:rPr>
          <w:rFonts w:ascii="Times New Roman" w:hAnsi="Times New Roman" w:cs="Times New Roman"/>
          <w:sz w:val="24"/>
          <w:szCs w:val="24"/>
          <w:highlight w:val="cyan"/>
        </w:rPr>
        <w:t xml:space="preserve"> izejošās mobilitātes </w:t>
      </w:r>
      <w:r w:rsidR="009140D0" w:rsidRPr="0072747C">
        <w:rPr>
          <w:rFonts w:ascii="Times New Roman" w:hAnsi="Times New Roman" w:cs="Times New Roman"/>
          <w:sz w:val="24"/>
          <w:szCs w:val="24"/>
          <w:highlight w:val="cyan"/>
          <w:shd w:val="clear" w:color="auto" w:fill="EEEEEE"/>
        </w:rPr>
        <w:t>aktivitāte uzlabojusies</w:t>
      </w:r>
      <w:r w:rsidR="00C92A2E">
        <w:rPr>
          <w:rFonts w:ascii="Times New Roman" w:hAnsi="Times New Roman" w:cs="Times New Roman"/>
          <w:sz w:val="24"/>
          <w:szCs w:val="24"/>
          <w:highlight w:val="cyan"/>
          <w:shd w:val="clear" w:color="auto" w:fill="EEEEEE"/>
        </w:rPr>
        <w:t xml:space="preserve"> (6 vizītes no mācībspēku puses un 2</w:t>
      </w:r>
      <w:r w:rsidR="00C92A2E" w:rsidRPr="00C92A2E">
        <w:rPr>
          <w:rFonts w:ascii="Times New Roman" w:hAnsi="Times New Roman" w:cs="Times New Roman"/>
          <w:sz w:val="24"/>
          <w:szCs w:val="24"/>
          <w:highlight w:val="cyan"/>
          <w:shd w:val="clear" w:color="auto" w:fill="EEEEEE"/>
        </w:rPr>
        <w:t xml:space="preserve"> </w:t>
      </w:r>
      <w:r w:rsidR="00C92A2E">
        <w:rPr>
          <w:rFonts w:ascii="Times New Roman" w:hAnsi="Times New Roman" w:cs="Times New Roman"/>
          <w:sz w:val="24"/>
          <w:szCs w:val="24"/>
          <w:highlight w:val="cyan"/>
          <w:shd w:val="clear" w:color="auto" w:fill="EEEEEE"/>
        </w:rPr>
        <w:t>vizītes no DSP “Cietvielu fizika” studējošo puses jau ir notikušas, ie ieplānotas nākošās vizītes)</w:t>
      </w:r>
      <w:r w:rsidR="009140D0" w:rsidRPr="00C92A2E">
        <w:rPr>
          <w:rFonts w:ascii="Times New Roman" w:hAnsi="Times New Roman" w:cs="Times New Roman"/>
          <w:sz w:val="24"/>
          <w:szCs w:val="24"/>
          <w:highlight w:val="cyan"/>
        </w:rPr>
        <w:t xml:space="preserve">. </w:t>
      </w:r>
      <w:r w:rsidR="00C92A2E" w:rsidRPr="00C92A2E">
        <w:rPr>
          <w:rFonts w:ascii="Times New Roman" w:hAnsi="Times New Roman" w:cs="Times New Roman"/>
          <w:sz w:val="24"/>
          <w:szCs w:val="24"/>
          <w:highlight w:val="cyan"/>
        </w:rPr>
        <w:t xml:space="preserve">Turpināsim darbu, lai iesaistītu </w:t>
      </w:r>
      <w:r w:rsidR="00C92A2E" w:rsidRPr="00C92A2E">
        <w:rPr>
          <w:rFonts w:ascii="Times New Roman" w:hAnsi="Times New Roman" w:cs="Times New Roman"/>
          <w:sz w:val="24"/>
          <w:szCs w:val="24"/>
          <w:highlight w:val="cyan"/>
          <w:shd w:val="clear" w:color="auto" w:fill="EEEEEE"/>
        </w:rPr>
        <w:t xml:space="preserve">mācībspēkus un studējošos </w:t>
      </w:r>
      <w:r w:rsidR="00B769C6" w:rsidRPr="00C92A2E">
        <w:rPr>
          <w:rFonts w:ascii="Times New Roman" w:hAnsi="Times New Roman" w:cs="Times New Roman"/>
          <w:sz w:val="24"/>
          <w:szCs w:val="24"/>
          <w:highlight w:val="cyan"/>
        </w:rPr>
        <w:t>Erasmus+ u.c.</w:t>
      </w:r>
      <w:r w:rsidR="00C92A2E" w:rsidRPr="00C92A2E">
        <w:rPr>
          <w:rFonts w:ascii="Times New Roman" w:hAnsi="Times New Roman" w:cs="Times New Roman"/>
          <w:sz w:val="24"/>
          <w:szCs w:val="24"/>
          <w:highlight w:val="cyan"/>
        </w:rPr>
        <w:t xml:space="preserve"> mobilitātes programmu aktivitātēs</w:t>
      </w:r>
      <w:r w:rsidR="00B769C6" w:rsidRPr="00C92A2E">
        <w:rPr>
          <w:rFonts w:ascii="Times New Roman" w:hAnsi="Times New Roman" w:cs="Times New Roman"/>
          <w:sz w:val="24"/>
          <w:szCs w:val="24"/>
          <w:highlight w:val="cyan"/>
        </w:rPr>
        <w:t>.</w:t>
      </w:r>
    </w:p>
    <w:p w14:paraId="5A74BF34" w14:textId="6AFD269B" w:rsidR="00A423E1" w:rsidRPr="006E77F2" w:rsidRDefault="00A423E1" w:rsidP="00A423E1">
      <w:pPr>
        <w:jc w:val="both"/>
        <w:rPr>
          <w:rFonts w:ascii="Times New Roman" w:hAnsi="Times New Roman" w:cs="Times New Roman"/>
          <w:sz w:val="24"/>
          <w:szCs w:val="24"/>
        </w:rPr>
      </w:pPr>
      <w:r w:rsidRPr="006E77F2">
        <w:rPr>
          <w:rFonts w:ascii="Times New Roman" w:hAnsi="Times New Roman" w:cs="Times New Roman"/>
          <w:sz w:val="24"/>
          <w:szCs w:val="24"/>
        </w:rPr>
        <w:t xml:space="preserve">Ārvalstu docētāju </w:t>
      </w:r>
      <w:r w:rsidR="00912B88" w:rsidRPr="006E77F2">
        <w:rPr>
          <w:rFonts w:ascii="Times New Roman" w:hAnsi="Times New Roman" w:cs="Times New Roman"/>
          <w:sz w:val="24"/>
          <w:szCs w:val="24"/>
        </w:rPr>
        <w:t xml:space="preserve">un studējošo </w:t>
      </w:r>
      <w:r w:rsidRPr="006E77F2">
        <w:rPr>
          <w:rFonts w:ascii="Times New Roman" w:hAnsi="Times New Roman" w:cs="Times New Roman"/>
          <w:sz w:val="24"/>
          <w:szCs w:val="24"/>
        </w:rPr>
        <w:t>piesaiste studiju virzienā “Fizika, materiālzinātne, matemātika un statistika” netika realizēta.</w:t>
      </w:r>
    </w:p>
    <w:p w14:paraId="594EC0C0" w14:textId="77777777" w:rsidR="00055699" w:rsidRPr="006E77F2" w:rsidRDefault="00055699" w:rsidP="00055699">
      <w:pPr>
        <w:jc w:val="both"/>
        <w:rPr>
          <w:rFonts w:ascii="Times New Roman" w:hAnsi="Times New Roman" w:cs="Times New Roman"/>
          <w:sz w:val="24"/>
          <w:szCs w:val="24"/>
        </w:rPr>
      </w:pPr>
    </w:p>
    <w:p w14:paraId="3D456476" w14:textId="77777777" w:rsidR="00055699" w:rsidRPr="006E77F2" w:rsidRDefault="00055699" w:rsidP="00055699">
      <w:pPr>
        <w:jc w:val="both"/>
        <w:rPr>
          <w:rFonts w:ascii="Times New Roman" w:hAnsi="Times New Roman" w:cs="Times New Roman"/>
          <w:b/>
          <w:sz w:val="24"/>
          <w:szCs w:val="24"/>
        </w:rPr>
      </w:pPr>
      <w:r w:rsidRPr="006E77F2">
        <w:rPr>
          <w:rFonts w:ascii="Times New Roman" w:hAnsi="Times New Roman" w:cs="Times New Roman"/>
          <w:b/>
          <w:sz w:val="24"/>
          <w:szCs w:val="24"/>
        </w:rPr>
        <w:t>2.6. Iepriekšējās novērtēšanas procedūrās saņemto rekomendāciju ieviešana</w:t>
      </w:r>
    </w:p>
    <w:p w14:paraId="2A2BCD1F" w14:textId="77777777" w:rsidR="00055699" w:rsidRPr="006E77F2" w:rsidRDefault="00055699" w:rsidP="00055699">
      <w:pPr>
        <w:jc w:val="both"/>
        <w:rPr>
          <w:rFonts w:ascii="Times New Roman" w:hAnsi="Times New Roman" w:cs="Times New Roman"/>
          <w:sz w:val="24"/>
          <w:szCs w:val="24"/>
        </w:rPr>
      </w:pPr>
    </w:p>
    <w:p w14:paraId="6D68F853" w14:textId="77777777" w:rsidR="00055699" w:rsidRPr="006E77F2" w:rsidRDefault="00055699" w:rsidP="00055E11">
      <w:pPr>
        <w:pStyle w:val="ListParagraph"/>
        <w:numPr>
          <w:ilvl w:val="2"/>
          <w:numId w:val="2"/>
        </w:numPr>
        <w:jc w:val="both"/>
        <w:rPr>
          <w:rFonts w:ascii="Times New Roman" w:hAnsi="Times New Roman" w:cs="Times New Roman"/>
          <w:b/>
          <w:bCs/>
          <w:sz w:val="24"/>
          <w:szCs w:val="24"/>
        </w:rPr>
      </w:pPr>
      <w:r w:rsidRPr="006E77F2">
        <w:rPr>
          <w:rFonts w:ascii="Times New Roman" w:hAnsi="Times New Roman" w:cs="Times New Roman"/>
          <w:b/>
          <w:bCs/>
          <w:sz w:val="24"/>
          <w:szCs w:val="24"/>
        </w:rPr>
        <w:t>Iepriekšējā studiju virziena akreditācijā ekspertu sniegto rekomendāciju ieviešanas plāna izpildes un sniegto rekomendāciju ietekmes uz studiju kvalitāti vai procesu pilnveidi studiju virzienā un tam atbilstošajās studiju programmās novērtējums.</w:t>
      </w:r>
    </w:p>
    <w:p w14:paraId="6F0B6EBA" w14:textId="77777777" w:rsidR="00055699" w:rsidRPr="006E77F2" w:rsidRDefault="00055699" w:rsidP="00055699">
      <w:pPr>
        <w:jc w:val="both"/>
        <w:rPr>
          <w:rFonts w:ascii="Times New Roman" w:hAnsi="Times New Roman" w:cs="Times New Roman"/>
          <w:sz w:val="24"/>
          <w:szCs w:val="24"/>
        </w:rPr>
      </w:pPr>
    </w:p>
    <w:p w14:paraId="6BBF3738" w14:textId="77777777" w:rsidR="005D2ABA" w:rsidRPr="006E77F2" w:rsidRDefault="00BE1A85" w:rsidP="00055699">
      <w:pPr>
        <w:jc w:val="both"/>
        <w:rPr>
          <w:rFonts w:ascii="Times New Roman" w:hAnsi="Times New Roman" w:cs="Times New Roman"/>
          <w:sz w:val="24"/>
          <w:szCs w:val="24"/>
        </w:rPr>
      </w:pPr>
      <w:r w:rsidRPr="006E77F2">
        <w:rPr>
          <w:rFonts w:ascii="Times New Roman" w:hAnsi="Times New Roman" w:cs="Times New Roman"/>
          <w:sz w:val="24"/>
          <w:szCs w:val="24"/>
        </w:rPr>
        <w:t>S</w:t>
      </w:r>
      <w:r w:rsidR="00055699" w:rsidRPr="006E77F2">
        <w:rPr>
          <w:rFonts w:ascii="Times New Roman" w:hAnsi="Times New Roman" w:cs="Times New Roman"/>
          <w:sz w:val="24"/>
          <w:szCs w:val="24"/>
        </w:rPr>
        <w:t>tudiju virziena “</w:t>
      </w:r>
      <w:r w:rsidRPr="006E77F2">
        <w:rPr>
          <w:rFonts w:ascii="Times New Roman" w:hAnsi="Times New Roman" w:cs="Times New Roman"/>
          <w:sz w:val="24"/>
          <w:szCs w:val="24"/>
        </w:rPr>
        <w:t>Fizika, materiālzinātne, matemātika un statistika</w:t>
      </w:r>
      <w:r w:rsidR="00055699" w:rsidRPr="006E77F2">
        <w:rPr>
          <w:rFonts w:ascii="Times New Roman" w:hAnsi="Times New Roman" w:cs="Times New Roman"/>
          <w:sz w:val="24"/>
          <w:szCs w:val="24"/>
        </w:rPr>
        <w:t>” (ABSP “</w:t>
      </w:r>
      <w:r w:rsidRPr="006E77F2">
        <w:rPr>
          <w:rFonts w:ascii="Times New Roman" w:hAnsi="Times New Roman" w:cs="Times New Roman"/>
          <w:sz w:val="24"/>
          <w:szCs w:val="24"/>
        </w:rPr>
        <w:t>Matemātik</w:t>
      </w:r>
      <w:r w:rsidR="00055699" w:rsidRPr="006E77F2">
        <w:rPr>
          <w:rFonts w:ascii="Times New Roman" w:hAnsi="Times New Roman" w:cs="Times New Roman"/>
          <w:sz w:val="24"/>
          <w:szCs w:val="24"/>
        </w:rPr>
        <w:t>a”, AMSP “</w:t>
      </w:r>
      <w:r w:rsidRPr="006E77F2">
        <w:rPr>
          <w:rFonts w:ascii="Times New Roman" w:hAnsi="Times New Roman" w:cs="Times New Roman"/>
          <w:sz w:val="24"/>
          <w:szCs w:val="24"/>
        </w:rPr>
        <w:t>Matemātika</w:t>
      </w:r>
      <w:r w:rsidR="00055699" w:rsidRPr="006E77F2">
        <w:rPr>
          <w:rFonts w:ascii="Times New Roman" w:hAnsi="Times New Roman" w:cs="Times New Roman"/>
          <w:sz w:val="24"/>
          <w:szCs w:val="24"/>
        </w:rPr>
        <w:t>” un DSP “</w:t>
      </w:r>
      <w:r w:rsidRPr="006E77F2">
        <w:rPr>
          <w:rFonts w:ascii="Times New Roman" w:hAnsi="Times New Roman" w:cs="Times New Roman"/>
          <w:sz w:val="24"/>
          <w:szCs w:val="24"/>
        </w:rPr>
        <w:t>Matemātika</w:t>
      </w:r>
      <w:r w:rsidR="00055699" w:rsidRPr="006E77F2">
        <w:rPr>
          <w:rFonts w:ascii="Times New Roman" w:hAnsi="Times New Roman" w:cs="Times New Roman"/>
          <w:sz w:val="24"/>
          <w:szCs w:val="24"/>
        </w:rPr>
        <w:t>”</w:t>
      </w:r>
      <w:r w:rsidRPr="006E77F2">
        <w:rPr>
          <w:rFonts w:ascii="Times New Roman" w:hAnsi="Times New Roman" w:cs="Times New Roman"/>
          <w:sz w:val="24"/>
          <w:szCs w:val="24"/>
        </w:rPr>
        <w:t>, ABSP “Fizika”, AMSP “Fizika” un DSP “Cietvielu fizika”</w:t>
      </w:r>
      <w:r w:rsidR="00055699" w:rsidRPr="006E77F2">
        <w:rPr>
          <w:rFonts w:ascii="Times New Roman" w:hAnsi="Times New Roman" w:cs="Times New Roman"/>
          <w:sz w:val="24"/>
          <w:szCs w:val="24"/>
        </w:rPr>
        <w:t xml:space="preserve">) </w:t>
      </w:r>
      <w:r w:rsidRPr="006E77F2">
        <w:rPr>
          <w:rFonts w:ascii="Times New Roman" w:hAnsi="Times New Roman" w:cs="Times New Roman"/>
          <w:sz w:val="24"/>
          <w:szCs w:val="24"/>
        </w:rPr>
        <w:t xml:space="preserve">iepriekšējā </w:t>
      </w:r>
      <w:r w:rsidR="00055699" w:rsidRPr="006E77F2">
        <w:rPr>
          <w:rFonts w:ascii="Times New Roman" w:hAnsi="Times New Roman" w:cs="Times New Roman"/>
          <w:sz w:val="24"/>
          <w:szCs w:val="24"/>
        </w:rPr>
        <w:t>akreditācijā ekspertu sni</w:t>
      </w:r>
      <w:r w:rsidR="00364FCB" w:rsidRPr="006E77F2">
        <w:rPr>
          <w:rFonts w:ascii="Times New Roman" w:hAnsi="Times New Roman" w:cs="Times New Roman"/>
          <w:sz w:val="24"/>
          <w:szCs w:val="24"/>
        </w:rPr>
        <w:t>egtās rekomendācijas (20.12.2012</w:t>
      </w:r>
      <w:r w:rsidR="00912B88" w:rsidRPr="006E77F2">
        <w:rPr>
          <w:rFonts w:ascii="Times New Roman" w:hAnsi="Times New Roman" w:cs="Times New Roman"/>
          <w:sz w:val="24"/>
          <w:szCs w:val="24"/>
        </w:rPr>
        <w:t>.) pielikumā</w:t>
      </w:r>
      <w:r w:rsidR="00055699" w:rsidRPr="006E77F2">
        <w:rPr>
          <w:rFonts w:ascii="Times New Roman" w:hAnsi="Times New Roman" w:cs="Times New Roman"/>
          <w:sz w:val="24"/>
          <w:szCs w:val="24"/>
        </w:rPr>
        <w:t xml:space="preserve"> </w:t>
      </w:r>
      <w:r w:rsidR="003709C0" w:rsidRPr="006E77F2">
        <w:rPr>
          <w:rFonts w:ascii="Times New Roman" w:hAnsi="Times New Roman" w:cs="Times New Roman"/>
          <w:i/>
          <w:sz w:val="24"/>
          <w:szCs w:val="24"/>
        </w:rPr>
        <w:t>2.6.1.</w:t>
      </w:r>
      <w:r w:rsidR="00364FCB" w:rsidRPr="006E77F2">
        <w:rPr>
          <w:rFonts w:ascii="Times New Roman" w:hAnsi="Times New Roman" w:cs="Times New Roman"/>
          <w:i/>
          <w:sz w:val="24"/>
          <w:szCs w:val="24"/>
        </w:rPr>
        <w:t xml:space="preserve">joint report of </w:t>
      </w:r>
      <w:r w:rsidR="003709C0" w:rsidRPr="006E77F2">
        <w:rPr>
          <w:rFonts w:ascii="Times New Roman" w:hAnsi="Times New Roman" w:cs="Times New Roman"/>
          <w:i/>
          <w:sz w:val="24"/>
          <w:szCs w:val="24"/>
        </w:rPr>
        <w:t>Expert</w:t>
      </w:r>
      <w:r w:rsidR="00364FCB" w:rsidRPr="006E77F2">
        <w:rPr>
          <w:rFonts w:ascii="Times New Roman" w:hAnsi="Times New Roman" w:cs="Times New Roman"/>
          <w:i/>
          <w:sz w:val="24"/>
          <w:szCs w:val="24"/>
        </w:rPr>
        <w:t>s_2012</w:t>
      </w:r>
      <w:r w:rsidR="00055699" w:rsidRPr="006E77F2">
        <w:rPr>
          <w:rFonts w:ascii="Times New Roman" w:hAnsi="Times New Roman" w:cs="Times New Roman"/>
          <w:sz w:val="24"/>
          <w:szCs w:val="24"/>
        </w:rPr>
        <w:t xml:space="preserve"> tika izanalizētas un turpmā</w:t>
      </w:r>
      <w:r w:rsidR="00912B88" w:rsidRPr="006E77F2">
        <w:rPr>
          <w:rFonts w:ascii="Times New Roman" w:hAnsi="Times New Roman" w:cs="Times New Roman"/>
          <w:sz w:val="24"/>
          <w:szCs w:val="24"/>
        </w:rPr>
        <w:t>kajos gados iespēju robežās tika</w:t>
      </w:r>
      <w:r w:rsidR="00055699" w:rsidRPr="006E77F2">
        <w:rPr>
          <w:rFonts w:ascii="Times New Roman" w:hAnsi="Times New Roman" w:cs="Times New Roman"/>
          <w:sz w:val="24"/>
          <w:szCs w:val="24"/>
        </w:rPr>
        <w:t xml:space="preserve"> izpildīt</w:t>
      </w:r>
      <w:r w:rsidR="00912B88" w:rsidRPr="006E77F2">
        <w:rPr>
          <w:rFonts w:ascii="Times New Roman" w:hAnsi="Times New Roman" w:cs="Times New Roman"/>
          <w:sz w:val="24"/>
          <w:szCs w:val="24"/>
        </w:rPr>
        <w:t>a</w:t>
      </w:r>
      <w:r w:rsidR="00055699" w:rsidRPr="006E77F2">
        <w:rPr>
          <w:rFonts w:ascii="Times New Roman" w:hAnsi="Times New Roman" w:cs="Times New Roman"/>
          <w:sz w:val="24"/>
          <w:szCs w:val="24"/>
        </w:rPr>
        <w:t>s</w:t>
      </w:r>
      <w:r w:rsidR="00912B88" w:rsidRPr="006E77F2">
        <w:rPr>
          <w:rFonts w:ascii="Times New Roman" w:hAnsi="Times New Roman" w:cs="Times New Roman"/>
          <w:sz w:val="24"/>
          <w:szCs w:val="24"/>
        </w:rPr>
        <w:t xml:space="preserve"> vai daļēji izpildītas</w:t>
      </w:r>
      <w:r w:rsidR="00055699" w:rsidRPr="006E77F2">
        <w:rPr>
          <w:rFonts w:ascii="Times New Roman" w:hAnsi="Times New Roman" w:cs="Times New Roman"/>
          <w:sz w:val="24"/>
          <w:szCs w:val="24"/>
        </w:rPr>
        <w:t xml:space="preserve">. </w:t>
      </w:r>
    </w:p>
    <w:p w14:paraId="4C9E0C6C" w14:textId="64B995C8" w:rsidR="00FA30FF" w:rsidRPr="006E77F2" w:rsidRDefault="005D2ABA" w:rsidP="00C23D3E">
      <w:pPr>
        <w:pStyle w:val="Default"/>
        <w:jc w:val="both"/>
        <w:rPr>
          <w:color w:val="auto"/>
          <w:lang w:val="lv-LV"/>
        </w:rPr>
      </w:pPr>
      <w:r w:rsidRPr="006E77F2">
        <w:rPr>
          <w:color w:val="auto"/>
          <w:lang w:val="lv-LV"/>
        </w:rPr>
        <w:t>Rekomendācija</w:t>
      </w:r>
      <w:r w:rsidRPr="006E77F2">
        <w:rPr>
          <w:b/>
          <w:color w:val="auto"/>
          <w:lang w:val="lv-LV"/>
        </w:rPr>
        <w:t xml:space="preserve">- </w:t>
      </w:r>
      <w:r w:rsidRPr="006E77F2">
        <w:rPr>
          <w:color w:val="auto"/>
          <w:lang w:val="lv-LV"/>
        </w:rPr>
        <w:t xml:space="preserve">ciešāk strādāt ar reģiona vidusskolām, lai piesaistītu labākos skolu beidzējus, </w:t>
      </w:r>
      <w:r w:rsidR="00C23D3E" w:rsidRPr="006E77F2">
        <w:rPr>
          <w:color w:val="auto"/>
          <w:lang w:val="lv-LV"/>
        </w:rPr>
        <w:t>un rekomendācija</w:t>
      </w:r>
      <w:r w:rsidR="00C23D3E" w:rsidRPr="006E77F2">
        <w:rPr>
          <w:b/>
          <w:color w:val="auto"/>
          <w:lang w:val="lv-LV"/>
        </w:rPr>
        <w:t xml:space="preserve">- </w:t>
      </w:r>
      <w:r w:rsidR="00C23D3E" w:rsidRPr="006E77F2">
        <w:rPr>
          <w:color w:val="auto"/>
          <w:lang w:val="lv-LV"/>
        </w:rPr>
        <w:t xml:space="preserve">turpināt matemātikas un fizikas studiju programmas, </w:t>
      </w:r>
      <w:r w:rsidRPr="006E77F2">
        <w:rPr>
          <w:color w:val="auto"/>
          <w:lang w:val="lv-LV"/>
        </w:rPr>
        <w:t>tika daļēji izpildīta</w:t>
      </w:r>
      <w:r w:rsidR="00C23D3E" w:rsidRPr="006E77F2">
        <w:rPr>
          <w:color w:val="auto"/>
          <w:lang w:val="lv-LV"/>
        </w:rPr>
        <w:t>s</w:t>
      </w:r>
      <w:r w:rsidRPr="006E77F2">
        <w:rPr>
          <w:color w:val="auto"/>
          <w:lang w:val="lv-LV"/>
        </w:rPr>
        <w:t xml:space="preserve">, jo netika saglabātas visas matemātikas un fizikas programmas šajā virzienā. Pēdējo gadu vidusskolu beidzēji, kas izvēlējās fizikas vai matemātikas studijas DU, sakarā ar to, ka nelielā reflektantu skaita dēļ nevarēja atvērt gan pilnvērtīgu grupu studiju virzienā “Fizika, materiālzinātne, matemātika un statistika”, gan </w:t>
      </w:r>
      <w:r w:rsidR="00FA30FF" w:rsidRPr="006E77F2">
        <w:rPr>
          <w:color w:val="auto"/>
          <w:lang w:val="lv-LV"/>
        </w:rPr>
        <w:t>“Skolotājs” t</w:t>
      </w:r>
      <w:r w:rsidRPr="006E77F2">
        <w:rPr>
          <w:color w:val="auto"/>
          <w:lang w:val="lv-LV"/>
        </w:rPr>
        <w:t>ika nov</w:t>
      </w:r>
      <w:r w:rsidR="00FA30FF" w:rsidRPr="006E77F2">
        <w:rPr>
          <w:color w:val="auto"/>
          <w:lang w:val="lv-LV"/>
        </w:rPr>
        <w:t>irzīti uz radniecīgām programmām</w:t>
      </w:r>
      <w:r w:rsidRPr="006E77F2">
        <w:rPr>
          <w:color w:val="auto"/>
          <w:lang w:val="lv-LV"/>
        </w:rPr>
        <w:t xml:space="preserve"> </w:t>
      </w:r>
      <w:r w:rsidR="00FA30FF" w:rsidRPr="006E77F2">
        <w:rPr>
          <w:color w:val="auto"/>
          <w:lang w:val="lv-LV"/>
        </w:rPr>
        <w:t>tieši studiju virzienā “Skolotājs”</w:t>
      </w:r>
      <w:r w:rsidRPr="006E77F2">
        <w:rPr>
          <w:color w:val="auto"/>
          <w:lang w:val="lv-LV"/>
        </w:rPr>
        <w:t>, piemēram</w:t>
      </w:r>
      <w:r w:rsidR="00FA30FF" w:rsidRPr="006E77F2">
        <w:rPr>
          <w:color w:val="auto"/>
          <w:lang w:val="lv-LV"/>
        </w:rPr>
        <w:t>, uz</w:t>
      </w:r>
      <w:r w:rsidRPr="006E77F2">
        <w:rPr>
          <w:color w:val="auto"/>
          <w:lang w:val="lv-LV"/>
        </w:rPr>
        <w:t xml:space="preserve"> DU </w:t>
      </w:r>
      <w:r w:rsidRPr="006E77F2">
        <w:rPr>
          <w:color w:val="auto"/>
          <w:lang w:val="pl-PL"/>
        </w:rPr>
        <w:t>profesionālo bakalauru studiju programmu „Skolotājs” (Matemātika)</w:t>
      </w:r>
      <w:r w:rsidR="00FA30FF" w:rsidRPr="006E77F2">
        <w:rPr>
          <w:color w:val="auto"/>
          <w:lang w:val="pl-PL"/>
        </w:rPr>
        <w:t>.</w:t>
      </w:r>
      <w:r w:rsidR="00FA30FF" w:rsidRPr="006E77F2">
        <w:rPr>
          <w:bCs/>
          <w:color w:val="auto"/>
          <w:lang w:val="lv-LV"/>
        </w:rPr>
        <w:t xml:space="preserve"> Taču darbs ar skolēniem tika veikts plašā diapazonā.  Studiju virziena</w:t>
      </w:r>
      <w:r w:rsidR="00FA30FF" w:rsidRPr="006E77F2">
        <w:rPr>
          <w:b/>
          <w:bCs/>
          <w:color w:val="auto"/>
          <w:lang w:val="lv-LV"/>
        </w:rPr>
        <w:t xml:space="preserve"> </w:t>
      </w:r>
      <w:r w:rsidR="00FA30FF" w:rsidRPr="006E77F2">
        <w:rPr>
          <w:color w:val="auto"/>
          <w:lang w:val="lv-LV"/>
        </w:rPr>
        <w:t>pārstāvji DU telpās vadīja nodarbības DU Jauno matemātiķu skolā</w:t>
      </w:r>
      <w:r w:rsidR="00FA30FF" w:rsidRPr="006E77F2">
        <w:rPr>
          <w:bCs/>
          <w:color w:val="auto"/>
          <w:lang w:val="lv-LV"/>
        </w:rPr>
        <w:t>.</w:t>
      </w:r>
      <w:r w:rsidR="00FA30FF" w:rsidRPr="006E77F2">
        <w:rPr>
          <w:color w:val="auto"/>
          <w:lang w:val="lv-LV"/>
        </w:rPr>
        <w:t xml:space="preserve"> Notika darbs gan ar spējīgākajiem 5.-12.klases skolēniem, gan ar 12. klases skolēniem no Daugavpils reģiona, lai sagatavotu eksāmenam matemātikā.</w:t>
      </w:r>
      <w:r w:rsidR="00C23D3E" w:rsidRPr="006E77F2">
        <w:rPr>
          <w:color w:val="auto"/>
          <w:lang w:val="lv-LV"/>
        </w:rPr>
        <w:t xml:space="preserve"> Covid-19 pandēmija apturēja šo iestrādāto mehānismu.</w:t>
      </w:r>
      <w:r w:rsidR="00FA30FF" w:rsidRPr="006E77F2">
        <w:rPr>
          <w:color w:val="auto"/>
          <w:lang w:val="lv-LV"/>
        </w:rPr>
        <w:t xml:space="preserve"> Lai ieinteresētu skolēnus studēt fiziku, notika skolēnu ekskursijas uz DU Astronomijas observatoriju un DU Tehnoloģiju departamenta zinātniskajām laboratorijām. Fizikas virziena pārstāvji regulāri piedalās Daugavpils Zinātnes festivāls, Zinātnieku nakts, DU Zinātnes skolas pasākumos, DU atvērto durvju dienās, ar mērķi piesaistīt vidusskolēnus studijām DU.</w:t>
      </w:r>
      <w:r w:rsidR="00C23D3E" w:rsidRPr="006E77F2">
        <w:rPr>
          <w:color w:val="auto"/>
          <w:lang w:val="lv-LV"/>
        </w:rPr>
        <w:t xml:space="preserve"> 2021. gadā licencēta kopīga akadēmiskā maģistra studiju programma “Fizika” (kopīga Latvijas Universitātes un Daugavpils Universitātes, licence Nr.2021/07K, izsniegta 10.11.2021).</w:t>
      </w:r>
    </w:p>
    <w:p w14:paraId="106238ED" w14:textId="630F76B1" w:rsidR="002823FD" w:rsidRPr="006E77F2" w:rsidRDefault="00C23D3E" w:rsidP="008E25DB">
      <w:pPr>
        <w:pStyle w:val="Default"/>
        <w:jc w:val="both"/>
        <w:rPr>
          <w:b/>
          <w:color w:val="auto"/>
          <w:lang w:val="lv-LV"/>
        </w:rPr>
      </w:pPr>
      <w:r w:rsidRPr="006E77F2">
        <w:rPr>
          <w:color w:val="auto"/>
          <w:lang w:val="lv-LV"/>
        </w:rPr>
        <w:t xml:space="preserve">Sniegto rekomendāciju ieviešana palīdzējusi </w:t>
      </w:r>
      <w:r w:rsidR="002823FD" w:rsidRPr="006E77F2">
        <w:rPr>
          <w:color w:val="auto"/>
          <w:lang w:val="lv-LV"/>
        </w:rPr>
        <w:t xml:space="preserve">piesaistīt vairāk studējošo doktorantūrā, lai viņi jau studiju laikā vai pēc grāda iegūšanas kļūtu par DU darbiniekiem, lai novērstu studiju virziena personāla novecošanas draudus. Piemēram, kā docētāji studiju virzienā pārskata periodā tika iekļauti četri doktora zinātniskā grāda saņēmēji. Domājot par lietiško/ tehnisko virzienu matemātikas studiju programmu saturā, DSP </w:t>
      </w:r>
      <w:r w:rsidR="002823FD" w:rsidRPr="006E77F2">
        <w:rPr>
          <w:b/>
          <w:color w:val="auto"/>
          <w:lang w:val="lv-LV"/>
        </w:rPr>
        <w:t>“</w:t>
      </w:r>
      <w:r w:rsidR="002823FD" w:rsidRPr="006E77F2">
        <w:rPr>
          <w:color w:val="auto"/>
          <w:lang w:val="lv-LV"/>
        </w:rPr>
        <w:t xml:space="preserve">Matemātika” </w:t>
      </w:r>
      <w:r w:rsidR="008E25DB" w:rsidRPr="006E77F2">
        <w:rPr>
          <w:color w:val="auto"/>
          <w:lang w:val="lv-LV"/>
        </w:rPr>
        <w:t>docētajā studiju kursā</w:t>
      </w:r>
      <w:r w:rsidR="002823FD" w:rsidRPr="006E77F2">
        <w:rPr>
          <w:color w:val="auto"/>
          <w:lang w:val="lv-LV"/>
        </w:rPr>
        <w:t xml:space="preserve"> “Matemātiskās modelēšanas izvēlētie jautājumi” (4KP),</w:t>
      </w:r>
      <w:r w:rsidR="008E25DB" w:rsidRPr="006E77F2">
        <w:rPr>
          <w:color w:val="auto"/>
          <w:lang w:val="lv-LV"/>
        </w:rPr>
        <w:t xml:space="preserve"> iekļauti matemātiskās modelēšanas jautājumi bioloģijā, sniegtas zināšanas par sarežģītam sistēmām, to atrisinājumu uzvedību, sarežģīto sistēmu pašorganizāciju.</w:t>
      </w:r>
    </w:p>
    <w:p w14:paraId="27AF6866" w14:textId="1CA234E5" w:rsidR="00C23D3E" w:rsidRPr="006E77F2" w:rsidRDefault="00C23D3E" w:rsidP="00C23D3E">
      <w:pPr>
        <w:pStyle w:val="CommentText"/>
        <w:rPr>
          <w:rFonts w:ascii="Times New Roman" w:hAnsi="Times New Roman" w:cs="Times New Roman"/>
          <w:sz w:val="24"/>
          <w:szCs w:val="24"/>
        </w:rPr>
      </w:pPr>
    </w:p>
    <w:p w14:paraId="7FB3B054" w14:textId="2E27A927" w:rsidR="005D2ABA" w:rsidRPr="006E77F2" w:rsidRDefault="005D2ABA" w:rsidP="005D2ABA">
      <w:pPr>
        <w:pStyle w:val="ListParagraph"/>
        <w:ind w:left="0"/>
        <w:jc w:val="both"/>
        <w:rPr>
          <w:rFonts w:ascii="Times New Roman" w:hAnsi="Times New Roman" w:cs="Times New Roman"/>
          <w:sz w:val="24"/>
          <w:szCs w:val="24"/>
        </w:rPr>
      </w:pPr>
    </w:p>
    <w:p w14:paraId="24A3C909" w14:textId="23B1816F" w:rsidR="00055699" w:rsidRPr="006E77F2" w:rsidRDefault="00055699" w:rsidP="00055699">
      <w:pPr>
        <w:jc w:val="both"/>
        <w:rPr>
          <w:rFonts w:ascii="Times New Roman" w:hAnsi="Times New Roman" w:cs="Times New Roman"/>
          <w:sz w:val="24"/>
          <w:szCs w:val="24"/>
        </w:rPr>
      </w:pPr>
      <w:r w:rsidRPr="006E77F2">
        <w:rPr>
          <w:rFonts w:ascii="Times New Roman" w:hAnsi="Times New Roman" w:cs="Times New Roman"/>
          <w:sz w:val="24"/>
          <w:szCs w:val="24"/>
        </w:rPr>
        <w:t xml:space="preserve">Sniegto ekspertu rekomendāciju izpildes pārskats pievienots pielikumā </w:t>
      </w:r>
      <w:r w:rsidR="00C04F58" w:rsidRPr="006E77F2">
        <w:rPr>
          <w:rFonts w:ascii="Times New Roman" w:hAnsi="Times New Roman" w:cs="Times New Roman"/>
          <w:i/>
          <w:sz w:val="24"/>
          <w:szCs w:val="24"/>
        </w:rPr>
        <w:t>2.6.1.Studiju virziena akreditacijas rekomendaciju izpildes parskats</w:t>
      </w:r>
      <w:r w:rsidRPr="006E77F2">
        <w:rPr>
          <w:rFonts w:ascii="Times New Roman" w:hAnsi="Times New Roman" w:cs="Times New Roman"/>
          <w:sz w:val="24"/>
          <w:szCs w:val="24"/>
        </w:rPr>
        <w:t>.</w:t>
      </w:r>
      <w:r w:rsidR="000A22AF" w:rsidRPr="006E77F2">
        <w:rPr>
          <w:rFonts w:ascii="Times New Roman" w:hAnsi="Times New Roman" w:cs="Times New Roman"/>
        </w:rPr>
        <w:t xml:space="preserve"> </w:t>
      </w:r>
    </w:p>
    <w:p w14:paraId="3A6434AA" w14:textId="77777777" w:rsidR="00055699" w:rsidRPr="006E77F2" w:rsidRDefault="00055699" w:rsidP="00055699">
      <w:pPr>
        <w:jc w:val="both"/>
        <w:rPr>
          <w:rFonts w:ascii="Times New Roman" w:hAnsi="Times New Roman" w:cs="Times New Roman"/>
          <w:sz w:val="24"/>
          <w:szCs w:val="24"/>
        </w:rPr>
      </w:pPr>
    </w:p>
    <w:p w14:paraId="314521CB" w14:textId="77777777" w:rsidR="00055699" w:rsidRPr="006E77F2" w:rsidRDefault="00055699" w:rsidP="00055E11">
      <w:pPr>
        <w:pStyle w:val="ListParagraph"/>
        <w:numPr>
          <w:ilvl w:val="2"/>
          <w:numId w:val="2"/>
        </w:numPr>
        <w:jc w:val="both"/>
        <w:rPr>
          <w:rFonts w:ascii="Times New Roman" w:hAnsi="Times New Roman" w:cs="Times New Roman"/>
          <w:b/>
          <w:bCs/>
          <w:sz w:val="24"/>
          <w:szCs w:val="24"/>
        </w:rPr>
      </w:pPr>
      <w:r w:rsidRPr="006E77F2">
        <w:rPr>
          <w:rFonts w:ascii="Times New Roman" w:hAnsi="Times New Roman" w:cs="Times New Roman"/>
          <w:b/>
          <w:bCs/>
          <w:sz w:val="24"/>
          <w:szCs w:val="24"/>
        </w:rPr>
        <w:t>Pārskata periodā licencēto studiju programmu vai studiju virzienam atbilstošu studiju programmu izmaiņu novērtēšanas, vai procedūras par studiju programmas iekļaušanu studiju virziena akreditācijas lapā ietvaros ekspertu sniegto rekomendāciju izpilde (ja attiecināms).</w:t>
      </w:r>
    </w:p>
    <w:p w14:paraId="511DB837" w14:textId="77777777" w:rsidR="00D91AA7" w:rsidRPr="006E77F2" w:rsidRDefault="00D91AA7" w:rsidP="00C426C2">
      <w:pPr>
        <w:rPr>
          <w:rFonts w:ascii="Times New Roman" w:hAnsi="Times New Roman" w:cs="Times New Roman"/>
          <w:sz w:val="36"/>
          <w:szCs w:val="36"/>
        </w:rPr>
      </w:pPr>
    </w:p>
    <w:p w14:paraId="52276425" w14:textId="7C30EFF7" w:rsidR="0060288E" w:rsidRPr="006E77F2" w:rsidRDefault="00C426C2" w:rsidP="00D91AA7">
      <w:pPr>
        <w:jc w:val="both"/>
        <w:rPr>
          <w:rStyle w:val="Emphasis"/>
          <w:rFonts w:ascii="Times New Roman" w:hAnsi="Times New Roman" w:cs="Times New Roman"/>
          <w:sz w:val="24"/>
          <w:szCs w:val="24"/>
        </w:rPr>
      </w:pPr>
      <w:r w:rsidRPr="006E77F2">
        <w:rPr>
          <w:rFonts w:ascii="Times New Roman" w:hAnsi="Times New Roman" w:cs="Times New Roman"/>
          <w:sz w:val="24"/>
          <w:szCs w:val="24"/>
        </w:rPr>
        <w:t xml:space="preserve">LU un DU kopīga akadēmiskā maģistra studiju programma "Fizika" licencēta 2021. gada 27. oktobrī (licences Nr. 2021/07K). Savukārt, studiju programmas īstenošana DU uzsākta 2022. gada rudens semestrī. Licencēšanas laikā sniegtās ekspertu rekomendāciju izpildes pārskats pielikumā </w:t>
      </w:r>
      <w:r w:rsidRPr="006E77F2">
        <w:rPr>
          <w:rStyle w:val="Emphasis"/>
          <w:rFonts w:ascii="Times New Roman" w:hAnsi="Times New Roman" w:cs="Times New Roman"/>
          <w:sz w:val="24"/>
          <w:szCs w:val="24"/>
        </w:rPr>
        <w:t>2.6.2.Rekomendāciju izpildes pārskats_AMSP Fizika.</w:t>
      </w:r>
    </w:p>
    <w:p w14:paraId="7C72DCB3" w14:textId="60269FC2" w:rsidR="00D91AA7" w:rsidRPr="006E77F2" w:rsidRDefault="00D91AA7" w:rsidP="00D91AA7">
      <w:pPr>
        <w:jc w:val="both"/>
        <w:rPr>
          <w:rFonts w:ascii="Times New Roman" w:hAnsi="Times New Roman" w:cs="Times New Roman"/>
          <w:sz w:val="24"/>
          <w:szCs w:val="24"/>
          <w:shd w:val="clear" w:color="auto" w:fill="EEEEEE"/>
        </w:rPr>
      </w:pPr>
      <w:r w:rsidRPr="006E77F2">
        <w:rPr>
          <w:rFonts w:ascii="Times New Roman" w:hAnsi="Times New Roman" w:cs="Times New Roman"/>
          <w:sz w:val="24"/>
          <w:szCs w:val="24"/>
          <w:shd w:val="clear" w:color="auto" w:fill="EEEEEE"/>
        </w:rPr>
        <w:t>No 9 rekomendācijām tika pilnīgi izpildītas 7 rekomendācijas, 2 rekomendācijām izpilde nav pabeigta uz dokumenta iesniegšanas brīdi. Pateicoties rekomendāciju izpildei tika nodrošināta abu universitāšu studentu iespēja studēt kopīgos kursos caur Zoom un MS Teams platformām, kā arī nodrošināta aktīva komunikācija starp programmu direktoriem un studentiem.</w:t>
      </w:r>
    </w:p>
    <w:p w14:paraId="44CBC2CC" w14:textId="57FCE679" w:rsidR="00F14659" w:rsidRPr="006E77F2" w:rsidRDefault="00F14659" w:rsidP="00D91AA7">
      <w:pPr>
        <w:jc w:val="both"/>
        <w:rPr>
          <w:rFonts w:ascii="Times New Roman" w:hAnsi="Times New Roman" w:cs="Times New Roman"/>
          <w:sz w:val="24"/>
          <w:szCs w:val="24"/>
        </w:rPr>
      </w:pPr>
    </w:p>
    <w:p w14:paraId="1C228C0C" w14:textId="62149D46" w:rsidR="00F14659" w:rsidRPr="006E77F2" w:rsidRDefault="00F14659">
      <w:pPr>
        <w:widowControl/>
        <w:autoSpaceDE/>
        <w:autoSpaceDN/>
        <w:rPr>
          <w:rFonts w:ascii="Times New Roman" w:hAnsi="Times New Roman" w:cs="Times New Roman"/>
          <w:sz w:val="24"/>
          <w:szCs w:val="24"/>
        </w:rPr>
      </w:pPr>
      <w:r w:rsidRPr="006E77F2">
        <w:rPr>
          <w:rFonts w:ascii="Times New Roman" w:hAnsi="Times New Roman" w:cs="Times New Roman"/>
          <w:sz w:val="24"/>
          <w:szCs w:val="24"/>
        </w:rPr>
        <w:br w:type="page"/>
      </w:r>
    </w:p>
    <w:p w14:paraId="482C3660" w14:textId="77777777" w:rsidR="00F14659" w:rsidRPr="006E77F2" w:rsidRDefault="00F14659" w:rsidP="00F14659">
      <w:pPr>
        <w:rPr>
          <w:rFonts w:ascii="Times New Roman" w:hAnsi="Times New Roman" w:cs="Times New Roman"/>
        </w:rPr>
      </w:pPr>
    </w:p>
    <w:p w14:paraId="632ED086"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 xml:space="preserve">III. AKADĒMISKĀS MAĢISTRA STUDIJU PROGRAMMAS “FIZIKA” RAKSTUROJUMS </w:t>
      </w:r>
    </w:p>
    <w:p w14:paraId="160281BE" w14:textId="77777777" w:rsidR="00F14659" w:rsidRPr="006E77F2" w:rsidRDefault="00F14659" w:rsidP="00F14659">
      <w:pPr>
        <w:jc w:val="both"/>
        <w:rPr>
          <w:rFonts w:ascii="Times New Roman" w:hAnsi="Times New Roman" w:cs="Times New Roman"/>
          <w:b/>
        </w:rPr>
      </w:pPr>
    </w:p>
    <w:p w14:paraId="7938206D"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3.1. Studiju programmas raksturojošie rādītāji</w:t>
      </w:r>
    </w:p>
    <w:p w14:paraId="7940DD98"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488214EB" w14:textId="77777777" w:rsidR="00F14659" w:rsidRPr="006E77F2" w:rsidRDefault="00F14659" w:rsidP="00F14659">
      <w:pPr>
        <w:jc w:val="both"/>
        <w:rPr>
          <w:rFonts w:ascii="Times New Roman" w:hAnsi="Times New Roman" w:cs="Times New Roman"/>
        </w:rPr>
      </w:pPr>
    </w:p>
    <w:p w14:paraId="41694939"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Kopīgā akadēmiskā maģistra studiju programma “Fizika” (kopīga Latvijas Universitātes un Daugavpils Universitātes) licencēta 27.10.2021. (licences numurs 2021/07K). Kopš studiju programmas licences izsniegšanas nav veiktas izmaņas studiju programmas parametros. Izmaiņas netiek plānotas arī studiju virziena novērtēšanas procedūras ietvaros. </w:t>
      </w:r>
    </w:p>
    <w:p w14:paraId="7F2ADEFA" w14:textId="77777777" w:rsidR="00F14659" w:rsidRPr="006E77F2" w:rsidRDefault="00F14659" w:rsidP="00F14659">
      <w:pPr>
        <w:jc w:val="both"/>
        <w:rPr>
          <w:rFonts w:ascii="Times New Roman" w:hAnsi="Times New Roman" w:cs="Times New Roman"/>
        </w:rPr>
      </w:pPr>
    </w:p>
    <w:p w14:paraId="2AB923C5"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 </w:t>
      </w:r>
    </w:p>
    <w:p w14:paraId="1B9DF54A" w14:textId="77777777" w:rsidR="00F14659" w:rsidRPr="006E77F2" w:rsidRDefault="00F14659" w:rsidP="00F14659">
      <w:pPr>
        <w:jc w:val="both"/>
        <w:rPr>
          <w:rFonts w:ascii="Times New Roman" w:hAnsi="Times New Roman" w:cs="Times New Roman"/>
        </w:rPr>
      </w:pPr>
    </w:p>
    <w:p w14:paraId="15D7DE9E" w14:textId="77777777" w:rsidR="00F14659" w:rsidRPr="00412A1E" w:rsidRDefault="00F14659" w:rsidP="00F14659">
      <w:pPr>
        <w:pStyle w:val="Default"/>
        <w:jc w:val="both"/>
        <w:rPr>
          <w:color w:val="auto"/>
          <w:lang w:val="lv-LV"/>
        </w:rPr>
      </w:pPr>
      <w:r w:rsidRPr="00412A1E">
        <w:rPr>
          <w:color w:val="auto"/>
          <w:lang w:val="lv-LV"/>
        </w:rPr>
        <w:t xml:space="preserve">Kopīgā LU un DU Maģistra studiju programma “Fizika” (turpmāk tekstā apzīmēta ar MSPF) veidota kā Baltijas reģionā konkurētspējīga programma, kas balstīta lokālajā pasaules līmeņa pētniecībā, maksimāli izmanto abu augstskolu kompetenci, mācībspēkus, pētniekus, studiju programmas īstenošanā sadarbojas ar nozares pētniecības institūtiem Latvijā, kā arī augsto tehnoloģiju uzņēmumiem.   </w:t>
      </w:r>
    </w:p>
    <w:p w14:paraId="158418DC"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MSPF ir veidota saskaņā ar Latvijas Augstskolu likuma prasībām saskaņā ar “</w:t>
      </w:r>
      <w:hyperlink r:id="rId17" w:tgtFrame="_blank" w:history="1">
        <w:r w:rsidRPr="006E77F2">
          <w:rPr>
            <w:rStyle w:val="Hyperlink"/>
            <w:rFonts w:ascii="Times New Roman" w:eastAsiaTheme="majorEastAsia" w:hAnsi="Times New Roman" w:cs="Times New Roman"/>
            <w:color w:val="auto"/>
            <w:sz w:val="24"/>
            <w:szCs w:val="24"/>
          </w:rPr>
          <w:t>Noteikumiem par valsts akadēmiskās izglītības standartu” (MK 13.05.2014. noteikumi Nr. 240)</w:t>
        </w:r>
      </w:hyperlink>
      <w:r w:rsidRPr="006E77F2">
        <w:rPr>
          <w:rFonts w:ascii="Times New Roman" w:hAnsi="Times New Roman" w:cs="Times New Roman"/>
          <w:sz w:val="24"/>
          <w:szCs w:val="24"/>
        </w:rPr>
        <w:t xml:space="preserve">. Tā atbilst Latvijas izglītības klasifikācijā noteiktajām Eiropas kvalifikācijas ietvarstruktūras 7. līmeņa zināšanām, prasmēm un kompetencēm.  </w:t>
      </w:r>
    </w:p>
    <w:p w14:paraId="07BA7203" w14:textId="77777777" w:rsidR="00F14659" w:rsidRPr="006E77F2" w:rsidRDefault="00F14659" w:rsidP="00F14659">
      <w:pPr>
        <w:jc w:val="both"/>
        <w:rPr>
          <w:rFonts w:ascii="Times New Roman" w:hAnsi="Times New Roman" w:cs="Times New Roman"/>
          <w:b/>
          <w:sz w:val="24"/>
          <w:szCs w:val="24"/>
        </w:rPr>
      </w:pPr>
    </w:p>
    <w:p w14:paraId="16B49883" w14:textId="77777777" w:rsidR="00F14659" w:rsidRPr="006E77F2" w:rsidRDefault="00F14659" w:rsidP="00F14659">
      <w:pPr>
        <w:jc w:val="both"/>
        <w:rPr>
          <w:rFonts w:ascii="Times New Roman" w:eastAsia="Times New Roman" w:hAnsi="Times New Roman" w:cs="Times New Roman"/>
          <w:sz w:val="24"/>
          <w:szCs w:val="24"/>
        </w:rPr>
      </w:pPr>
      <w:r w:rsidRPr="006E77F2">
        <w:rPr>
          <w:rFonts w:ascii="Times New Roman" w:hAnsi="Times New Roman" w:cs="Times New Roman"/>
          <w:b/>
          <w:sz w:val="24"/>
          <w:szCs w:val="24"/>
        </w:rPr>
        <w:t>Programmas mērķis</w:t>
      </w:r>
      <w:r w:rsidRPr="006E77F2">
        <w:rPr>
          <w:rFonts w:ascii="Times New Roman" w:hAnsi="Times New Roman" w:cs="Times New Roman"/>
          <w:sz w:val="24"/>
          <w:szCs w:val="24"/>
        </w:rPr>
        <w:t xml:space="preserve"> – </w:t>
      </w:r>
      <w:r w:rsidRPr="006E77F2">
        <w:rPr>
          <w:rFonts w:ascii="Times New Roman" w:eastAsia="Times New Roman" w:hAnsi="Times New Roman" w:cs="Times New Roman"/>
          <w:sz w:val="24"/>
          <w:szCs w:val="24"/>
        </w:rPr>
        <w:t>ir sagatavot augsti kvalificētus un starptautiski konkurētspējīgus maģistra līmeņa fizikas speciālistus darba tirgum, nodrošinot iespēju studiju laikā specializēties Latvijai raksturīgās fizikas apakšnozarēs ar augstu pētniecisko un inovāciju potenciālu un stimulējot starpnozaru kompetences apguvi.</w:t>
      </w:r>
    </w:p>
    <w:p w14:paraId="294B8EA4" w14:textId="77777777" w:rsidR="00F14659" w:rsidRPr="006E77F2" w:rsidRDefault="00F14659" w:rsidP="00F14659">
      <w:pPr>
        <w:jc w:val="both"/>
        <w:rPr>
          <w:rFonts w:ascii="Times New Roman" w:eastAsia="Times New Roman" w:hAnsi="Times New Roman" w:cs="Times New Roman"/>
          <w:sz w:val="24"/>
          <w:szCs w:val="24"/>
        </w:rPr>
      </w:pPr>
    </w:p>
    <w:p w14:paraId="52ABF422" w14:textId="77777777" w:rsidR="00F14659" w:rsidRPr="006E77F2" w:rsidRDefault="00F14659" w:rsidP="00F14659">
      <w:pPr>
        <w:adjustRightInd w:val="0"/>
        <w:jc w:val="both"/>
        <w:rPr>
          <w:rFonts w:ascii="Times New Roman" w:hAnsi="Times New Roman" w:cs="Times New Roman"/>
          <w:b/>
          <w:sz w:val="24"/>
          <w:szCs w:val="24"/>
        </w:rPr>
      </w:pPr>
      <w:r w:rsidRPr="006E77F2">
        <w:rPr>
          <w:rFonts w:ascii="Times New Roman" w:hAnsi="Times New Roman" w:cs="Times New Roman"/>
          <w:b/>
          <w:sz w:val="24"/>
          <w:szCs w:val="24"/>
        </w:rPr>
        <w:t>Studiju programmas uzdevumi</w:t>
      </w:r>
      <w:r w:rsidRPr="006E77F2">
        <w:rPr>
          <w:rFonts w:ascii="Times New Roman" w:hAnsi="Times New Roman" w:cs="Times New Roman"/>
          <w:b/>
          <w:sz w:val="24"/>
          <w:szCs w:val="24"/>
        </w:rPr>
        <w:tab/>
      </w:r>
    </w:p>
    <w:p w14:paraId="29C18BED" w14:textId="77777777" w:rsidR="00F14659" w:rsidRPr="006E77F2" w:rsidRDefault="00F14659" w:rsidP="00F14659">
      <w:pPr>
        <w:adjustRightInd w:val="0"/>
        <w:jc w:val="both"/>
        <w:rPr>
          <w:rFonts w:ascii="Times New Roman" w:hAnsi="Times New Roman" w:cs="Times New Roman"/>
          <w:sz w:val="24"/>
          <w:szCs w:val="24"/>
        </w:rPr>
      </w:pPr>
      <w:r w:rsidRPr="006E77F2">
        <w:rPr>
          <w:rFonts w:ascii="Times New Roman" w:hAnsi="Times New Roman" w:cs="Times New Roman"/>
          <w:sz w:val="24"/>
          <w:szCs w:val="24"/>
        </w:rPr>
        <w:t>Studiju programmas mērķa sasniegšanai ir pakārtoti sekojoši uzdevumi:</w:t>
      </w:r>
    </w:p>
    <w:p w14:paraId="0121D932" w14:textId="77777777" w:rsidR="00F14659" w:rsidRPr="006E77F2" w:rsidRDefault="00F14659" w:rsidP="00882AC2">
      <w:pPr>
        <w:pStyle w:val="ListParagraph"/>
        <w:widowControl/>
        <w:numPr>
          <w:ilvl w:val="0"/>
          <w:numId w:val="23"/>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 xml:space="preserve">Veicināt studentu izaugsmi par nozares speciālistiem, nodrošinot iespēju bakalaura programmā apgūtās zināšanas un prasmes papildināt izvēlētajā fizikas specializācijā. </w:t>
      </w:r>
    </w:p>
    <w:p w14:paraId="0A95FB54" w14:textId="77777777" w:rsidR="00F14659" w:rsidRPr="006E77F2" w:rsidRDefault="00F14659" w:rsidP="00882AC2">
      <w:pPr>
        <w:pStyle w:val="ListParagraph"/>
        <w:widowControl/>
        <w:numPr>
          <w:ilvl w:val="0"/>
          <w:numId w:val="23"/>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Nodrošināt studentiem iespēju zinātniskā vadītāja vadībā gūt pieredzi patstāvīgu pētījumu veikšanā.</w:t>
      </w:r>
    </w:p>
    <w:p w14:paraId="36D786C8" w14:textId="77777777" w:rsidR="00F14659" w:rsidRPr="006E77F2" w:rsidRDefault="00F14659" w:rsidP="00882AC2">
      <w:pPr>
        <w:pStyle w:val="ListParagraph"/>
        <w:widowControl/>
        <w:numPr>
          <w:ilvl w:val="0"/>
          <w:numId w:val="23"/>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 xml:space="preserve">Padziļināt studentu zinātniskās pētniecības prasmes un kompetenci pētāmo problēmu analīzē. </w:t>
      </w:r>
    </w:p>
    <w:p w14:paraId="055A6DA8" w14:textId="77777777" w:rsidR="00F14659" w:rsidRPr="006E77F2" w:rsidRDefault="00F14659" w:rsidP="00882AC2">
      <w:pPr>
        <w:pStyle w:val="ListParagraph"/>
        <w:widowControl/>
        <w:numPr>
          <w:ilvl w:val="0"/>
          <w:numId w:val="23"/>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Attīstīt studējošo kritisko un radošo domāšanu, spriešanas un lēmumu pieņemšanas spējas, prasmes izmantot iegūtās zināšanas un kompetences fizikas un starpnozaru pētījumos.</w:t>
      </w:r>
    </w:p>
    <w:p w14:paraId="792D6A4B" w14:textId="77777777" w:rsidR="00F14659" w:rsidRPr="006E77F2" w:rsidRDefault="00F14659" w:rsidP="00882AC2">
      <w:pPr>
        <w:pStyle w:val="ListParagraph"/>
        <w:widowControl/>
        <w:numPr>
          <w:ilvl w:val="0"/>
          <w:numId w:val="23"/>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Nodrošināt studiju programmas ierobežotās izvēles daļas elastīgumu, sekojot darba tirgus prasībām.</w:t>
      </w:r>
    </w:p>
    <w:p w14:paraId="5E53BC26" w14:textId="77777777" w:rsidR="00F14659" w:rsidRPr="006E77F2" w:rsidRDefault="00F14659" w:rsidP="00882AC2">
      <w:pPr>
        <w:pStyle w:val="ListParagraph"/>
        <w:widowControl/>
        <w:numPr>
          <w:ilvl w:val="0"/>
          <w:numId w:val="23"/>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Nodrošināt efektīvu un kontrolējamu plānoto programmas rezultātu sasniegšanu.</w:t>
      </w:r>
    </w:p>
    <w:p w14:paraId="4D65F637" w14:textId="77777777" w:rsidR="00F14659" w:rsidRPr="006E77F2" w:rsidRDefault="00F14659" w:rsidP="00882AC2">
      <w:pPr>
        <w:pStyle w:val="ListParagraph"/>
        <w:widowControl/>
        <w:numPr>
          <w:ilvl w:val="0"/>
          <w:numId w:val="23"/>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lastRenderedPageBreak/>
        <w:t>Radīt priekšnoteikumus absolventu sekmīgam studijām doktorantūrā.</w:t>
      </w:r>
    </w:p>
    <w:p w14:paraId="5BA371D9" w14:textId="77777777" w:rsidR="00F14659" w:rsidRPr="006E77F2" w:rsidRDefault="00F14659" w:rsidP="00F14659">
      <w:pPr>
        <w:pStyle w:val="NormalWeb"/>
        <w:spacing w:before="0" w:beforeAutospacing="0" w:after="0" w:afterAutospacing="0"/>
        <w:jc w:val="both"/>
      </w:pPr>
    </w:p>
    <w:p w14:paraId="285371D1"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Programmas kods 45443 atspoguļo programmas statusu un saturu, atbilstoši “Noteikumos par Latvijas izglītības klasifikāciju” (MK 13.06.2017. noteikumi Nr. 322) noteiktajām prasībām. Koda pirmie cipari 45 apzīmē </w:t>
      </w:r>
      <w:r w:rsidRPr="006E77F2">
        <w:rPr>
          <w:rFonts w:ascii="Times New Roman" w:hAnsi="Times New Roman" w:cs="Times New Roman"/>
          <w:sz w:val="24"/>
          <w:szCs w:val="24"/>
          <w:shd w:val="clear" w:color="auto" w:fill="FFFFFF"/>
        </w:rPr>
        <w:t>akadēmisko izglītību (maģistra grāds), kas īstenojama pēc bakalaura vai profesionālā bakalaura grāda ieguves.</w:t>
      </w:r>
      <w:r w:rsidRPr="006E77F2">
        <w:rPr>
          <w:rFonts w:ascii="Times New Roman" w:hAnsi="Times New Roman" w:cs="Times New Roman"/>
          <w:sz w:val="24"/>
          <w:szCs w:val="24"/>
        </w:rPr>
        <w:t xml:space="preserve"> Koda otrā daļa atbilst izglītības tematiskajai jomai (44 – Fizikālās zinātnes) un izglītības programmu grupai  (443 – Fizika). </w:t>
      </w:r>
    </w:p>
    <w:p w14:paraId="24422C8E" w14:textId="77777777" w:rsidR="00F14659" w:rsidRPr="006E77F2" w:rsidRDefault="00F14659" w:rsidP="00F14659">
      <w:pPr>
        <w:jc w:val="both"/>
        <w:rPr>
          <w:rFonts w:ascii="Times New Roman" w:hAnsi="Times New Roman" w:cs="Times New Roman"/>
          <w:sz w:val="24"/>
          <w:szCs w:val="24"/>
        </w:rPr>
      </w:pPr>
    </w:p>
    <w:p w14:paraId="19B3FDF5" w14:textId="77777777" w:rsidR="00F14659" w:rsidRPr="006E77F2" w:rsidRDefault="00F14659" w:rsidP="00F14659">
      <w:pPr>
        <w:spacing w:after="120"/>
        <w:jc w:val="both"/>
        <w:rPr>
          <w:rFonts w:ascii="Times New Roman" w:hAnsi="Times New Roman" w:cs="Times New Roman"/>
          <w:bCs/>
          <w:sz w:val="24"/>
          <w:szCs w:val="24"/>
        </w:rPr>
      </w:pPr>
      <w:r w:rsidRPr="006E77F2">
        <w:rPr>
          <w:rFonts w:ascii="Times New Roman" w:hAnsi="Times New Roman" w:cs="Times New Roman"/>
          <w:bCs/>
          <w:sz w:val="24"/>
          <w:szCs w:val="24"/>
        </w:rPr>
        <w:t>Studējošo uzņemšana kopīgajā LU un DU akadēmiskajā maģistra studiju programmā “Fizika” (turpmāk MSPF) notiek atbilstoši abu augstskolu noslēgtajam Līgumam par kopīgas akadēmiskās maģistra studiju programmas “Fizika” īstenošanu. Atbilstoši šim līgumam, pirms katra studiju gada abas augstskolas savstarpēji vienojas par MSPF īstenošanas valodu (latviešu un/vai angļu) un imatrikulējamo studējošo skaitu nākamajam studiju gadam. Budžeta vietu skaitu katrā universitātē nosaka atbilstoši Izglītības un zinātnes ministrijas katrai augstskolai piešķirtajam finansējumam. Studējošo uzņemšana notiek patstāvīgi, katras augstskolas uzņemšanas komisijā. Uzņemšana katras puses noteiktajā kārtībā notiek vienotā konkursā uz valsts budžeta līdzekļu un fizisko un juridisko personu līdzekļu finansētajām vietām. Katra universitāte patstāvīgi imatrikulē piesaistītos studējošos un ar studējošo slēdz Studiju līgumu, kas nosaka viņa tiesības un pienākumus, un izsaka piekrišanu par studējošā personas datu apstrādi studiju procesa organizēšanas vajadzībām.</w:t>
      </w:r>
    </w:p>
    <w:p w14:paraId="29226697" w14:textId="77777777" w:rsidR="00F14659" w:rsidRPr="006E77F2" w:rsidRDefault="00F14659" w:rsidP="00F14659">
      <w:pPr>
        <w:spacing w:after="120"/>
        <w:jc w:val="both"/>
        <w:rPr>
          <w:rFonts w:ascii="Times New Roman" w:hAnsi="Times New Roman" w:cs="Times New Roman"/>
          <w:bCs/>
          <w:sz w:val="24"/>
          <w:szCs w:val="24"/>
        </w:rPr>
      </w:pPr>
      <w:bookmarkStart w:id="7" w:name="_Hlk73709576"/>
      <w:r w:rsidRPr="006E77F2">
        <w:rPr>
          <w:rFonts w:ascii="Times New Roman" w:hAnsi="Times New Roman" w:cs="Times New Roman"/>
          <w:bCs/>
          <w:sz w:val="24"/>
          <w:szCs w:val="24"/>
        </w:rPr>
        <w:t>Pamatojoties uz katras puses studiju programmas direktora priekšlikumu un atbilstoši katras augstskolas noteiktajai kārtībai, izveido katras puses konkursa komisiju 3 komisijas locekļu sastāvā un nosaka katras augstskolas konkursa komisijas priekšsēdētāju, lai veiktu reflektantu izglītības atbilstības uzņemšanas prasībām izvērtēšanu situācijās, kurās šāda izvērtēšana nepieciešama.</w:t>
      </w:r>
    </w:p>
    <w:bookmarkEnd w:id="7"/>
    <w:p w14:paraId="27C66661"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Imatrikulācija studiju programmā Daugavpils Universitātē notiek saskaņā ar “Daugavpils Universitātes uzņemšanas noteikumiem pilna un nepilna laika augstākā līmeņa studijām”</w:t>
      </w:r>
      <w:r w:rsidRPr="006E77F2">
        <w:rPr>
          <w:rStyle w:val="FootnoteReference"/>
          <w:rFonts w:ascii="Times New Roman" w:hAnsi="Times New Roman"/>
          <w:sz w:val="24"/>
          <w:szCs w:val="24"/>
        </w:rPr>
        <w:footnoteReference w:id="44"/>
      </w:r>
      <w:r w:rsidRPr="006E77F2">
        <w:rPr>
          <w:rFonts w:ascii="Times New Roman" w:hAnsi="Times New Roman" w:cs="Times New Roman"/>
          <w:sz w:val="24"/>
          <w:szCs w:val="24"/>
        </w:rPr>
        <w:t xml:space="preserve">. Uzņemšanas prasības: </w:t>
      </w:r>
    </w:p>
    <w:p w14:paraId="01526192" w14:textId="77777777" w:rsidR="00F14659" w:rsidRPr="006E77F2" w:rsidRDefault="00F14659" w:rsidP="00882AC2">
      <w:pPr>
        <w:pStyle w:val="ListParagraph"/>
        <w:numPr>
          <w:ilvl w:val="0"/>
          <w:numId w:val="33"/>
        </w:numPr>
        <w:jc w:val="both"/>
        <w:rPr>
          <w:rFonts w:ascii="Times New Roman" w:hAnsi="Times New Roman" w:cs="Times New Roman"/>
          <w:sz w:val="24"/>
          <w:szCs w:val="24"/>
        </w:rPr>
      </w:pPr>
      <w:r w:rsidRPr="006E77F2">
        <w:rPr>
          <w:rFonts w:ascii="Times New Roman" w:hAnsi="Times New Roman" w:cs="Times New Roman"/>
          <w:sz w:val="24"/>
          <w:szCs w:val="24"/>
        </w:rPr>
        <w:t xml:space="preserve">bakalaura grāds vai 2. līmeņa profesionālā augstākā izglītība (vai tai pielīdzināma augstākā izglītība) fizikā vai matemātikā; </w:t>
      </w:r>
    </w:p>
    <w:p w14:paraId="5075D8B5" w14:textId="77777777" w:rsidR="00F14659" w:rsidRPr="006E77F2" w:rsidRDefault="00F14659" w:rsidP="00882AC2">
      <w:pPr>
        <w:pStyle w:val="ListParagraph"/>
        <w:numPr>
          <w:ilvl w:val="0"/>
          <w:numId w:val="33"/>
        </w:numPr>
        <w:ind w:left="709"/>
        <w:jc w:val="both"/>
        <w:rPr>
          <w:rFonts w:ascii="Times New Roman" w:hAnsi="Times New Roman" w:cs="Times New Roman"/>
          <w:sz w:val="24"/>
          <w:szCs w:val="24"/>
        </w:rPr>
      </w:pPr>
      <w:r w:rsidRPr="006E77F2">
        <w:rPr>
          <w:rFonts w:ascii="Times New Roman" w:hAnsi="Times New Roman" w:cs="Times New Roman"/>
          <w:sz w:val="24"/>
          <w:szCs w:val="24"/>
        </w:rPr>
        <w:t xml:space="preserve"> bakalaura grāds vai 2. līmeņa profesionālā augstākā izglītība (vai tai pielīdzināma augstākā izglītība) dabaszinātnēs vai inženierzinātnēs un tehnoloģijās, kurā apgūti fizikas nozares studiju kursi ne mazāk kā 5 kredītpunktu apjomā un matemātikas nozares studiju kursi ne mazāk kā 4 kredītpunktu apjomā, kuru apguvi apliecina diploms vai citi izglītības dokumenti. </w:t>
      </w:r>
    </w:p>
    <w:p w14:paraId="54077A36"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Konkursā piedalās ar gala/valsts pārbaudījumu vidējo atzīmi. - ārvalstu reflektantiem angļu valodas zināšanas vismaz B2 līmenī. </w:t>
      </w:r>
    </w:p>
    <w:p w14:paraId="3DE8427C" w14:textId="77777777" w:rsidR="00F14659" w:rsidRPr="006E77F2" w:rsidRDefault="00F14659" w:rsidP="00F14659">
      <w:pPr>
        <w:jc w:val="both"/>
        <w:rPr>
          <w:rFonts w:ascii="Times New Roman" w:hAnsi="Times New Roman" w:cs="Times New Roman"/>
          <w:sz w:val="24"/>
          <w:szCs w:val="24"/>
        </w:rPr>
      </w:pPr>
    </w:p>
    <w:p w14:paraId="124B52DC"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MSPF nosaukums, iegūstamais grāds, mērķi un uzdevumi, studējošo uzņemšanas prasības ir savstarpēji saistītas. MSPF realizācija paredzēta divu gadu laikā, absolventi iegūst </w:t>
      </w:r>
      <w:r w:rsidRPr="006E77F2">
        <w:rPr>
          <w:rFonts w:ascii="Times New Roman" w:eastAsiaTheme="minorHAnsi" w:hAnsi="Times New Roman" w:cs="Times New Roman"/>
          <w:sz w:val="24"/>
          <w:szCs w:val="24"/>
        </w:rPr>
        <w:t xml:space="preserve">dabaszinātņu maģistra </w:t>
      </w:r>
      <w:r w:rsidRPr="006E77F2">
        <w:rPr>
          <w:rFonts w:ascii="Times New Roman" w:hAnsi="Times New Roman" w:cs="Times New Roman"/>
          <w:sz w:val="24"/>
          <w:szCs w:val="24"/>
        </w:rPr>
        <w:t>grādu</w:t>
      </w:r>
      <w:r w:rsidRPr="006E77F2">
        <w:rPr>
          <w:rFonts w:ascii="Times New Roman" w:eastAsiaTheme="minorHAnsi" w:hAnsi="Times New Roman" w:cs="Times New Roman"/>
          <w:sz w:val="24"/>
          <w:szCs w:val="24"/>
        </w:rPr>
        <w:t xml:space="preserve"> fizikā</w:t>
      </w:r>
      <w:r w:rsidRPr="006E77F2">
        <w:rPr>
          <w:rFonts w:ascii="Times New Roman" w:hAnsi="Times New Roman" w:cs="Times New Roman"/>
          <w:sz w:val="24"/>
          <w:szCs w:val="24"/>
        </w:rPr>
        <w:t xml:space="preserve"> ar padziļinātu specializāciju kādā no maģistra studiju programmā piedāvātajām specializacijām, DU piedāvā specializāciju “Tehnoloģiju fizika”.</w:t>
      </w:r>
    </w:p>
    <w:p w14:paraId="6EB68428" w14:textId="77777777" w:rsidR="00F14659" w:rsidRPr="006E77F2" w:rsidRDefault="00F14659" w:rsidP="00F14659">
      <w:pPr>
        <w:jc w:val="both"/>
        <w:rPr>
          <w:rFonts w:ascii="Times New Roman" w:hAnsi="Times New Roman" w:cs="Times New Roman"/>
          <w:sz w:val="24"/>
          <w:szCs w:val="24"/>
        </w:rPr>
      </w:pPr>
    </w:p>
    <w:p w14:paraId="6AF8E23F"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iCs/>
          <w:sz w:val="24"/>
          <w:szCs w:val="24"/>
        </w:rPr>
        <w:t xml:space="preserve">Par studiju programmas apgūšanu izsniedzamā diploma un tā pielikumu paraugu atbilstoši Ministru kabineta 16.04.2013. noteikumiem Nr. 202 “Kārtība, kādā izsniedz valsts atzītus augstākās izglītības apliecinošus dokumentus”, kā arī studiju līguma paraugu atbilstoši </w:t>
      </w:r>
      <w:r w:rsidRPr="006E77F2">
        <w:rPr>
          <w:rFonts w:ascii="Times New Roman" w:hAnsi="Times New Roman" w:cs="Times New Roman"/>
          <w:iCs/>
          <w:sz w:val="24"/>
          <w:szCs w:val="24"/>
        </w:rPr>
        <w:lastRenderedPageBreak/>
        <w:t>Ministru kabineta 23.01.2007. noteikumiem Nr. 70 “Studiju līgumā obligāti ietveramie noteikumi” skatīt pielikumā (</w:t>
      </w:r>
      <w:r w:rsidRPr="006E77F2">
        <w:rPr>
          <w:rFonts w:ascii="Times New Roman" w:hAnsi="Times New Roman" w:cs="Times New Roman"/>
          <w:i/>
          <w:sz w:val="24"/>
          <w:szCs w:val="24"/>
        </w:rPr>
        <w:t>3.1.2.</w:t>
      </w:r>
      <w:r w:rsidRPr="006E77F2">
        <w:rPr>
          <w:rFonts w:ascii="Times New Roman" w:hAnsi="Times New Roman" w:cs="Times New Roman"/>
          <w:sz w:val="24"/>
          <w:szCs w:val="24"/>
        </w:rPr>
        <w:t>AMSP Fizika</w:t>
      </w:r>
      <w:r w:rsidRPr="006E77F2">
        <w:rPr>
          <w:rFonts w:ascii="Times New Roman" w:hAnsi="Times New Roman" w:cs="Times New Roman"/>
          <w:i/>
          <w:sz w:val="24"/>
          <w:szCs w:val="24"/>
        </w:rPr>
        <w:t xml:space="preserve">_Diploms un pielikums </w:t>
      </w:r>
      <w:r w:rsidRPr="006E77F2">
        <w:rPr>
          <w:rFonts w:ascii="Times New Roman" w:hAnsi="Times New Roman" w:cs="Times New Roman"/>
          <w:iCs/>
          <w:sz w:val="24"/>
          <w:szCs w:val="24"/>
        </w:rPr>
        <w:t>un</w:t>
      </w:r>
      <w:r w:rsidRPr="006E77F2">
        <w:rPr>
          <w:rFonts w:ascii="Times New Roman" w:hAnsi="Times New Roman" w:cs="Times New Roman"/>
          <w:i/>
          <w:sz w:val="24"/>
          <w:szCs w:val="24"/>
        </w:rPr>
        <w:t xml:space="preserve"> 2.1.4.Līgums par studijām_DU</w:t>
      </w:r>
      <w:r w:rsidRPr="006E77F2">
        <w:rPr>
          <w:rFonts w:ascii="Times New Roman" w:hAnsi="Times New Roman" w:cs="Times New Roman"/>
          <w:iCs/>
          <w:sz w:val="24"/>
          <w:szCs w:val="24"/>
        </w:rPr>
        <w:t>).</w:t>
      </w:r>
    </w:p>
    <w:p w14:paraId="690C847E" w14:textId="77777777" w:rsidR="00F14659" w:rsidRPr="006E77F2" w:rsidRDefault="00F14659" w:rsidP="00F14659">
      <w:pPr>
        <w:jc w:val="both"/>
        <w:rPr>
          <w:rFonts w:ascii="Times New Roman" w:hAnsi="Times New Roman" w:cs="Times New Roman"/>
        </w:rPr>
      </w:pPr>
    </w:p>
    <w:p w14:paraId="2043CE7C"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3.1.3. Studiju programmas ekonomiskais un/ vai sociālais pamatojums, analīze par absolventu nodarbinātību. </w:t>
      </w:r>
    </w:p>
    <w:p w14:paraId="6455366C" w14:textId="77777777" w:rsidR="00F14659" w:rsidRPr="006E77F2" w:rsidRDefault="00F14659" w:rsidP="00F14659">
      <w:pPr>
        <w:pStyle w:val="Default"/>
        <w:ind w:left="720"/>
        <w:jc w:val="both"/>
        <w:rPr>
          <w:rFonts w:eastAsia="Trebuchet MS"/>
          <w:color w:val="auto"/>
          <w:sz w:val="22"/>
          <w:szCs w:val="22"/>
        </w:rPr>
      </w:pPr>
    </w:p>
    <w:p w14:paraId="3415C319" w14:textId="77777777" w:rsidR="00F14659" w:rsidRPr="006E77F2" w:rsidRDefault="00F14659" w:rsidP="00F14659">
      <w:pPr>
        <w:pStyle w:val="Default"/>
        <w:jc w:val="both"/>
        <w:rPr>
          <w:color w:val="auto"/>
        </w:rPr>
      </w:pPr>
      <w:r w:rsidRPr="006E77F2">
        <w:rPr>
          <w:color w:val="auto"/>
          <w:shd w:val="clear" w:color="auto" w:fill="FFFFFF"/>
        </w:rPr>
        <w:t xml:space="preserve">Kvalitatīvas studijas un absolventu iespējas darba tirgū ir vieni no galvenajiem kritērijiem, pēc kādiem topošie studenti izvēlas, kurā augstskolā studēt. </w:t>
      </w:r>
      <w:r w:rsidRPr="006E77F2">
        <w:rPr>
          <w:color w:val="auto"/>
        </w:rPr>
        <w:t xml:space="preserve">MSPF satura izstrāde balstīta Eiropas fizikas maģistra specifikācijās, kuras sagatavojusi Eiropas fizikas biedrība (EPS – European Physical Society), autoritatīvākā Eiropas fizikas biedrība. MSPF piedāvā reālajām iespējām atbilstošas specializācijas (atomu, molekulu un optiskā fizika, cietvielu un materiālu fizika, nepārtrauktas vides fizika, tehnoloģiju fizika, teorētiskā fizika), pamatā mērķējot uz specializēšanos jomās, kur ir stabils pieprasījums pēc kvalificētiem speciālistiem, kā arī neapšaubāms potenciāls nodrošināt kvalitatīvu un konkurētspējīgu studijas programmu. </w:t>
      </w:r>
    </w:p>
    <w:p w14:paraId="41EA6535" w14:textId="77777777" w:rsidR="00F14659" w:rsidRPr="006E77F2" w:rsidRDefault="00F14659" w:rsidP="00F14659">
      <w:pPr>
        <w:pStyle w:val="Default"/>
        <w:jc w:val="both"/>
        <w:rPr>
          <w:color w:val="auto"/>
          <w:shd w:val="clear" w:color="auto" w:fill="FFFFFF"/>
        </w:rPr>
      </w:pPr>
    </w:p>
    <w:p w14:paraId="583974E6" w14:textId="77777777" w:rsidR="00F14659" w:rsidRPr="006E77F2" w:rsidRDefault="00F14659" w:rsidP="00F14659">
      <w:pPr>
        <w:pStyle w:val="Default"/>
        <w:jc w:val="both"/>
        <w:rPr>
          <w:color w:val="auto"/>
        </w:rPr>
      </w:pPr>
      <w:r w:rsidRPr="006E77F2">
        <w:rPr>
          <w:color w:val="auto"/>
          <w:shd w:val="clear" w:color="auto" w:fill="FFFFFF"/>
        </w:rPr>
        <w:t xml:space="preserve">Jaunākās darba tirgus prognozes rāda, ka tuvāko piecu gadu laikā īpaši pieprasīti darba tirgū būs inženierzinātņu, augsto tehnoloģiju un </w:t>
      </w:r>
      <w:r w:rsidRPr="006E77F2">
        <w:rPr>
          <w:color w:val="auto"/>
        </w:rPr>
        <w:t>dabaszinātņu</w:t>
      </w:r>
      <w:r w:rsidRPr="006E77F2">
        <w:rPr>
          <w:color w:val="auto"/>
          <w:shd w:val="clear" w:color="auto" w:fill="FFFFFF"/>
        </w:rPr>
        <w:t xml:space="preserve"> speciālisti. Ekonomikas ministrijas 2020. gada ziņojumā par Latvijas tautsaimniecības attīstību</w:t>
      </w:r>
      <w:r w:rsidRPr="006E77F2">
        <w:rPr>
          <w:rStyle w:val="FootnoteReference"/>
          <w:color w:val="auto"/>
          <w:shd w:val="clear" w:color="auto" w:fill="FFFFFF"/>
        </w:rPr>
        <w:footnoteReference w:id="45"/>
      </w:r>
      <w:r w:rsidRPr="006E77F2">
        <w:rPr>
          <w:color w:val="auto"/>
          <w:shd w:val="clear" w:color="auto" w:fill="FFFFFF"/>
        </w:rPr>
        <w:t xml:space="preserve"> tika prognozēts, ka šajās nozarēs atbilstošās kvalifikācijas speciālistu iztrūkums līdz 2025.gadam varētu pārsniegt 17 tūkstošus.</w:t>
      </w:r>
      <w:r w:rsidRPr="006E77F2">
        <w:rPr>
          <w:color w:val="auto"/>
        </w:rPr>
        <w:t xml:space="preserve"> </w:t>
      </w:r>
      <w:r w:rsidRPr="006E77F2">
        <w:rPr>
          <w:color w:val="auto"/>
          <w:shd w:val="clear" w:color="auto" w:fill="FFFFFF"/>
        </w:rPr>
        <w:t>Atbilstoši Latvijas Nacionālajā attīstības plānā 2021. – 2027. gadam</w:t>
      </w:r>
      <w:r w:rsidRPr="006E77F2">
        <w:rPr>
          <w:rStyle w:val="FootnoteReference"/>
          <w:color w:val="auto"/>
          <w:shd w:val="clear" w:color="auto" w:fill="FFFFFF"/>
        </w:rPr>
        <w:footnoteReference w:id="46"/>
      </w:r>
      <w:r w:rsidRPr="006E77F2">
        <w:rPr>
          <w:color w:val="auto"/>
          <w:shd w:val="clear" w:color="auto" w:fill="FFFFFF"/>
        </w:rPr>
        <w:t xml:space="preserve"> definētajiem sasniedzamajiem indikatoriem noteiktā mērķa vērtība </w:t>
      </w:r>
      <w:r w:rsidRPr="006E77F2">
        <w:rPr>
          <w:color w:val="auto"/>
        </w:rPr>
        <w:t xml:space="preserve">attiecībā uz dabaszinātņu, matemātikas un informācijas tehnoloģiju jomu absolventu īpatsvaru no kopējā absolventu skaita augstākajā izglītībā ir 12 %, kas turpmākajos gados nodrošinās pieprasījumu pēc fizikas jomas studiju programmām. Pieprasījumu pēc maģistra un doktora studiju programmu absolventiem varētu veicināt arī </w:t>
      </w:r>
      <w:r w:rsidRPr="006E77F2">
        <w:rPr>
          <w:color w:val="auto"/>
          <w:shd w:val="clear" w:color="auto" w:fill="FFFFFF"/>
        </w:rPr>
        <w:t>Latvijas Nacionālajā attīstības plānā 2021. – 2027. gadam</w:t>
      </w:r>
      <w:r w:rsidRPr="006E77F2">
        <w:rPr>
          <w:color w:val="auto"/>
          <w:shd w:val="clear" w:color="auto" w:fill="FFFFFF"/>
          <w:vertAlign w:val="superscript"/>
        </w:rPr>
        <w:t>3</w:t>
      </w:r>
      <w:r w:rsidRPr="006E77F2">
        <w:rPr>
          <w:color w:val="auto"/>
        </w:rPr>
        <w:t xml:space="preserve"> definētais sasniedzamais indikators attiecībā uz pilna laika slodzē augstākās izglītības iestādēs (ISCED 5-8) nodarbinātā akadēmiskā personāla īpatsvara pieaugumu. </w:t>
      </w:r>
    </w:p>
    <w:p w14:paraId="2F4682CF" w14:textId="77777777" w:rsidR="00F14659" w:rsidRPr="006E77F2" w:rsidRDefault="00F14659" w:rsidP="00F14659">
      <w:pPr>
        <w:pStyle w:val="Default"/>
        <w:jc w:val="both"/>
        <w:rPr>
          <w:color w:val="auto"/>
        </w:rPr>
      </w:pPr>
    </w:p>
    <w:p w14:paraId="3F14FE37"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Iepriekšējos gados uzturēts konstruktīvs dialogs abās augstskolās starp mācībspēkiem un darba devējiem, un, ņemot vērā uzkrāto pieredzi, tika izveidota koncepcija, kā modernizēt fizikas maģistra studiju programmu saturu, lai tas labāk ievērotu darba tirgus vajadzības un nodrošinātu fizikas zināšanu pārnesi ražošanas uzņēmumos. Darba devēju pārstāvji MSPF kontekstā ir gan fizikas jomas pētniecības institūti, gan augsto tehnoloģiju uzņēmumi (AS Sidrabe, Light Guide Optics International, Ceram Optec, Regula Baltica, Groglass, Axon Cable, Lattelecom, SIA BELAM, CENOS, Lightspace Technologies, EU-ROLCDS, Baltic Scientific Instruments, RD Alfa, KEPP EU, UAVFACTORY, Zippy Vison, u.c..), gan asociācijas (LETERA, arī LFSA</w:t>
      </w:r>
      <w:r w:rsidRPr="006E77F2">
        <w:rPr>
          <w:rStyle w:val="FootnoteReference"/>
          <w:rFonts w:ascii="Times New Roman" w:hAnsi="Times New Roman"/>
          <w:sz w:val="24"/>
          <w:szCs w:val="24"/>
        </w:rPr>
        <w:footnoteReference w:id="47"/>
      </w:r>
      <w:r w:rsidRPr="006E77F2">
        <w:rPr>
          <w:rFonts w:ascii="Times New Roman" w:hAnsi="Times New Roman" w:cs="Times New Roman"/>
          <w:sz w:val="24"/>
          <w:szCs w:val="24"/>
        </w:rPr>
        <w:t>, u.c.),</w:t>
      </w:r>
    </w:p>
    <w:p w14:paraId="2369549B" w14:textId="77777777" w:rsidR="00F14659" w:rsidRPr="006E77F2" w:rsidRDefault="00F14659" w:rsidP="00F14659">
      <w:pPr>
        <w:jc w:val="both"/>
        <w:rPr>
          <w:rFonts w:ascii="Times New Roman" w:hAnsi="Times New Roman" w:cs="Times New Roman"/>
          <w:sz w:val="24"/>
          <w:szCs w:val="24"/>
        </w:rPr>
      </w:pPr>
    </w:p>
    <w:p w14:paraId="1ADF82DF"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Attiecībā uz pašlaik DU realizējamo MSPF absolventu nodarbinātību pārskata periodā nav pieejami dati, jo studiju programma licencēta 2021. gada beigās, savukārt, pirmajā kursā studējošie uzņemti 2022./2023. studiju gadā un absolvēs programmu 2023./2024. studiju gadā. </w:t>
      </w:r>
    </w:p>
    <w:p w14:paraId="0BAC6035" w14:textId="77777777" w:rsidR="00F14659" w:rsidRPr="006E77F2" w:rsidRDefault="00F14659" w:rsidP="00F14659">
      <w:pPr>
        <w:jc w:val="both"/>
        <w:rPr>
          <w:rFonts w:ascii="Times New Roman" w:hAnsi="Times New Roman" w:cs="Times New Roman"/>
        </w:rPr>
      </w:pPr>
    </w:p>
    <w:p w14:paraId="6EF397C2" w14:textId="77777777" w:rsidR="00F14659" w:rsidRPr="006E77F2" w:rsidRDefault="00F14659" w:rsidP="00F14659">
      <w:pPr>
        <w:jc w:val="both"/>
        <w:rPr>
          <w:rFonts w:ascii="Times New Roman" w:hAnsi="Times New Roman" w:cs="Times New Roman"/>
        </w:rPr>
      </w:pPr>
      <w:bookmarkStart w:id="8" w:name="_GoBack"/>
      <w:r w:rsidRPr="006E77F2">
        <w:rPr>
          <w:rFonts w:ascii="Times New Roman" w:hAnsi="Times New Roman" w:cs="Times New Roman"/>
        </w:rPr>
        <w:t xml:space="preserve">3.1.4. </w:t>
      </w:r>
      <w:bookmarkEnd w:id="8"/>
      <w:r w:rsidRPr="006E77F2">
        <w:rPr>
          <w:rFonts w:ascii="Times New Roman" w:hAnsi="Times New Roman" w:cs="Times New Roman"/>
        </w:rPr>
        <w:t xml:space="preserve">Statistikas dati par studējošajiem studiju programmā, studējošo skaita dinamika, skaita izmaiņu ietekmes faktoru analīze un novērtējums. Analizējot, atsevišķi izdalīt dažādas studiju formas, veidus, valodas. </w:t>
      </w:r>
    </w:p>
    <w:p w14:paraId="1211EAC3" w14:textId="77777777" w:rsidR="00F14659" w:rsidRPr="006E77F2" w:rsidRDefault="00F14659" w:rsidP="00F14659">
      <w:pPr>
        <w:jc w:val="both"/>
        <w:rPr>
          <w:rFonts w:ascii="Times New Roman" w:hAnsi="Times New Roman" w:cs="Times New Roman"/>
        </w:rPr>
      </w:pPr>
    </w:p>
    <w:p w14:paraId="5467E2ED"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Uz akreditācijas ziņojuma iesniegšanas brīdi MSPF DU kopumā studē viens students (1. studiju gadā), savukārt laika posmā no 2017. – 2022. gadam AMSP “Fizika” un MSPF kopējais uzņemto studējošo skaits bija 14 studējošie. Pārskata periodā studiju programmu AMSP “Fizika” absolvējuši kopumā 8 studējošie.</w:t>
      </w:r>
    </w:p>
    <w:p w14:paraId="30797EC2" w14:textId="77777777" w:rsidR="00F14659" w:rsidRPr="006E77F2" w:rsidRDefault="00F14659" w:rsidP="00F14659">
      <w:pPr>
        <w:jc w:val="both"/>
        <w:rPr>
          <w:rFonts w:ascii="Times New Roman" w:hAnsi="Times New Roman" w:cs="Times New Roman"/>
          <w:sz w:val="24"/>
          <w:szCs w:val="24"/>
        </w:rPr>
      </w:pPr>
    </w:p>
    <w:p w14:paraId="40009817"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iCs/>
          <w:sz w:val="24"/>
          <w:szCs w:val="24"/>
        </w:rPr>
        <w:t>Jaunajā AMSP “Fizika” 2022. gada studēja 13 studenti, t. sk. 12 studenti Latvijas Universitātes specializācijās un 1 student Daugavpils Universitātes specializācijā. DU studējošais studē par valsts budžeta līdzekļiem. Programma tiek realizēta tikai pilna laika studiju formā.</w:t>
      </w:r>
    </w:p>
    <w:p w14:paraId="71D78C5C" w14:textId="77777777" w:rsidR="00F14659" w:rsidRPr="006E77F2" w:rsidRDefault="00F14659" w:rsidP="00F14659">
      <w:pPr>
        <w:jc w:val="both"/>
        <w:rPr>
          <w:rFonts w:ascii="Times New Roman" w:hAnsi="Times New Roman" w:cs="Times New Roman"/>
          <w:iCs/>
          <w:sz w:val="24"/>
          <w:szCs w:val="24"/>
        </w:rPr>
      </w:pPr>
    </w:p>
    <w:p w14:paraId="753095BD"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iCs/>
          <w:sz w:val="24"/>
          <w:szCs w:val="24"/>
        </w:rPr>
        <w:t xml:space="preserve">Pielikumā </w:t>
      </w:r>
      <w:r w:rsidRPr="006E77F2">
        <w:rPr>
          <w:rFonts w:ascii="Times New Roman" w:hAnsi="Times New Roman" w:cs="Times New Roman"/>
          <w:i/>
          <w:iCs/>
          <w:sz w:val="24"/>
          <w:szCs w:val="24"/>
        </w:rPr>
        <w:t>3.1.4.AMSP Fizika_Statistikas_dati_par_studejosajiem</w:t>
      </w:r>
      <w:r w:rsidRPr="006E77F2">
        <w:rPr>
          <w:rFonts w:ascii="Times New Roman" w:hAnsi="Times New Roman" w:cs="Times New Roman"/>
          <w:sz w:val="24"/>
          <w:szCs w:val="24"/>
        </w:rPr>
        <w:t xml:space="preserve"> par atbiruma statistiku redzams</w:t>
      </w:r>
      <w:r w:rsidRPr="006E77F2">
        <w:rPr>
          <w:rFonts w:ascii="Times New Roman" w:hAnsi="Times New Roman" w:cs="Times New Roman"/>
          <w:iCs/>
          <w:sz w:val="24"/>
          <w:szCs w:val="24"/>
        </w:rPr>
        <w:t>, ka daļa, konkrēti pieci no studējošajiem, kas uzsākuši studijas “vecajā” studiju programmā, to nav absolvējuši. Studiju pārtraukšanas galvenie iemesli - nesekmība, finansiālas grūtības, arī nepārdomāta, neatbilstošas studiju programmas izvēle. DU AMSP “Fizika” studējošo atbiruma statistika kopumā atspoguļo kopējās tendences dabaszinātņu jomā Latvijā.</w:t>
      </w:r>
    </w:p>
    <w:p w14:paraId="63ED5849" w14:textId="77777777" w:rsidR="00F14659" w:rsidRPr="006E77F2" w:rsidRDefault="00F14659" w:rsidP="00F14659">
      <w:pPr>
        <w:jc w:val="both"/>
        <w:rPr>
          <w:rFonts w:ascii="Times New Roman" w:hAnsi="Times New Roman" w:cs="Times New Roman"/>
          <w:iCs/>
          <w:sz w:val="24"/>
          <w:szCs w:val="24"/>
        </w:rPr>
      </w:pPr>
    </w:p>
    <w:p w14:paraId="2360E6A0"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3.1.5. Kopīgās studiju programmas izveides pamatojums un partneraugstskolu izvēles raksturojums un novērtējums, iekļaujot informāciju par kopīgās studiju programmas veidošanu un īstenošanu (ja attiecināms). </w:t>
      </w:r>
    </w:p>
    <w:p w14:paraId="577C5680" w14:textId="77777777" w:rsidR="00F14659" w:rsidRPr="006E77F2" w:rsidRDefault="00F14659" w:rsidP="00F14659">
      <w:pPr>
        <w:jc w:val="both"/>
        <w:rPr>
          <w:rFonts w:ascii="Times New Roman" w:hAnsi="Times New Roman" w:cs="Times New Roman"/>
        </w:rPr>
      </w:pPr>
    </w:p>
    <w:p w14:paraId="580F4630" w14:textId="77777777" w:rsidR="00F14659" w:rsidRPr="00412A1E" w:rsidRDefault="00F14659" w:rsidP="00F14659">
      <w:pPr>
        <w:pStyle w:val="Default"/>
        <w:jc w:val="both"/>
        <w:rPr>
          <w:color w:val="auto"/>
          <w:lang w:val="lv-LV"/>
        </w:rPr>
      </w:pPr>
      <w:r w:rsidRPr="00412A1E">
        <w:rPr>
          <w:color w:val="auto"/>
          <w:lang w:val="lv-LV"/>
        </w:rPr>
        <w:t xml:space="preserve">Studiju programma tiek izveidota, pamatojoties uz divu augstskolu, LU un DU </w:t>
      </w:r>
      <w:r w:rsidRPr="00412A1E">
        <w:rPr>
          <w:rFonts w:eastAsiaTheme="minorHAnsi"/>
          <w:color w:val="auto"/>
          <w:lang w:val="lv-LV"/>
        </w:rPr>
        <w:t xml:space="preserve">2019. gada 31.maijā noslēgto Sadarbības līgumu par Eiropas Sociālā fonda līdzfinansētā projekta „Starptautiski konkurētspējīgu un Latvijas tautsaimniecības attīstību veicinošu studiju programmu izveide Latvijas Universitātē” vienošanās Nr.8.2.1.0/18/A/015 īstenošanu. </w:t>
      </w:r>
      <w:r w:rsidRPr="00412A1E">
        <w:rPr>
          <w:color w:val="auto"/>
          <w:lang w:val="lv-LV"/>
        </w:rPr>
        <w:t>Abām augstskolām ir vairāk kā 50 gadu pieredze speciālistu sagatavošanā fizikas nozarē. LU un DU jau vairākus gadus Latvijā bija vienīgās augstskolas, kas piedāvā maģistra līmeņa izglītību fizikā. MSPF</w:t>
      </w:r>
      <w:r w:rsidRPr="00412A1E">
        <w:rPr>
          <w:rFonts w:eastAsiaTheme="minorHAnsi"/>
          <w:color w:val="auto"/>
          <w:lang w:val="lv-LV"/>
        </w:rPr>
        <w:t xml:space="preserve"> izveidota uz </w:t>
      </w:r>
      <w:r w:rsidRPr="00412A1E">
        <w:rPr>
          <w:color w:val="auto"/>
          <w:lang w:val="lv-LV"/>
        </w:rPr>
        <w:t>abu augstskolu fizikas maģistra programmu bāzes, esošās programmas sapludinot un tālāk evolucionējot un novēršot fizikas maģistra izglītības fragmentāciju Latvijā. Šīs studiju programmas izveides kārtība atbilst LU studiju programmu un tālākizglītības Programmu nolikumam</w:t>
      </w:r>
      <w:r w:rsidRPr="006E77F2">
        <w:rPr>
          <w:rStyle w:val="FootnoteReference"/>
          <w:color w:val="auto"/>
        </w:rPr>
        <w:footnoteReference w:id="48"/>
      </w:r>
      <w:r w:rsidRPr="00412A1E">
        <w:rPr>
          <w:color w:val="auto"/>
          <w:lang w:val="lv-LV"/>
        </w:rPr>
        <w:t>, un DU studiju virzienu un studiju programmu atvēršanas un pārvaldības nolikumam.</w:t>
      </w:r>
      <w:r w:rsidRPr="006E77F2">
        <w:rPr>
          <w:rStyle w:val="FootnoteReference"/>
          <w:color w:val="auto"/>
        </w:rPr>
        <w:footnoteReference w:id="49"/>
      </w:r>
      <w:r w:rsidRPr="00412A1E">
        <w:rPr>
          <w:color w:val="auto"/>
          <w:lang w:val="lv-LV"/>
        </w:rPr>
        <w:t xml:space="preserve"> Kopīgā LU un DU Maģistra studiju programma “Fizika” ir Baltijas reģionā konkurētspējīga programma, kas balstīta lokālajā pasaules līmeņa pētniecībā, maksimāli izmanto abu augstskolu kompetenci, mācībspēkus, pētniekus, studiju programmas īstenošanā sadarbojas ar nozares pētniecības institūtiem Latvijā, kā arī augsto tehnoloģiju uzņēmumiem.</w:t>
      </w:r>
    </w:p>
    <w:p w14:paraId="5D048989" w14:textId="77777777" w:rsidR="00F14659" w:rsidRPr="00412A1E" w:rsidRDefault="00F14659" w:rsidP="00F14659">
      <w:pPr>
        <w:pStyle w:val="BodyText3"/>
        <w:tabs>
          <w:tab w:val="left" w:pos="567"/>
        </w:tabs>
        <w:spacing w:before="0" w:after="0"/>
        <w:rPr>
          <w:rFonts w:ascii="Times New Roman" w:hAnsi="Times New Roman"/>
          <w:sz w:val="24"/>
          <w:szCs w:val="24"/>
          <w:lang w:val="lv-LV"/>
        </w:rPr>
      </w:pPr>
      <w:r w:rsidRPr="00412A1E">
        <w:rPr>
          <w:rFonts w:ascii="Times New Roman" w:hAnsi="Times New Roman"/>
          <w:sz w:val="24"/>
          <w:szCs w:val="24"/>
          <w:lang w:val="lv-LV"/>
        </w:rPr>
        <w:t>Kopīgās MSPF izveides iespēju pamato vairāki aspekti:</w:t>
      </w:r>
    </w:p>
    <w:p w14:paraId="121D2E67" w14:textId="77777777" w:rsidR="00F14659" w:rsidRPr="00412A1E" w:rsidRDefault="00F14659" w:rsidP="00882AC2">
      <w:pPr>
        <w:pStyle w:val="Default"/>
        <w:numPr>
          <w:ilvl w:val="0"/>
          <w:numId w:val="24"/>
        </w:numPr>
        <w:jc w:val="both"/>
        <w:rPr>
          <w:color w:val="auto"/>
          <w:lang w:val="lv-LV"/>
        </w:rPr>
      </w:pPr>
      <w:r w:rsidRPr="00412A1E">
        <w:rPr>
          <w:color w:val="auto"/>
          <w:lang w:val="lv-LV"/>
        </w:rPr>
        <w:t>abu augstskolu Attīstības stratēģijās (DU Attīstības stratēģija</w:t>
      </w:r>
      <w:r w:rsidRPr="006E77F2">
        <w:rPr>
          <w:rStyle w:val="FootnoteReference"/>
          <w:color w:val="auto"/>
        </w:rPr>
        <w:footnoteReference w:id="50"/>
      </w:r>
      <w:r w:rsidRPr="00412A1E">
        <w:rPr>
          <w:color w:val="auto"/>
          <w:lang w:val="lv-LV"/>
        </w:rPr>
        <w:t xml:space="preserve"> un LU Attīstības stratēģija</w:t>
      </w:r>
      <w:r w:rsidRPr="006E77F2">
        <w:rPr>
          <w:rStyle w:val="FootnoteReference"/>
          <w:color w:val="auto"/>
        </w:rPr>
        <w:footnoteReference w:id="51"/>
      </w:r>
      <w:r w:rsidRPr="00412A1E">
        <w:rPr>
          <w:color w:val="auto"/>
          <w:lang w:val="lv-LV"/>
        </w:rPr>
        <w:t xml:space="preserve"> ) var atrast virkni mērķu un rezultātu, kuru sasniegšanu stimulēs jaunā studiju programma, kuras ietvaros varēs attīstīt noteiktas specializācijas iespējas;</w:t>
      </w:r>
    </w:p>
    <w:p w14:paraId="0489F2E6" w14:textId="77777777" w:rsidR="00F14659" w:rsidRPr="00847623" w:rsidRDefault="00F14659" w:rsidP="00882AC2">
      <w:pPr>
        <w:pStyle w:val="BodyText3"/>
        <w:numPr>
          <w:ilvl w:val="0"/>
          <w:numId w:val="24"/>
        </w:numPr>
        <w:tabs>
          <w:tab w:val="left" w:pos="567"/>
        </w:tabs>
        <w:spacing w:before="0" w:after="60"/>
        <w:rPr>
          <w:rFonts w:ascii="Times New Roman" w:hAnsi="Times New Roman"/>
          <w:sz w:val="24"/>
          <w:szCs w:val="24"/>
          <w:lang w:val="lv-LV"/>
        </w:rPr>
      </w:pPr>
      <w:r w:rsidRPr="00412A1E">
        <w:rPr>
          <w:rFonts w:ascii="Times New Roman" w:hAnsi="Times New Roman"/>
          <w:sz w:val="24"/>
          <w:szCs w:val="24"/>
          <w:lang w:val="lv-LV"/>
        </w:rPr>
        <w:t xml:space="preserve"> </w:t>
      </w:r>
      <w:r w:rsidRPr="00847623">
        <w:rPr>
          <w:rFonts w:ascii="Times New Roman" w:hAnsi="Times New Roman"/>
          <w:sz w:val="24"/>
          <w:szCs w:val="24"/>
          <w:lang w:val="lv-LV"/>
        </w:rPr>
        <w:t xml:space="preserve">pieprasījums pēc speciālistiem augsto tehnoloģiju uzņēmumos, piemēram, AS Sidrabe, Light Guide Optics International, Ceram Optec, Regula Baltica, Groglass, Axon Cable, Lattelecom, SIA BELAM, CENOS, Lightspace Technologies, EUROLCDS, Baltic Scientific Instruments, RD Alfa, KEPP EU, UAVFACTORY, Zippy Vison u.c., un jau </w:t>
      </w:r>
      <w:r w:rsidRPr="00847623">
        <w:rPr>
          <w:rFonts w:ascii="Times New Roman" w:hAnsi="Times New Roman"/>
          <w:sz w:val="24"/>
          <w:szCs w:val="24"/>
          <w:lang w:val="lv-LV"/>
        </w:rPr>
        <w:lastRenderedPageBreak/>
        <w:t>izveidojusies sadarbība  starp augstskolām un minētajiem uzņēmumiem, tādējādi nodrošinot sinerģiju starp ražošanu, zinātni un izglītību augsto tehnoloģiju attīstībai;</w:t>
      </w:r>
    </w:p>
    <w:p w14:paraId="3B380DFD" w14:textId="77777777" w:rsidR="00F14659" w:rsidRPr="00847623" w:rsidRDefault="00F14659" w:rsidP="00882AC2">
      <w:pPr>
        <w:pStyle w:val="BodyText3"/>
        <w:numPr>
          <w:ilvl w:val="0"/>
          <w:numId w:val="24"/>
        </w:numPr>
        <w:tabs>
          <w:tab w:val="left" w:pos="567"/>
        </w:tabs>
        <w:spacing w:before="0" w:after="60"/>
        <w:rPr>
          <w:rFonts w:ascii="Times New Roman" w:hAnsi="Times New Roman"/>
          <w:sz w:val="24"/>
          <w:szCs w:val="24"/>
          <w:lang w:val="lv-LV"/>
        </w:rPr>
      </w:pPr>
      <w:r w:rsidRPr="00847623">
        <w:rPr>
          <w:rFonts w:ascii="Times New Roman" w:hAnsi="Times New Roman"/>
          <w:sz w:val="24"/>
          <w:szCs w:val="24"/>
          <w:lang w:val="lv-LV"/>
        </w:rPr>
        <w:t xml:space="preserve"> studējošie iegūst modernas telpas LU Torņakalna centrā Rīgā, Jelgavas ielā 3 un DU Daugavpilī, Parādes ielā 1 un Parādes ielā1a; </w:t>
      </w:r>
    </w:p>
    <w:p w14:paraId="707D71BB" w14:textId="77777777" w:rsidR="00F14659" w:rsidRPr="00847623" w:rsidRDefault="00F14659" w:rsidP="00882AC2">
      <w:pPr>
        <w:pStyle w:val="Default"/>
        <w:numPr>
          <w:ilvl w:val="0"/>
          <w:numId w:val="24"/>
        </w:numPr>
        <w:autoSpaceDE/>
        <w:adjustRightInd/>
        <w:spacing w:after="160"/>
        <w:jc w:val="both"/>
        <w:textAlignment w:val="baseline"/>
        <w:rPr>
          <w:color w:val="auto"/>
          <w:lang w:val="lv-LV"/>
        </w:rPr>
      </w:pPr>
      <w:r w:rsidRPr="00847623">
        <w:rPr>
          <w:color w:val="auto"/>
          <w:lang w:val="lv-LV"/>
        </w:rPr>
        <w:t>mūsdienīgā materiāli tehniskā bāze, kas abās augstskolās izveidota izmantojot infrastruktūras attīstības līdzekļus. Piemēram, LU būtiski ir  modernizētas telpas un aprīkojums vairākos institūtos un laboratorijās, kas aptver plašu fizikas tematiku klāstu, sākot no iekārtām materiālzinātnes paraugu raksturošanai un ierīču izveidei, tai skaitā tīrtelpās, kompozītmateriālu izveides un testēšanas stendiem, pārspiediena telpām ar papildus stabilizētām optisko galdu sistēmām, atomu, molekulu, lāzerfizikas pētījumiem, ar sensoriem aprīkotu šķidro metālu kontūriem magnetohidrodinamikas parādību izpētei un sūkņu, maisītāju vai citu elemnetu izstrādei, teleskopiem un lāzerlokācijas iekārtām, augstsas veiktspējas skaitļošanas resursiem dažādu problēmu risināšanai ar datormodelēšanas pieeju, u.c.. Bet DU iegādāts nepieciešamais aprīkojums nanomateriālu sintēzei, izpētei un nanotehnoloģiju, piemēram, sensoru, izstrādei - tādēļ zinātniskās laboratorijas ir efektīvi un ilgtspējīgi jāizmanto;</w:t>
      </w:r>
    </w:p>
    <w:p w14:paraId="1781166F" w14:textId="77777777" w:rsidR="00F14659" w:rsidRPr="006E77F2" w:rsidRDefault="00F14659" w:rsidP="00882AC2">
      <w:pPr>
        <w:pStyle w:val="Default"/>
        <w:numPr>
          <w:ilvl w:val="0"/>
          <w:numId w:val="24"/>
        </w:numPr>
        <w:autoSpaceDE/>
        <w:adjustRightInd/>
        <w:spacing w:after="160"/>
        <w:jc w:val="both"/>
        <w:textAlignment w:val="baseline"/>
        <w:rPr>
          <w:color w:val="auto"/>
        </w:rPr>
      </w:pPr>
      <w:r w:rsidRPr="006E77F2">
        <w:rPr>
          <w:color w:val="auto"/>
        </w:rPr>
        <w:t>LU un DU ir augsti kvalificēts personāls, kas nepieciešamais MSPF īstenošanā;</w:t>
      </w:r>
    </w:p>
    <w:p w14:paraId="4E4671C5" w14:textId="77777777" w:rsidR="00F14659" w:rsidRPr="006E77F2" w:rsidRDefault="00F14659" w:rsidP="00882AC2">
      <w:pPr>
        <w:pStyle w:val="Default"/>
        <w:numPr>
          <w:ilvl w:val="0"/>
          <w:numId w:val="24"/>
        </w:numPr>
        <w:autoSpaceDE/>
        <w:adjustRightInd/>
        <w:spacing w:after="160"/>
        <w:jc w:val="both"/>
        <w:textAlignment w:val="baseline"/>
        <w:rPr>
          <w:color w:val="auto"/>
        </w:rPr>
      </w:pPr>
      <w:r w:rsidRPr="006E77F2">
        <w:rPr>
          <w:color w:val="auto"/>
        </w:rPr>
        <w:t>Īpašu sinerģētisko efektu MSPF piešķir LU un DU ģeogrāfiskais izvietojums, pateicoties kuram, tiks pastiprināta Latgales reģiona studentu piesaiste, lai viņi varētu studēt kopā ar galvaspilsētā studējošajiem.</w:t>
      </w:r>
    </w:p>
    <w:p w14:paraId="7F877D69" w14:textId="77777777" w:rsidR="00F14659" w:rsidRPr="006E77F2" w:rsidRDefault="00F14659" w:rsidP="00F14659">
      <w:pPr>
        <w:pStyle w:val="Parasts1"/>
        <w:rPr>
          <w:rFonts w:ascii="Times New Roman" w:hAnsi="Times New Roman" w:cs="Times New Roman"/>
          <w:szCs w:val="24"/>
        </w:rPr>
      </w:pPr>
      <w:r w:rsidRPr="006E77F2">
        <w:rPr>
          <w:rFonts w:ascii="Times New Roman" w:hAnsi="Times New Roman" w:cs="Times New Roman"/>
          <w:szCs w:val="24"/>
        </w:rPr>
        <w:t>Studiju programmas pamatkoncepciju izstrādāja LU Fizikas, matemātikas un optometrijas fakultātes Fizikas nodaļas mācībspēki, ņemot vērā iepriekš notikušās pārrunas ar studentiem un darba devēju pārstāvjiem. Tā tika noteikta studiju programmas obligātā daļa, tās studiju kursu saturs un rezultāti. Pēc tam obligātās daļas saturs un rezultāti tika saskaņoti ar DU Dabaszinātņu un matemātikas fakultātes Fizikas un matemātikas katedras mācībspēkiem, nonākot pie galīgā varianta studiju programmas rezultātiem, kurus nosaka studiju programmas obligātā daļa.</w:t>
      </w:r>
    </w:p>
    <w:p w14:paraId="0BE3261A" w14:textId="77777777" w:rsidR="00F14659" w:rsidRPr="006E77F2" w:rsidRDefault="00F14659" w:rsidP="00F14659">
      <w:pPr>
        <w:pStyle w:val="Parasts1"/>
        <w:rPr>
          <w:rFonts w:ascii="Times New Roman" w:hAnsi="Times New Roman" w:cs="Times New Roman"/>
          <w:szCs w:val="24"/>
        </w:rPr>
      </w:pPr>
      <w:r w:rsidRPr="006E77F2">
        <w:rPr>
          <w:rFonts w:ascii="Times New Roman" w:hAnsi="Times New Roman" w:cs="Times New Roman"/>
          <w:szCs w:val="24"/>
        </w:rPr>
        <w:t>Studiju programma tika papildināta ar tās specializācijas veidojošajiem ierobežotās izvēles studiju kursiem, kuru izveide, tātad saturs un rezultāti un to ietekme uz studiju programmas rezultātiem, veidojās plašākā dialogā starp mācībspēkiem un nozares darba devēju pārstāvjiem, ņemot vērā aptaujās un pārrunās uzkrāto studentu viedokli. Atsevišķu specializāciju kursu komplektāciju vadīja katedras, gan LU (Cietvielu un materiālu fizikas, Eksperimentālās fizikas, Elektrodinamikas un nepārtrauktas vides, Teorētiskās fizikas katedras), gan DU (Fizikas un matemātikas katedra), ciešā dialogā ar sadarbības institūtiem (LU Cietvielu fizikas institūts, LU Astronomijas institūts, LU Atomfizikas un spektroskopijas institūts, LU Fizikas institūts, LU Ķīmiskās fizikas institūts, LU Materiālu mehānikas institūts, DU Dzīvības zinātņu un tehnoloģiju institūts). Specializācijas studiju kursu  saturs un rezultāti tika saskaņoti ar darba devēju pārstāvjiem, prezentējot studiju programmas koncepciju LETERA</w:t>
      </w:r>
      <w:r w:rsidRPr="006E77F2">
        <w:rPr>
          <w:rStyle w:val="FootnoteReference"/>
          <w:rFonts w:ascii="Times New Roman" w:hAnsi="Times New Roman"/>
          <w:szCs w:val="24"/>
        </w:rPr>
        <w:footnoteReference w:id="52"/>
      </w:r>
      <w:r w:rsidRPr="006E77F2">
        <w:rPr>
          <w:rFonts w:ascii="Times New Roman" w:hAnsi="Times New Roman" w:cs="Times New Roman"/>
          <w:szCs w:val="24"/>
        </w:rPr>
        <w:t xml:space="preserve"> Valdes sēdē, studiju programmas satura un rezultātu apspriešanā iesaistot konkrētu uzņēmumu pārstāvjus (AS Sidrabe, SIA GroGlass, Ceram Optec u.c.). Nozīmīga loma studiju programmas izveidē bija LU CFI Horizont 2020 projekta CAMART2</w:t>
      </w:r>
      <w:r w:rsidRPr="006E77F2">
        <w:rPr>
          <w:rStyle w:val="FootnoteReference"/>
          <w:rFonts w:ascii="Times New Roman" w:hAnsi="Times New Roman"/>
          <w:szCs w:val="24"/>
        </w:rPr>
        <w:footnoteReference w:id="53"/>
      </w:r>
      <w:r w:rsidRPr="006E77F2">
        <w:rPr>
          <w:rFonts w:ascii="Times New Roman" w:hAnsi="Times New Roman" w:cs="Times New Roman"/>
          <w:szCs w:val="24"/>
          <w:vertAlign w:val="superscript"/>
        </w:rPr>
        <w:t xml:space="preserve"> </w:t>
      </w:r>
      <w:r w:rsidRPr="006E77F2">
        <w:rPr>
          <w:rFonts w:ascii="Times New Roman" w:hAnsi="Times New Roman" w:cs="Times New Roman"/>
          <w:szCs w:val="24"/>
        </w:rPr>
        <w:t xml:space="preserve">ietvaros izveidotajam </w:t>
      </w:r>
      <w:r w:rsidRPr="006E77F2">
        <w:rPr>
          <w:rFonts w:ascii="Times New Roman" w:hAnsi="Times New Roman" w:cs="Times New Roman"/>
          <w:i/>
          <w:szCs w:val="24"/>
        </w:rPr>
        <w:t>Cietvielu un materiālu fizikas</w:t>
      </w:r>
      <w:r w:rsidRPr="006E77F2">
        <w:rPr>
          <w:rFonts w:ascii="Times New Roman" w:hAnsi="Times New Roman" w:cs="Times New Roman"/>
          <w:szCs w:val="24"/>
        </w:rPr>
        <w:t xml:space="preserve"> specializācijas kursu komplektam, kurš tapa sadarbībā ar Zviedrijas Karaliskā Tehnoloģiju institūta</w:t>
      </w:r>
      <w:r w:rsidRPr="006E77F2">
        <w:rPr>
          <w:rStyle w:val="FootnoteReference"/>
          <w:rFonts w:ascii="Times New Roman" w:hAnsi="Times New Roman"/>
          <w:szCs w:val="24"/>
        </w:rPr>
        <w:footnoteReference w:id="54"/>
      </w:r>
      <w:r w:rsidRPr="006E77F2">
        <w:rPr>
          <w:rFonts w:ascii="Times New Roman" w:hAnsi="Times New Roman" w:cs="Times New Roman"/>
          <w:szCs w:val="24"/>
        </w:rPr>
        <w:t xml:space="preserve"> speciālistiem. Daugavpils Universitāte nodrošina specializācijas “Tehnologiju fizika” pasniegšanu, kamēr Latvijas Universitāte nodrošina parejas specializācijas.</w:t>
      </w:r>
    </w:p>
    <w:p w14:paraId="243957CA" w14:textId="77777777" w:rsidR="00F14659" w:rsidRPr="006E77F2" w:rsidRDefault="00F14659" w:rsidP="00F14659">
      <w:pPr>
        <w:pStyle w:val="Default"/>
        <w:jc w:val="both"/>
        <w:rPr>
          <w:color w:val="auto"/>
        </w:rPr>
      </w:pPr>
      <w:r w:rsidRPr="006E77F2">
        <w:rPr>
          <w:color w:val="auto"/>
        </w:rPr>
        <w:t xml:space="preserve">Sarunas ar darba devējiem (AS Sidrabe, Light Guide Optics International, Ceram Optec, Regula Baltica, Groglass, Axon Cable, Lattelecom, SIA BELAM, CENOS, Lightspace </w:t>
      </w:r>
      <w:r w:rsidRPr="006E77F2">
        <w:rPr>
          <w:color w:val="auto"/>
        </w:rPr>
        <w:lastRenderedPageBreak/>
        <w:t>Technologies, EU-ROLCDS, Baltic Scientific Instruments, RD Alfa, KEPP EU, UAVFACTORY, Zippy Vison, u.c..), gan asociācijas (LETERA, arī LFSA</w:t>
      </w:r>
      <w:r w:rsidRPr="006E77F2">
        <w:rPr>
          <w:rStyle w:val="FootnoteReference"/>
          <w:color w:val="auto"/>
        </w:rPr>
        <w:footnoteReference w:id="55"/>
      </w:r>
      <w:r w:rsidRPr="006E77F2">
        <w:rPr>
          <w:color w:val="auto"/>
        </w:rPr>
        <w:t>, u.c.)), apliecināja lielu ieinteresētību MSPF absolventos kā nākotnes darba spēkā. Darba devēji īpaši atbalstīja studiju kursa “Fizikas maģistra akadēmiskā prakse” iekļaušanu studiju plānā, arī iespēju izstrādāt maģistra darbu gan institūtos, gan uzņēmumos. Pētniecības institūti līdzdarbojās specializējošo studiju kursu satura izveidē, savukārt mazo uzņēmumu atbalstu guva iespēja studiju kursu “Pētnieciski laboratorijas darbi I, II” ietvaros izveidot atsevišķus laboratorijas darbus konkrētu prasmju un kompetences apgūšanai.</w:t>
      </w:r>
    </w:p>
    <w:p w14:paraId="46E99788" w14:textId="77777777" w:rsidR="00F14659" w:rsidRPr="006E77F2" w:rsidRDefault="00F14659" w:rsidP="00F14659">
      <w:pPr>
        <w:pStyle w:val="Parasts1"/>
        <w:rPr>
          <w:rFonts w:ascii="Times New Roman" w:hAnsi="Times New Roman" w:cs="Times New Roman"/>
          <w:szCs w:val="24"/>
        </w:rPr>
      </w:pPr>
    </w:p>
    <w:p w14:paraId="0A670A43" w14:textId="77777777" w:rsidR="00F14659" w:rsidRPr="006E77F2" w:rsidRDefault="00F14659" w:rsidP="00F14659">
      <w:pPr>
        <w:pStyle w:val="Parasts1"/>
        <w:rPr>
          <w:rFonts w:ascii="Times New Roman" w:hAnsi="Times New Roman" w:cs="Times New Roman"/>
          <w:szCs w:val="24"/>
        </w:rPr>
      </w:pPr>
      <w:r w:rsidRPr="006E77F2">
        <w:rPr>
          <w:rFonts w:ascii="Times New Roman" w:hAnsi="Times New Roman" w:cs="Times New Roman"/>
          <w:szCs w:val="24"/>
        </w:rPr>
        <w:t>Saistībā ar mācībspēkiem tika analizēti katras augstskolas veiktspējas rādītāji, kas raksturo mācībspēku kvalifikāciju un kompetenci, darbības rezultātus (studējošo apmierinātība, metodisko materiālu un mācību metožu novērtējums, dalība pētniecības projektos un pētniecības rezultāti, mobilitāte, u.c.), mācībspēku attīstības vajadzības u.c.</w:t>
      </w:r>
    </w:p>
    <w:p w14:paraId="2E015541" w14:textId="77777777" w:rsidR="00F14659" w:rsidRPr="006E77F2" w:rsidRDefault="00F14659" w:rsidP="00F14659">
      <w:pPr>
        <w:pStyle w:val="Parasts1"/>
        <w:rPr>
          <w:rFonts w:ascii="Times New Roman" w:hAnsi="Times New Roman" w:cs="Times New Roman"/>
          <w:szCs w:val="24"/>
        </w:rPr>
      </w:pPr>
      <w:r w:rsidRPr="006E77F2">
        <w:rPr>
          <w:rFonts w:ascii="Times New Roman" w:hAnsi="Times New Roman" w:cs="Times New Roman"/>
          <w:szCs w:val="24"/>
        </w:rPr>
        <w:t>MSPF mērķauditorija ir</w:t>
      </w:r>
    </w:p>
    <w:p w14:paraId="043058D6" w14:textId="77777777" w:rsidR="00F14659" w:rsidRPr="006E77F2" w:rsidRDefault="00F14659" w:rsidP="00882AC2">
      <w:pPr>
        <w:pStyle w:val="Parasts1"/>
        <w:numPr>
          <w:ilvl w:val="0"/>
          <w:numId w:val="25"/>
        </w:numPr>
        <w:suppressAutoHyphens/>
        <w:autoSpaceDN w:val="0"/>
        <w:spacing w:after="0" w:line="240" w:lineRule="auto"/>
        <w:jc w:val="both"/>
        <w:textAlignment w:val="baseline"/>
        <w:rPr>
          <w:rFonts w:ascii="Times New Roman" w:hAnsi="Times New Roman" w:cs="Times New Roman"/>
          <w:szCs w:val="24"/>
        </w:rPr>
      </w:pPr>
      <w:r w:rsidRPr="006E77F2">
        <w:rPr>
          <w:rFonts w:ascii="Times New Roman" w:hAnsi="Times New Roman" w:cs="Times New Roman"/>
          <w:szCs w:val="24"/>
        </w:rPr>
        <w:t>Fizikas bakalaura studiju programmu (SP) absolventi;</w:t>
      </w:r>
    </w:p>
    <w:p w14:paraId="4DCCC263" w14:textId="77777777" w:rsidR="00F14659" w:rsidRPr="006E77F2" w:rsidRDefault="00F14659" w:rsidP="00882AC2">
      <w:pPr>
        <w:pStyle w:val="Parasts1"/>
        <w:numPr>
          <w:ilvl w:val="0"/>
          <w:numId w:val="25"/>
        </w:numPr>
        <w:suppressAutoHyphens/>
        <w:autoSpaceDN w:val="0"/>
        <w:spacing w:after="0" w:line="240" w:lineRule="auto"/>
        <w:jc w:val="both"/>
        <w:textAlignment w:val="baseline"/>
        <w:rPr>
          <w:rFonts w:ascii="Times New Roman" w:hAnsi="Times New Roman" w:cs="Times New Roman"/>
          <w:szCs w:val="24"/>
        </w:rPr>
      </w:pPr>
      <w:r w:rsidRPr="006E77F2">
        <w:rPr>
          <w:rFonts w:ascii="Times New Roman" w:hAnsi="Times New Roman" w:cs="Times New Roman"/>
          <w:szCs w:val="24"/>
        </w:rPr>
        <w:t>LU un DU dabaszinātņu (īpaši ķīmijas) bakalaura SP absolventi;</w:t>
      </w:r>
    </w:p>
    <w:p w14:paraId="434A3618" w14:textId="77777777" w:rsidR="00F14659" w:rsidRPr="006E77F2" w:rsidRDefault="00F14659" w:rsidP="00882AC2">
      <w:pPr>
        <w:pStyle w:val="Parasts1"/>
        <w:numPr>
          <w:ilvl w:val="0"/>
          <w:numId w:val="25"/>
        </w:numPr>
        <w:suppressAutoHyphens/>
        <w:autoSpaceDN w:val="0"/>
        <w:spacing w:after="0" w:line="240" w:lineRule="auto"/>
        <w:jc w:val="both"/>
        <w:textAlignment w:val="baseline"/>
        <w:rPr>
          <w:rFonts w:ascii="Times New Roman" w:hAnsi="Times New Roman" w:cs="Times New Roman"/>
          <w:szCs w:val="24"/>
        </w:rPr>
      </w:pPr>
      <w:r w:rsidRPr="006E77F2">
        <w:rPr>
          <w:rFonts w:ascii="Times New Roman" w:hAnsi="Times New Roman" w:cs="Times New Roman"/>
          <w:szCs w:val="24"/>
        </w:rPr>
        <w:t>Rīgas Tehniskās Universitātes bakalaura SP absolventi, kuriem fizikas un matemātikas zināšanas atbilst uzņemšanas nosacījumiem;</w:t>
      </w:r>
    </w:p>
    <w:p w14:paraId="110A004D" w14:textId="77777777" w:rsidR="00F14659" w:rsidRPr="006E77F2" w:rsidRDefault="00F14659" w:rsidP="00882AC2">
      <w:pPr>
        <w:pStyle w:val="Parasts1"/>
        <w:numPr>
          <w:ilvl w:val="0"/>
          <w:numId w:val="25"/>
        </w:numPr>
        <w:suppressAutoHyphens/>
        <w:autoSpaceDN w:val="0"/>
        <w:spacing w:after="0" w:line="240" w:lineRule="auto"/>
        <w:jc w:val="both"/>
        <w:textAlignment w:val="baseline"/>
        <w:rPr>
          <w:rFonts w:ascii="Times New Roman" w:hAnsi="Times New Roman" w:cs="Times New Roman"/>
          <w:szCs w:val="24"/>
        </w:rPr>
      </w:pPr>
      <w:r w:rsidRPr="006E77F2">
        <w:rPr>
          <w:rFonts w:ascii="Times New Roman" w:hAnsi="Times New Roman" w:cs="Times New Roman"/>
          <w:szCs w:val="24"/>
        </w:rPr>
        <w:t>Ārvalstu izcelsmes studenti ar uzņemšanas noteikumiem atbilstošām fizikas/matemātikas zināšanām.</w:t>
      </w:r>
    </w:p>
    <w:p w14:paraId="47BA4BAF" w14:textId="77777777" w:rsidR="00F14659" w:rsidRPr="006E77F2" w:rsidRDefault="00F14659" w:rsidP="00F14659">
      <w:pPr>
        <w:jc w:val="both"/>
        <w:rPr>
          <w:rFonts w:ascii="Times New Roman" w:hAnsi="Times New Roman" w:cs="Times New Roman"/>
          <w:sz w:val="24"/>
          <w:szCs w:val="24"/>
        </w:rPr>
      </w:pPr>
    </w:p>
    <w:p w14:paraId="50F65DE0" w14:textId="77777777" w:rsidR="00F14659" w:rsidRPr="006E77F2" w:rsidRDefault="00F14659" w:rsidP="00F14659">
      <w:pPr>
        <w:adjustRightInd w:val="0"/>
        <w:jc w:val="both"/>
        <w:rPr>
          <w:rFonts w:ascii="Times New Roman" w:hAnsi="Times New Roman" w:cs="Times New Roman"/>
          <w:sz w:val="24"/>
          <w:szCs w:val="24"/>
        </w:rPr>
      </w:pPr>
      <w:r w:rsidRPr="006E77F2">
        <w:rPr>
          <w:rFonts w:ascii="Times New Roman" w:hAnsi="Times New Roman" w:cs="Times New Roman"/>
          <w:sz w:val="24"/>
          <w:szCs w:val="24"/>
        </w:rPr>
        <w:t>Izstrādājot MSPF, tiek ievērots:</w:t>
      </w:r>
    </w:p>
    <w:p w14:paraId="167C4A65" w14:textId="77777777" w:rsidR="00F14659" w:rsidRPr="006E77F2" w:rsidRDefault="00F14659" w:rsidP="00882AC2">
      <w:pPr>
        <w:pStyle w:val="ListParagraph"/>
        <w:widowControl/>
        <w:numPr>
          <w:ilvl w:val="0"/>
          <w:numId w:val="23"/>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LR Augstskolas likuma 55. pants. Maģistra studiju programma (</w:t>
      </w:r>
      <w:hyperlink r:id="rId18" w:history="1">
        <w:r w:rsidRPr="006E77F2">
          <w:rPr>
            <w:rStyle w:val="Hyperlink"/>
            <w:rFonts w:ascii="Times New Roman" w:hAnsi="Times New Roman" w:cs="Times New Roman"/>
            <w:color w:val="auto"/>
            <w:sz w:val="24"/>
            <w:szCs w:val="24"/>
          </w:rPr>
          <w:t>https://likumi.lv/doc.php?id=37967</w:t>
        </w:r>
      </w:hyperlink>
      <w:r w:rsidRPr="006E77F2">
        <w:rPr>
          <w:rFonts w:ascii="Times New Roman" w:hAnsi="Times New Roman" w:cs="Times New Roman"/>
          <w:sz w:val="24"/>
          <w:szCs w:val="24"/>
        </w:rPr>
        <w:t>).</w:t>
      </w:r>
    </w:p>
    <w:p w14:paraId="393ECD5F" w14:textId="77777777" w:rsidR="00F14659" w:rsidRPr="006E77F2" w:rsidRDefault="00F14659" w:rsidP="00882AC2">
      <w:pPr>
        <w:pStyle w:val="ListParagraph"/>
        <w:widowControl/>
        <w:numPr>
          <w:ilvl w:val="0"/>
          <w:numId w:val="23"/>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 xml:space="preserve">LU studiju programmu un tālākizglītības programmu nolikums (Senāta 24.04.2017. lēmumu Nr. 102). </w:t>
      </w:r>
    </w:p>
    <w:p w14:paraId="395996B2" w14:textId="77777777" w:rsidR="00F14659" w:rsidRPr="006E77F2" w:rsidRDefault="00F14659" w:rsidP="00882AC2">
      <w:pPr>
        <w:pStyle w:val="ListParagraph"/>
        <w:widowControl/>
        <w:numPr>
          <w:ilvl w:val="0"/>
          <w:numId w:val="23"/>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DU Studiju virzienu un studiju programmu atvēršanas un pārvaldības nolikums (</w:t>
      </w:r>
      <w:hyperlink r:id="rId19" w:history="1">
        <w:r w:rsidRPr="006E77F2">
          <w:rPr>
            <w:rStyle w:val="Hyperlink"/>
            <w:rFonts w:ascii="Times New Roman" w:hAnsi="Times New Roman" w:cs="Times New Roman"/>
            <w:color w:val="auto"/>
            <w:sz w:val="24"/>
            <w:szCs w:val="24"/>
          </w:rPr>
          <w:t>https://du.lv/wp-content/uploads/2021/12/3_DU_Studiju-virzienu-un-studiju-programmu-atversanas-un-parv-nolikums.pdf</w:t>
        </w:r>
      </w:hyperlink>
      <w:r w:rsidRPr="006E77F2">
        <w:rPr>
          <w:rFonts w:ascii="Times New Roman" w:hAnsi="Times New Roman" w:cs="Times New Roman"/>
          <w:sz w:val="24"/>
          <w:szCs w:val="24"/>
        </w:rPr>
        <w:t>).</w:t>
      </w:r>
    </w:p>
    <w:p w14:paraId="3CF6F4B2" w14:textId="77777777" w:rsidR="00F14659" w:rsidRPr="006E77F2" w:rsidRDefault="00F14659" w:rsidP="00F14659">
      <w:pPr>
        <w:jc w:val="both"/>
        <w:rPr>
          <w:rFonts w:ascii="Times New Roman" w:hAnsi="Times New Roman" w:cs="Times New Roman"/>
          <w:sz w:val="24"/>
          <w:szCs w:val="24"/>
        </w:rPr>
      </w:pPr>
    </w:p>
    <w:p w14:paraId="691615D2"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Pielikumā pievienota tabula par kopīgās studiju programmas atbilstību Augstskolu likuma prasībām (</w:t>
      </w:r>
      <w:r w:rsidRPr="006E77F2">
        <w:rPr>
          <w:rFonts w:ascii="Times New Roman" w:hAnsi="Times New Roman" w:cs="Times New Roman"/>
          <w:i/>
          <w:sz w:val="24"/>
          <w:szCs w:val="24"/>
        </w:rPr>
        <w:t>3.1.5.AMSP Fizika_Kopīgās programmas atbilstība Augstskolu likumam</w:t>
      </w:r>
      <w:r w:rsidRPr="006E77F2">
        <w:rPr>
          <w:rFonts w:ascii="Times New Roman" w:hAnsi="Times New Roman" w:cs="Times New Roman"/>
          <w:sz w:val="24"/>
          <w:szCs w:val="24"/>
        </w:rPr>
        <w:t>).</w:t>
      </w:r>
    </w:p>
    <w:p w14:paraId="0F500C3B" w14:textId="77777777" w:rsidR="00F14659" w:rsidRPr="006E77F2" w:rsidRDefault="00F14659" w:rsidP="00F14659">
      <w:pPr>
        <w:jc w:val="both"/>
        <w:rPr>
          <w:rFonts w:ascii="Times New Roman" w:hAnsi="Times New Roman" w:cs="Times New Roman"/>
          <w:b/>
          <w:i/>
          <w:sz w:val="24"/>
          <w:szCs w:val="24"/>
        </w:rPr>
      </w:pPr>
    </w:p>
    <w:p w14:paraId="0CF1FF57" w14:textId="77777777" w:rsidR="00F14659" w:rsidRPr="006E77F2" w:rsidRDefault="00F14659" w:rsidP="00F14659">
      <w:pPr>
        <w:jc w:val="both"/>
        <w:rPr>
          <w:rFonts w:ascii="Times New Roman" w:hAnsi="Times New Roman" w:cs="Times New Roman"/>
          <w:b/>
          <w:sz w:val="24"/>
          <w:szCs w:val="24"/>
        </w:rPr>
      </w:pPr>
      <w:r w:rsidRPr="006E77F2">
        <w:rPr>
          <w:rFonts w:ascii="Times New Roman" w:hAnsi="Times New Roman" w:cs="Times New Roman"/>
          <w:b/>
          <w:sz w:val="24"/>
          <w:szCs w:val="24"/>
        </w:rPr>
        <w:t>3.2. Studiju saturs un īstenošana</w:t>
      </w:r>
    </w:p>
    <w:p w14:paraId="3ADD6028" w14:textId="77777777" w:rsidR="00F14659" w:rsidRPr="006E77F2" w:rsidRDefault="00F14659" w:rsidP="00F14659">
      <w:pPr>
        <w:jc w:val="both"/>
        <w:rPr>
          <w:rFonts w:ascii="Times New Roman" w:hAnsi="Times New Roman" w:cs="Times New Roman"/>
          <w:b/>
          <w:i/>
          <w:sz w:val="24"/>
          <w:szCs w:val="24"/>
        </w:rPr>
      </w:pPr>
    </w:p>
    <w:p w14:paraId="59BEB72C"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0485E842" w14:textId="77777777" w:rsidR="00F14659" w:rsidRPr="00412A1E" w:rsidRDefault="00F14659" w:rsidP="00F14659">
      <w:pPr>
        <w:pStyle w:val="Default"/>
        <w:ind w:left="720"/>
        <w:jc w:val="both"/>
        <w:rPr>
          <w:rFonts w:eastAsia="Trebuchet MS"/>
          <w:color w:val="auto"/>
          <w:lang w:val="lv-LV"/>
        </w:rPr>
      </w:pPr>
    </w:p>
    <w:p w14:paraId="202BD437" w14:textId="77777777" w:rsidR="00F14659" w:rsidRPr="006E77F2" w:rsidRDefault="00F14659" w:rsidP="00F14659">
      <w:pPr>
        <w:pStyle w:val="Parasts1"/>
        <w:rPr>
          <w:rFonts w:ascii="Times New Roman" w:hAnsi="Times New Roman" w:cs="Times New Roman"/>
          <w:szCs w:val="24"/>
        </w:rPr>
      </w:pPr>
      <w:r w:rsidRPr="006E77F2">
        <w:rPr>
          <w:rFonts w:ascii="Times New Roman" w:hAnsi="Times New Roman" w:cs="Times New Roman"/>
          <w:szCs w:val="24"/>
        </w:rPr>
        <w:t xml:space="preserve">MSPF ir starpaugstskolu studiju programma. MSPF satura izstrāde balstīta Eiropas fizikas maģistra specifikācijās, kuras sagatavojusi Eiropas fizikas biedrība (EPS – European Physical Society), autoritatīvākā Eiropas fizikas biedrība. MSPF saturs ir veidots saskaņā ar projektā SAM 8.2.1. definēto augstskolu specializāciju. Uzsvērsim, ka MSPF ir specializācijās balstīta studiju programma </w:t>
      </w:r>
      <w:r w:rsidRPr="006E77F2">
        <w:rPr>
          <w:rFonts w:ascii="Times New Roman" w:hAnsi="Times New Roman" w:cs="Times New Roman"/>
          <w:szCs w:val="24"/>
        </w:rPr>
        <w:lastRenderedPageBreak/>
        <w:t xml:space="preserve">(pretēji vispārīgai fizikas maģistra studiju programmai), vadoties no projektā “STEPS TWO - Stakeholders Tune European Physics Studies” (2008-11) apkopotās informācijas un balstoties uz Eiropas fizikas biedrības (EPS) rekomendācijām, kas apkopotas EPS publikācijā “A European Specification For Physics Master Studies” (pieejams no </w:t>
      </w:r>
      <w:hyperlink r:id="rId20" w:history="1">
        <w:r w:rsidRPr="006E77F2">
          <w:rPr>
            <w:rStyle w:val="Hyperlink"/>
            <w:rFonts w:ascii="Times New Roman" w:hAnsi="Times New Roman" w:cs="Times New Roman"/>
            <w:color w:val="auto"/>
            <w:szCs w:val="24"/>
          </w:rPr>
          <w:t>https://www.eps.org/page/policy_studies</w:t>
        </w:r>
      </w:hyperlink>
      <w:r w:rsidRPr="006E77F2">
        <w:rPr>
          <w:rFonts w:ascii="Times New Roman" w:hAnsi="Times New Roman" w:cs="Times New Roman"/>
          <w:szCs w:val="24"/>
        </w:rPr>
        <w:t xml:space="preserve">) ar starpdisciplināras fizikas izglītības iegūšanas iespējām. </w:t>
      </w:r>
      <w:r w:rsidRPr="006E77F2">
        <w:rPr>
          <w:rFonts w:ascii="Times New Roman" w:hAnsi="Times New Roman" w:cs="Times New Roman"/>
          <w:szCs w:val="24"/>
          <w:lang w:val="de-DE"/>
        </w:rPr>
        <w:t xml:space="preserve">Specializāciju virzienus noteica gan darba tirgus pieprasījums, gan iespējas piedāvāt studiju kursus tematikā, kurā katrai augstskolai - gan LU, gan DU - piedāvātajos specializācijas virzienos ir starptautiski konkurētspējīga pētnieciskā kompetence. </w:t>
      </w:r>
      <w:r w:rsidRPr="006E77F2">
        <w:rPr>
          <w:rFonts w:ascii="Times New Roman" w:hAnsi="Times New Roman" w:cs="Times New Roman"/>
          <w:szCs w:val="24"/>
        </w:rPr>
        <w:t xml:space="preserve">Tāpēc studiju programmas īstenošana (laboratorijas darbi, prakse, maģistra darbs) ir cieši saistīta ar pētniecību. Studiju programmas īstenošana ir paredzēta arī angļu valodā, piesaistot ārvalstu studentus. </w:t>
      </w:r>
    </w:p>
    <w:p w14:paraId="4C790A36" w14:textId="77777777" w:rsidR="00F14659" w:rsidRPr="006E77F2" w:rsidRDefault="00F14659" w:rsidP="00F14659">
      <w:pPr>
        <w:pStyle w:val="ListParagraph"/>
        <w:ind w:left="0"/>
        <w:rPr>
          <w:rFonts w:ascii="Times New Roman" w:hAnsi="Times New Roman" w:cs="Times New Roman"/>
        </w:rPr>
      </w:pPr>
      <w:r w:rsidRPr="006E77F2">
        <w:rPr>
          <w:rFonts w:ascii="Times New Roman" w:hAnsi="Times New Roman" w:cs="Times New Roman"/>
        </w:rPr>
        <w:t xml:space="preserve">MSPF </w:t>
      </w:r>
      <w:r w:rsidRPr="006E77F2">
        <w:rPr>
          <w:rFonts w:ascii="Times New Roman" w:hAnsi="Times New Roman" w:cs="Times New Roman"/>
          <w:szCs w:val="24"/>
          <w:lang w:val="de-DE"/>
        </w:rPr>
        <w:t>programmas mērķis un uzdevumi ir saskaņoti,</w:t>
      </w:r>
      <w:r w:rsidRPr="006E77F2">
        <w:rPr>
          <w:rFonts w:ascii="Times New Roman" w:hAnsi="Times New Roman" w:cs="Times New Roman"/>
        </w:rPr>
        <w:t xml:space="preserve"> mērķis atbilst Latvijas Viedās specializācijas stratēģijas 5. izaugsmes prioritātei “Moderna izglītības sistēma”, kas paredz attīstīt kvalitatīvu izglītību, nodrošinot kompetenču attīstību visās izglītības pakāpēs un radot līdzsvaru starp izglītību, zinātni, sabiedrību, ekonomiku, politiku un tautsaimniecību gan vietējā, gan globālā mērogā. MSPF veicinās arī efektīvāku izglītības un tautsaimniecības sadarbību, personalizētu pieeju (piedāvājot vairākus specializācijas virzienus), starpdiciplināru studiju kursu apguvi. </w:t>
      </w:r>
    </w:p>
    <w:p w14:paraId="5A89975A" w14:textId="77777777" w:rsidR="00F14659" w:rsidRPr="006E77F2" w:rsidRDefault="00F14659" w:rsidP="00F14659">
      <w:pPr>
        <w:jc w:val="both"/>
        <w:rPr>
          <w:rFonts w:ascii="Times New Roman" w:hAnsi="Times New Roman" w:cs="Times New Roman"/>
          <w:sz w:val="24"/>
          <w:szCs w:val="24"/>
          <w:u w:val="single"/>
        </w:rPr>
      </w:pPr>
    </w:p>
    <w:p w14:paraId="6B803A73" w14:textId="77777777" w:rsidR="00F14659" w:rsidRPr="006E77F2" w:rsidRDefault="00F14659" w:rsidP="00F14659">
      <w:pPr>
        <w:jc w:val="both"/>
        <w:rPr>
          <w:rFonts w:ascii="Times New Roman" w:eastAsia="Times New Roman" w:hAnsi="Times New Roman" w:cs="Times New Roman"/>
          <w:sz w:val="24"/>
          <w:szCs w:val="24"/>
        </w:rPr>
      </w:pPr>
      <w:r w:rsidRPr="006E77F2">
        <w:rPr>
          <w:rFonts w:ascii="Times New Roman" w:hAnsi="Times New Roman" w:cs="Times New Roman"/>
          <w:sz w:val="24"/>
          <w:szCs w:val="24"/>
          <w:u w:val="single"/>
        </w:rPr>
        <w:t>Studiju programmas mērķis:</w:t>
      </w:r>
      <w:r w:rsidRPr="006E77F2">
        <w:rPr>
          <w:rFonts w:ascii="Times New Roman" w:hAnsi="Times New Roman" w:cs="Times New Roman"/>
          <w:sz w:val="24"/>
          <w:szCs w:val="24"/>
        </w:rPr>
        <w:t xml:space="preserve"> </w:t>
      </w:r>
      <w:r w:rsidRPr="006E77F2">
        <w:rPr>
          <w:rFonts w:ascii="Times New Roman" w:eastAsia="Times New Roman" w:hAnsi="Times New Roman" w:cs="Times New Roman"/>
          <w:sz w:val="24"/>
          <w:szCs w:val="24"/>
        </w:rPr>
        <w:t>sagatavot augsti kvalificētus un starptautiski konkurētspējīgus maģistra līmeņa fizikas speciālistus darba tirgum, nodrošinot iespēju studiju laikā specializēties Latvijai raksturīgās fizikas apakšnozarēs ar augstu pētniecisko un inovāciju potenciālu un stimulējot starpnozaru kompetences apguvi.</w:t>
      </w:r>
    </w:p>
    <w:p w14:paraId="314F370E" w14:textId="77777777" w:rsidR="00F14659" w:rsidRPr="006E77F2" w:rsidRDefault="00F14659" w:rsidP="00F14659">
      <w:pPr>
        <w:jc w:val="both"/>
        <w:rPr>
          <w:rFonts w:ascii="Times New Roman" w:eastAsia="Times New Roman" w:hAnsi="Times New Roman" w:cs="Times New Roman"/>
          <w:sz w:val="24"/>
          <w:szCs w:val="24"/>
        </w:rPr>
      </w:pPr>
    </w:p>
    <w:p w14:paraId="46FFCF81"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MSPF rezultāti iegūti, apvienojot  Latvijas kvalifikāciju ietvarstruktūru (LKI) ar “Eiropas fizikas maģistra studiju specifikācijām/A European specification for Physics master studies, EPS Publications, 2010”.</w:t>
      </w:r>
    </w:p>
    <w:p w14:paraId="5EC86346" w14:textId="77777777" w:rsidR="00F14659" w:rsidRPr="006E77F2" w:rsidRDefault="00F14659" w:rsidP="00F14659">
      <w:pPr>
        <w:jc w:val="both"/>
        <w:rPr>
          <w:rFonts w:ascii="Times New Roman" w:eastAsia="Times New Roman" w:hAnsi="Times New Roman" w:cs="Times New Roman"/>
          <w:sz w:val="24"/>
          <w:szCs w:val="24"/>
        </w:rPr>
      </w:pPr>
    </w:p>
    <w:p w14:paraId="48956559" w14:textId="77777777" w:rsidR="00F14659" w:rsidRPr="006E77F2" w:rsidRDefault="00F14659" w:rsidP="00F14659">
      <w:pPr>
        <w:pStyle w:val="mcntmsonormal"/>
        <w:shd w:val="clear" w:color="auto" w:fill="FFFFFF"/>
        <w:spacing w:before="0" w:beforeAutospacing="0" w:after="0" w:afterAutospacing="0"/>
        <w:jc w:val="both"/>
        <w:rPr>
          <w:lang w:val="lv-LV"/>
        </w:rPr>
      </w:pPr>
      <w:r w:rsidRPr="006E77F2">
        <w:rPr>
          <w:u w:val="single"/>
          <w:lang w:val="lv-LV"/>
        </w:rPr>
        <w:t>Studiju programmas sasniedzamie rezultāti</w:t>
      </w:r>
      <w:r w:rsidRPr="006E77F2">
        <w:rPr>
          <w:lang w:val="lv-LV"/>
        </w:rPr>
        <w:t xml:space="preserve"> (satur Eiropas fizikas maģistra specifikāciju deskriptorus, kas šajā nodaļā skaidroti tālāk tekstā):</w:t>
      </w:r>
    </w:p>
    <w:p w14:paraId="265DD6E8" w14:textId="77777777" w:rsidR="00F14659" w:rsidRPr="006E77F2" w:rsidRDefault="00F14659" w:rsidP="00F14659">
      <w:pPr>
        <w:pStyle w:val="mcntmsonormal"/>
        <w:shd w:val="clear" w:color="auto" w:fill="FFFFFF"/>
        <w:spacing w:before="0" w:beforeAutospacing="0" w:after="0" w:afterAutospacing="0"/>
        <w:jc w:val="both"/>
        <w:rPr>
          <w:lang w:val="lv-LV"/>
        </w:rPr>
      </w:pPr>
    </w:p>
    <w:p w14:paraId="790A585F" w14:textId="77777777" w:rsidR="00F14659" w:rsidRPr="006E77F2" w:rsidRDefault="00F14659" w:rsidP="00F14659">
      <w:pPr>
        <w:adjustRightInd w:val="0"/>
        <w:jc w:val="both"/>
        <w:rPr>
          <w:rFonts w:ascii="Times New Roman" w:hAnsi="Times New Roman" w:cs="Times New Roman"/>
          <w:b/>
          <w:sz w:val="24"/>
          <w:szCs w:val="24"/>
        </w:rPr>
      </w:pPr>
      <w:r w:rsidRPr="006E77F2">
        <w:rPr>
          <w:rFonts w:ascii="Times New Roman" w:hAnsi="Times New Roman" w:cs="Times New Roman"/>
          <w:b/>
          <w:sz w:val="24"/>
          <w:szCs w:val="24"/>
        </w:rPr>
        <w:t>Zināšanas:</w:t>
      </w:r>
    </w:p>
    <w:p w14:paraId="1CED2967" w14:textId="77777777" w:rsidR="00F14659" w:rsidRPr="006E77F2" w:rsidRDefault="00F14659" w:rsidP="00882AC2">
      <w:pPr>
        <w:pStyle w:val="ListParagraph"/>
        <w:widowControl/>
        <w:numPr>
          <w:ilvl w:val="0"/>
          <w:numId w:val="26"/>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Demonstrē padziļinātas vai paplašinātas zināšanas atsevišķās fizikas jomās, atbilstoši izvēlētajai specializācijas tematikai MSPF ietvaros (piemēram: atomu, molekulu un optiskā fizika, cietvielu un materiālu fizika, nepārtrauktas vides fizika, tehnoloģiju fizika, teorētiskā fizika u.c.). (MN2)</w:t>
      </w:r>
    </w:p>
    <w:p w14:paraId="515A15AE" w14:textId="77777777" w:rsidR="00F14659" w:rsidRPr="006E77F2" w:rsidRDefault="00F14659" w:rsidP="00882AC2">
      <w:pPr>
        <w:pStyle w:val="ListParagraph"/>
        <w:widowControl/>
        <w:numPr>
          <w:ilvl w:val="0"/>
          <w:numId w:val="26"/>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Demonstrē starpdisciplinārās zināšanas, kas papildina zināšanas fizikas apakšnozarēs, piemēram, biofotonikā, medicīnas fizikā, nanostruktūru fizikā, ķīmiskajā fizikā, atmosfēras un/vai apkārtējās vides fizikā un citās starpdisciplinārās jomās. (MN8)</w:t>
      </w:r>
    </w:p>
    <w:p w14:paraId="07FE9612" w14:textId="77777777" w:rsidR="00F14659" w:rsidRPr="006E77F2" w:rsidRDefault="00F14659" w:rsidP="00F14659">
      <w:pPr>
        <w:adjustRightInd w:val="0"/>
        <w:jc w:val="both"/>
        <w:rPr>
          <w:rFonts w:ascii="Times New Roman" w:hAnsi="Times New Roman" w:cs="Times New Roman"/>
          <w:sz w:val="24"/>
          <w:szCs w:val="24"/>
        </w:rPr>
      </w:pPr>
    </w:p>
    <w:p w14:paraId="4CCFEC8E" w14:textId="77777777" w:rsidR="00F14659" w:rsidRPr="006E77F2" w:rsidRDefault="00F14659" w:rsidP="00F14659">
      <w:pPr>
        <w:adjustRightInd w:val="0"/>
        <w:jc w:val="both"/>
        <w:rPr>
          <w:rFonts w:ascii="Times New Roman" w:hAnsi="Times New Roman" w:cs="Times New Roman"/>
          <w:b/>
          <w:sz w:val="24"/>
          <w:szCs w:val="24"/>
        </w:rPr>
      </w:pPr>
      <w:r w:rsidRPr="006E77F2">
        <w:rPr>
          <w:rFonts w:ascii="Times New Roman" w:hAnsi="Times New Roman" w:cs="Times New Roman"/>
          <w:b/>
          <w:sz w:val="24"/>
          <w:szCs w:val="24"/>
        </w:rPr>
        <w:t>Prasmes:</w:t>
      </w:r>
    </w:p>
    <w:p w14:paraId="5FB2F061" w14:textId="77777777" w:rsidR="00F14659" w:rsidRPr="006E77F2" w:rsidRDefault="00F14659" w:rsidP="00882AC2">
      <w:pPr>
        <w:pStyle w:val="ListParagraph"/>
        <w:widowControl/>
        <w:numPr>
          <w:ilvl w:val="0"/>
          <w:numId w:val="27"/>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Izmanto matemātisko aprakstu fizikālo procesu skaidrošanai un analīzei, formulē fizikālas problēmas, patstāvīgi izmanto matemātikas iemaņas problēmu fizikālo modeļu aprakstam un atrisina fizikālās problēmas, lietojot nepieciešamos tuvinājumus. (MN5, MN7.1, MN7.3, MV1)</w:t>
      </w:r>
    </w:p>
    <w:p w14:paraId="6EBCAF8C" w14:textId="77777777" w:rsidR="00F14659" w:rsidRPr="006E77F2" w:rsidRDefault="00F14659" w:rsidP="00882AC2">
      <w:pPr>
        <w:pStyle w:val="ListParagraph"/>
        <w:widowControl/>
        <w:numPr>
          <w:ilvl w:val="0"/>
          <w:numId w:val="27"/>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Plāno un veic eksperimentu kādā no fizikas jomām, patstāvīgi iegūst eksperimentālos datus un veic to apstrādi, izvēloties un pielietojot iegūtiem datiem piemērotu analīzes metodiku, novērtē mērījumu kļūdas. (MN6, MN7.2)</w:t>
      </w:r>
    </w:p>
    <w:p w14:paraId="57A786CB" w14:textId="77777777" w:rsidR="00F14659" w:rsidRPr="006E77F2" w:rsidRDefault="00F14659" w:rsidP="00882AC2">
      <w:pPr>
        <w:pStyle w:val="ListParagraph"/>
        <w:widowControl/>
        <w:numPr>
          <w:ilvl w:val="0"/>
          <w:numId w:val="27"/>
        </w:numPr>
        <w:adjustRightInd w:val="0"/>
        <w:spacing w:before="100"/>
        <w:contextualSpacing w:val="0"/>
        <w:jc w:val="both"/>
        <w:rPr>
          <w:rFonts w:ascii="Times New Roman" w:hAnsi="Times New Roman" w:cs="Times New Roman"/>
          <w:sz w:val="24"/>
          <w:szCs w:val="24"/>
        </w:rPr>
      </w:pPr>
      <w:r w:rsidRPr="006E77F2">
        <w:rPr>
          <w:rFonts w:ascii="Times New Roman" w:hAnsi="Times New Roman" w:cs="Times New Roman"/>
          <w:sz w:val="24"/>
          <w:szCs w:val="24"/>
        </w:rPr>
        <w:t>Salīdzina savus fizikālā pētījumā iegūtos rezultātus ar teorētiskiem modeļiem un pieejamiem eksperimentāliem datiem. (MV1, MN5, MN7)</w:t>
      </w:r>
    </w:p>
    <w:p w14:paraId="6741F206" w14:textId="77777777" w:rsidR="00F14659" w:rsidRPr="006E77F2" w:rsidRDefault="00F14659" w:rsidP="00F14659">
      <w:pPr>
        <w:adjustRightInd w:val="0"/>
        <w:jc w:val="both"/>
        <w:rPr>
          <w:rFonts w:ascii="Times New Roman" w:hAnsi="Times New Roman" w:cs="Times New Roman"/>
          <w:sz w:val="24"/>
          <w:szCs w:val="24"/>
        </w:rPr>
      </w:pPr>
    </w:p>
    <w:p w14:paraId="67EEBF5F" w14:textId="77777777" w:rsidR="00F14659" w:rsidRPr="006E77F2" w:rsidRDefault="00F14659" w:rsidP="00F14659">
      <w:pPr>
        <w:adjustRightInd w:val="0"/>
        <w:jc w:val="both"/>
        <w:rPr>
          <w:rFonts w:ascii="Times New Roman" w:hAnsi="Times New Roman" w:cs="Times New Roman"/>
          <w:b/>
          <w:sz w:val="24"/>
          <w:szCs w:val="24"/>
        </w:rPr>
      </w:pPr>
      <w:r w:rsidRPr="006E77F2">
        <w:rPr>
          <w:rFonts w:ascii="Times New Roman" w:hAnsi="Times New Roman" w:cs="Times New Roman"/>
          <w:b/>
          <w:sz w:val="24"/>
          <w:szCs w:val="24"/>
        </w:rPr>
        <w:t>Kompetence</w:t>
      </w:r>
    </w:p>
    <w:p w14:paraId="4D308EA1" w14:textId="77777777" w:rsidR="00F14659" w:rsidRPr="006E77F2" w:rsidRDefault="00F14659" w:rsidP="00882AC2">
      <w:pPr>
        <w:pStyle w:val="ListParagraph"/>
        <w:widowControl/>
        <w:numPr>
          <w:ilvl w:val="0"/>
          <w:numId w:val="28"/>
        </w:numPr>
        <w:adjustRightInd w:val="0"/>
        <w:spacing w:before="100"/>
        <w:ind w:left="390"/>
        <w:contextualSpacing w:val="0"/>
        <w:jc w:val="both"/>
        <w:rPr>
          <w:rFonts w:ascii="Times New Roman" w:hAnsi="Times New Roman" w:cs="Times New Roman"/>
          <w:sz w:val="24"/>
          <w:szCs w:val="24"/>
        </w:rPr>
      </w:pPr>
      <w:r w:rsidRPr="006E77F2">
        <w:rPr>
          <w:rFonts w:ascii="Times New Roman" w:hAnsi="Times New Roman" w:cs="Times New Roman"/>
          <w:sz w:val="24"/>
          <w:szCs w:val="24"/>
        </w:rPr>
        <w:t>Kvalitatīvā līmenī orientējas mūsdienu fizikas attīstības tendencēs, tai skaitā starpdisciplīnu kontekstā. Veicot pētniecisko darbu, spēj integrēt dažādu jomu zināšanas, dod ieguldījumu jaunu zināšanu fizikā radīšanā un pētniecības metožu fizikā attīstībā. (MN4, MN9)</w:t>
      </w:r>
    </w:p>
    <w:p w14:paraId="1CC4E3F2" w14:textId="77777777" w:rsidR="00F14659" w:rsidRPr="006E77F2" w:rsidRDefault="00F14659" w:rsidP="00882AC2">
      <w:pPr>
        <w:pStyle w:val="ListParagraph"/>
        <w:widowControl/>
        <w:numPr>
          <w:ilvl w:val="0"/>
          <w:numId w:val="28"/>
        </w:numPr>
        <w:adjustRightInd w:val="0"/>
        <w:spacing w:before="100"/>
        <w:ind w:left="390"/>
        <w:contextualSpacing w:val="0"/>
        <w:jc w:val="both"/>
        <w:rPr>
          <w:rFonts w:ascii="Times New Roman" w:hAnsi="Times New Roman" w:cs="Times New Roman"/>
          <w:sz w:val="24"/>
          <w:szCs w:val="24"/>
        </w:rPr>
      </w:pPr>
      <w:r w:rsidRPr="006E77F2">
        <w:rPr>
          <w:rFonts w:ascii="Times New Roman" w:hAnsi="Times New Roman" w:cs="Times New Roman"/>
          <w:sz w:val="24"/>
          <w:szCs w:val="24"/>
        </w:rPr>
        <w:t>Saskata būtiskās detaļas pētāmajā tematikā, manipulē ar precīzām un sarežģītām idejām, konstruē loģiskus argumentus un korekti izmanto tehniskus terminus, komunicējot par fizikas tematiku gan ar nozares speciālistiem, gan ar nespeciālistiem. (MV2)</w:t>
      </w:r>
    </w:p>
    <w:p w14:paraId="12F89EC2" w14:textId="77777777" w:rsidR="00F14659" w:rsidRPr="006E77F2" w:rsidRDefault="00F14659" w:rsidP="00882AC2">
      <w:pPr>
        <w:pStyle w:val="ListParagraph"/>
        <w:widowControl/>
        <w:numPr>
          <w:ilvl w:val="0"/>
          <w:numId w:val="28"/>
        </w:numPr>
        <w:adjustRightInd w:val="0"/>
        <w:spacing w:before="100"/>
        <w:ind w:left="390"/>
        <w:contextualSpacing w:val="0"/>
        <w:jc w:val="both"/>
        <w:rPr>
          <w:rFonts w:ascii="Times New Roman" w:hAnsi="Times New Roman" w:cs="Times New Roman"/>
          <w:sz w:val="24"/>
          <w:szCs w:val="24"/>
        </w:rPr>
      </w:pPr>
      <w:r w:rsidRPr="006E77F2">
        <w:rPr>
          <w:rFonts w:ascii="Times New Roman" w:hAnsi="Times New Roman" w:cs="Times New Roman"/>
          <w:sz w:val="24"/>
          <w:szCs w:val="24"/>
        </w:rPr>
        <w:t>Veicot neatkarīgu pētījumu maģistra darba ietvaros, pilnveido kompetenci informācijas apkopošanā un analīzē, studējot zinātnisko literatūru fizikā un saistītajās nozarēs, meklē, atrod un šķiro pēc nozīmīguma informāciju žurnālu rakstos un datubāzēs, iegūst informāciju komunicējot ar kolēģiem. (MV3)</w:t>
      </w:r>
    </w:p>
    <w:p w14:paraId="00C0BDF4" w14:textId="77777777" w:rsidR="00F14659" w:rsidRPr="006E77F2" w:rsidRDefault="00F14659" w:rsidP="00882AC2">
      <w:pPr>
        <w:pStyle w:val="ListParagraph"/>
        <w:widowControl/>
        <w:numPr>
          <w:ilvl w:val="0"/>
          <w:numId w:val="28"/>
        </w:numPr>
        <w:adjustRightInd w:val="0"/>
        <w:spacing w:before="100"/>
        <w:ind w:left="390"/>
        <w:contextualSpacing w:val="0"/>
        <w:jc w:val="both"/>
        <w:rPr>
          <w:rFonts w:ascii="Times New Roman" w:hAnsi="Times New Roman" w:cs="Times New Roman"/>
          <w:sz w:val="24"/>
          <w:szCs w:val="24"/>
        </w:rPr>
      </w:pPr>
      <w:r w:rsidRPr="006E77F2">
        <w:rPr>
          <w:rFonts w:ascii="Times New Roman" w:hAnsi="Times New Roman" w:cs="Times New Roman"/>
          <w:sz w:val="24"/>
          <w:szCs w:val="24"/>
        </w:rPr>
        <w:t>Apzinās, ka datu viltošana un plaģiātisms ir pretrunā ar akadēmisko godīgumu, savā darbībā ir objektīvs un godīgs, atzīst savu zināšanu robežas, izprot un apzinās ētisko atbildību par darbības rezultātu iespējamo ietekmi uz vidi un sabiedrību. (MV8)</w:t>
      </w:r>
    </w:p>
    <w:p w14:paraId="7D43F49B" w14:textId="77777777" w:rsidR="00F14659" w:rsidRPr="006E77F2" w:rsidRDefault="00F14659" w:rsidP="00F14659">
      <w:pPr>
        <w:pStyle w:val="ListParagraph"/>
        <w:widowControl/>
        <w:adjustRightInd w:val="0"/>
        <w:spacing w:before="100"/>
        <w:ind w:left="390"/>
        <w:contextualSpacing w:val="0"/>
        <w:jc w:val="both"/>
        <w:rPr>
          <w:rFonts w:ascii="Times New Roman" w:hAnsi="Times New Roman" w:cs="Times New Roman"/>
        </w:rPr>
      </w:pPr>
    </w:p>
    <w:p w14:paraId="330BDCA4"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 xml:space="preserve">Studiju rezultātos lietoto deskriptoru paskaidrojums (tulkots no Eiropas fizikas maģistra studiju specifikācijām; vārds “iemaņas” lietots, lai nošķirtu no augstāk lietotajiem terminiem prasmes un kompetence): </w:t>
      </w:r>
    </w:p>
    <w:p w14:paraId="691C4808"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Fizikas nozares (MN) iemaņas ir:</w:t>
      </w:r>
    </w:p>
    <w:p w14:paraId="7D044D8B"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MN2. Atsevišķu fizikas jomu pamatu pārzināšana:</w:t>
      </w:r>
    </w:p>
    <w:p w14:paraId="291FCA41"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MN2.1. Atomfizika</w:t>
      </w:r>
    </w:p>
    <w:p w14:paraId="439EE3B9"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MN2.2. Kodolfizika un elementārdaļiņu fizika</w:t>
      </w:r>
    </w:p>
    <w:p w14:paraId="41930E51"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MN2.3. Kondensētās vides fizika</w:t>
      </w:r>
    </w:p>
    <w:p w14:paraId="419918A9"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MN2.4. Materiālu fizika</w:t>
      </w:r>
    </w:p>
    <w:p w14:paraId="2953E011"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MN2.5. Plazmas fizika</w:t>
      </w:r>
    </w:p>
    <w:p w14:paraId="11C7A965"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MN2.6. Šķidrumu un gāzu fizika</w:t>
      </w:r>
    </w:p>
    <w:p w14:paraId="33BA4A87"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MN2.7 Matemātiskās un skaitliskās metodes fizikā</w:t>
      </w:r>
    </w:p>
    <w:p w14:paraId="0CC9F7C9"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MN8 Alternatīvi maģistriem jāapgūst fiziskas bakalaura programmā iegūto zināšanu un prasmju pielietojums starpdisciplinārās jomās, piemēram:</w:t>
      </w:r>
    </w:p>
    <w:p w14:paraId="3B338C39"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MN8.1 Biofizika</w:t>
      </w:r>
    </w:p>
    <w:p w14:paraId="43973502"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MN8.2 Medicīnas fizika</w:t>
      </w:r>
    </w:p>
    <w:p w14:paraId="1AD96073"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MN8.3 Ģeofizika un/vai meteoroloģija</w:t>
      </w:r>
    </w:p>
    <w:p w14:paraId="2055E3A3"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MN8.4 Nanostruktūru fizika</w:t>
      </w:r>
    </w:p>
    <w:p w14:paraId="1A0A9F1C"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lastRenderedPageBreak/>
        <w:t>MN8.5 Ekonofizika ( applying theories and methods originally developed by physicists in order to solve problems in economics, https://en.wikipedia.org/wiki/Econophysics)</w:t>
      </w:r>
    </w:p>
    <w:p w14:paraId="2486C62C"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MN8.6. Atmosfēras un/vai apkārtējās vides fizika</w:t>
      </w:r>
    </w:p>
    <w:p w14:paraId="616D4705"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MN8.0 Citas starpdisciplinārās jomas (jo augstākminētais ir tikai piemēri)</w:t>
      </w:r>
    </w:p>
    <w:p w14:paraId="384A7E22"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MN3. Astronomijas (ja ir iekļauta programmā)</w:t>
      </w:r>
    </w:p>
    <w:p w14:paraId="1CD5A6BC"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MN3.1. Kosmoloģija</w:t>
      </w:r>
    </w:p>
    <w:p w14:paraId="4B6A3F9B"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MN3.2. Zvaigžņu un galaktiku uzbūvē, izcelsme, evolūcija</w:t>
      </w:r>
    </w:p>
    <w:p w14:paraId="4616F7D2"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MN3.3. Planetārās sistēmas</w:t>
      </w:r>
    </w:p>
    <w:p w14:paraId="7A2E1D4F"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MN3.4. Augstas enerģijas procesi Visumā</w:t>
      </w:r>
    </w:p>
    <w:p w14:paraId="562760BA"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MN4. Mūsdienu fizikas attīstības kvalitatīva izpratne, tai skaitā starpdisciplīnu kontekstā.</w:t>
      </w:r>
    </w:p>
    <w:p w14:paraId="3FB69151"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MN5. Matemātikas izmantošana fizikālo modeļu aprakstam un problēmu risināšanā. Matemātiskā kompetence.</w:t>
      </w:r>
    </w:p>
    <w:p w14:paraId="59F1B0C8"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 xml:space="preserve">MN6. Eksperimentālās iemaņas. Eksperimentālo datu iegūšana un apstrāde. Pieredze eksperimenta veikšanā. Eksperimentālo rezultātu prezentācija. </w:t>
      </w:r>
    </w:p>
    <w:p w14:paraId="2817D920"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MN7. Fizikas maģistriem jāpaplašina un/vai jāpilnveido mācīšanās prasmes</w:t>
      </w:r>
    </w:p>
    <w:p w14:paraId="35F16CC1"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MN7.1. Formulēt fizikālas problēmas un tās atrisināt. Veikt tuvinājumus. Novērtēt nepieciešamo fizikālo lielumus kārtu.</w:t>
      </w:r>
    </w:p>
    <w:p w14:paraId="09E5F093"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MN7.2. Plānot un veikt eksperimentu, izvēlēties un pielietot iegūtiem datiem piemērotu analīzes metodiku, novērtēt mērījumu kļūdas. Salīdzināt iegūtos rezultātus ar teorētiskiem modeļiem.</w:t>
      </w:r>
    </w:p>
    <w:p w14:paraId="554ADD51"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MN7.3. Izmantot matemātisko aprakstu fizikālo procesu analīzei. Izprast matemātiskos modeļus un tuvinājumu nozīmi.</w:t>
      </w:r>
    </w:p>
    <w:p w14:paraId="341942D2"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MN9. Pētniecības darba (prakse, maģistra darbs) ietvaros jāiegūst detalizētas zināšanas par vismaz vienas fizikas apakšnozares aktuālo stāvokli, attīstot izpratni par visaugstākajiem zinātnes standartiem.</w:t>
      </w:r>
    </w:p>
    <w:p w14:paraId="48253653"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MN10. Dažiem maģistrantiem jāspēj savus maģistra darba rezultātus publicēt starptautiskā, recenzētā žurnālā.</w:t>
      </w:r>
    </w:p>
    <w:p w14:paraId="56A1E54B"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Fizikas maģistra programmā attīstītās vispārīgās (MV) iemaņas ir:</w:t>
      </w:r>
    </w:p>
    <w:p w14:paraId="1BE6519B"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 xml:space="preserve">MV1. Problēmu risināšanas iemaņas. Studiju laikā tiek risinātas kā problēmas ar labi definētu atrisinājumu, tā arī tiek dots ieskats problēmās, kuru atrisinājums nav zināms. Studentiem jāattīsta spējas formulēt problēmas, izmantojot precīzus jēdzienus, un noteikt svarīgākos faktorus. Studentiem jāiemācās izmantot dažādas pieejas sarežģītu problēmu risināšanas gaitā. </w:t>
      </w:r>
    </w:p>
    <w:p w14:paraId="6DD5553D"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 xml:space="preserve">MV2. Analītiskās iemaņas. Studenti iemācās pievērst uzmanību detaļām, attīsta spējas </w:t>
      </w:r>
      <w:r w:rsidRPr="006E77F2">
        <w:rPr>
          <w:rFonts w:ascii="Times New Roman" w:hAnsi="Times New Roman" w:cs="Times New Roman"/>
          <w:sz w:val="24"/>
          <w:szCs w:val="24"/>
        </w:rPr>
        <w:lastRenderedPageBreak/>
        <w:t>manipulēt ar precīzām un sarežģītām idejām, konstruēt loģiskus argumentus un korekti izmantot tehniskus terminus.</w:t>
      </w:r>
    </w:p>
    <w:p w14:paraId="2C33EC43"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MV3. Izpētes iemaņas. Studentiem nodrošina šo iemaņu attīstības iespēju, veicot neatkarīgu pētījumu. Studenti iegūst iemaņas informācijas apkopošanā, izmantojot mācību grāmatas, monogrāfijas, meklējot informāciju žurnālu rakstus, datubāzes, kā arī komunicējot ar kolēģiem.</w:t>
      </w:r>
    </w:p>
    <w:p w14:paraId="5EFB9DC8"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MV4. Komunikācijas prasmes. Fizika un fizikas matemātiskās metodes raksturojas ar pārsteidzošām idejām un sarežģītām koncepcijām, tāpēc ļoti svarīgi ir attīstīt komunikācijas iemaņas, studentiem jāiemācās uzmanīgi klausīties, lasīt komplicētus tekstus, prezentēt sarežģītu informāciju skaidrā un koncentrētā veidā.</w:t>
      </w:r>
    </w:p>
    <w:p w14:paraId="75E0DA85"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 xml:space="preserve">MV5. IT iemaņas. Studiju laikā studenti attīsta šīs spējas dažādos veidos, ieskaitot spējas izmantot programmēšanas valodas un gatavas programmatūras paketes, spējas plānot un veikt skaitlisko modelēšanu. </w:t>
      </w:r>
    </w:p>
    <w:p w14:paraId="4E2C0A7D"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MV6. Personiskās iemaņas. Studenti attīsta iemaņas veikt individuālu darbu ar augstu autonomijas pakāpi, izrādīt iniciatīvu, organizēt sevi termiņu ievērošanā, izvēlēties mērķi atbilstoši augstākajiem standartiem, konstruktīvi sadarboties ar kolēģiem ar dažādu akadēmisko pieredzi.</w:t>
      </w:r>
    </w:p>
    <w:p w14:paraId="0A9B4617"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MV7. Valodu prasmes.</w:t>
      </w:r>
    </w:p>
    <w:p w14:paraId="01DC8A52" w14:textId="77777777" w:rsidR="00F14659" w:rsidRPr="006E77F2" w:rsidRDefault="00F14659" w:rsidP="00F14659">
      <w:pPr>
        <w:adjustRightInd w:val="0"/>
        <w:spacing w:before="240"/>
        <w:ind w:left="360"/>
        <w:jc w:val="both"/>
        <w:rPr>
          <w:rFonts w:ascii="Times New Roman" w:hAnsi="Times New Roman" w:cs="Times New Roman"/>
          <w:sz w:val="24"/>
          <w:szCs w:val="24"/>
        </w:rPr>
      </w:pPr>
      <w:r w:rsidRPr="006E77F2">
        <w:rPr>
          <w:rFonts w:ascii="Times New Roman" w:hAnsi="Times New Roman" w:cs="Times New Roman"/>
          <w:sz w:val="24"/>
          <w:szCs w:val="24"/>
        </w:rPr>
        <w:t>MV8. Ētiska rīcība. Studentiem jāiemācās, ka datu viltošana un plaģiātisms ir pretrunā ar akadēmisko godīgumu. Studentiem jābūt objektīviem un godīgiem savā darbībā, viņiem jāspēj atzīt savu zināšanu robežas.</w:t>
      </w:r>
    </w:p>
    <w:p w14:paraId="04B3147B" w14:textId="77777777" w:rsidR="00F14659" w:rsidRPr="006E77F2" w:rsidRDefault="00F14659" w:rsidP="00F14659">
      <w:pPr>
        <w:adjustRightInd w:val="0"/>
        <w:spacing w:before="240"/>
        <w:ind w:left="360"/>
        <w:jc w:val="both"/>
        <w:rPr>
          <w:rFonts w:ascii="Times New Roman" w:hAnsi="Times New Roman" w:cs="Times New Roman"/>
          <w:sz w:val="24"/>
          <w:szCs w:val="24"/>
        </w:rPr>
      </w:pPr>
    </w:p>
    <w:p w14:paraId="65255800" w14:textId="77777777" w:rsidR="00F14659" w:rsidRPr="006E77F2" w:rsidRDefault="00F14659" w:rsidP="00F14659">
      <w:pPr>
        <w:tabs>
          <w:tab w:val="left" w:pos="7574"/>
        </w:tabs>
        <w:jc w:val="both"/>
        <w:rPr>
          <w:rFonts w:ascii="Times New Roman" w:hAnsi="Times New Roman" w:cs="Times New Roman"/>
          <w:sz w:val="24"/>
          <w:szCs w:val="24"/>
        </w:rPr>
      </w:pPr>
      <w:r w:rsidRPr="006E77F2">
        <w:rPr>
          <w:rFonts w:ascii="Times New Roman" w:hAnsi="Times New Roman" w:cs="Times New Roman"/>
          <w:sz w:val="24"/>
          <w:szCs w:val="24"/>
          <w:u w:val="single"/>
        </w:rPr>
        <w:t>Studiju programmas apjoms (KP):</w:t>
      </w:r>
      <w:r w:rsidRPr="006E77F2">
        <w:rPr>
          <w:rFonts w:ascii="Times New Roman" w:hAnsi="Times New Roman" w:cs="Times New Roman"/>
          <w:sz w:val="24"/>
          <w:szCs w:val="24"/>
        </w:rPr>
        <w:t xml:space="preserve"> 80 KP</w:t>
      </w:r>
    </w:p>
    <w:p w14:paraId="64ADD400" w14:textId="77777777" w:rsidR="00F14659" w:rsidRPr="006E77F2" w:rsidRDefault="00F14659" w:rsidP="00F14659">
      <w:pPr>
        <w:tabs>
          <w:tab w:val="left" w:pos="7574"/>
        </w:tabs>
        <w:jc w:val="both"/>
        <w:rPr>
          <w:rFonts w:ascii="Times New Roman" w:hAnsi="Times New Roman" w:cs="Times New Roman"/>
          <w:sz w:val="24"/>
          <w:szCs w:val="24"/>
        </w:rPr>
      </w:pPr>
      <w:r w:rsidRPr="006E77F2">
        <w:rPr>
          <w:rFonts w:ascii="Times New Roman" w:hAnsi="Times New Roman" w:cs="Times New Roman"/>
          <w:sz w:val="24"/>
          <w:szCs w:val="24"/>
        </w:rPr>
        <w:tab/>
      </w:r>
    </w:p>
    <w:p w14:paraId="7BAAF703"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Studiju programmas īstenošanas ilgums:</w:t>
      </w:r>
      <w:r w:rsidRPr="006E77F2">
        <w:rPr>
          <w:rFonts w:ascii="Times New Roman" w:hAnsi="Times New Roman" w:cs="Times New Roman"/>
          <w:sz w:val="24"/>
          <w:szCs w:val="24"/>
        </w:rPr>
        <w:t xml:space="preserve"> 2 gadi</w:t>
      </w:r>
    </w:p>
    <w:p w14:paraId="68D32752" w14:textId="77777777" w:rsidR="00F14659" w:rsidRPr="006E77F2" w:rsidRDefault="00F14659" w:rsidP="00F14659">
      <w:pPr>
        <w:jc w:val="both"/>
        <w:rPr>
          <w:rFonts w:ascii="Times New Roman" w:hAnsi="Times New Roman" w:cs="Times New Roman"/>
          <w:sz w:val="24"/>
          <w:szCs w:val="24"/>
        </w:rPr>
      </w:pPr>
    </w:p>
    <w:p w14:paraId="07987119"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Programmas daļas un to apjoms:</w:t>
      </w:r>
      <w:r w:rsidRPr="006E77F2">
        <w:rPr>
          <w:rFonts w:ascii="Times New Roman" w:hAnsi="Times New Roman" w:cs="Times New Roman"/>
          <w:sz w:val="24"/>
          <w:szCs w:val="24"/>
        </w:rPr>
        <w:t xml:space="preserve"> </w:t>
      </w:r>
    </w:p>
    <w:p w14:paraId="7E378CAB" w14:textId="77777777" w:rsidR="00F14659" w:rsidRPr="006E77F2" w:rsidRDefault="00F14659" w:rsidP="00F14659">
      <w:pPr>
        <w:adjustRightInd w:val="0"/>
        <w:jc w:val="both"/>
        <w:rPr>
          <w:rFonts w:ascii="Times New Roman" w:hAnsi="Times New Roman" w:cs="Times New Roman"/>
          <w:sz w:val="24"/>
          <w:szCs w:val="24"/>
          <w:lang w:val="pl-PL"/>
        </w:rPr>
      </w:pPr>
      <w:r w:rsidRPr="006E77F2">
        <w:rPr>
          <w:rFonts w:ascii="Times New Roman" w:hAnsi="Times New Roman" w:cs="Times New Roman"/>
          <w:sz w:val="24"/>
          <w:szCs w:val="24"/>
        </w:rPr>
        <w:t xml:space="preserve">MSPF obligātā (A) daļa, kuras apjoms, bez maģistra darba, ir 26 KP (28KP </w:t>
      </w:r>
      <w:r w:rsidRPr="006E77F2">
        <w:rPr>
          <w:rFonts w:ascii="Times New Roman" w:hAnsi="Times New Roman" w:cs="Times New Roman"/>
          <w:sz w:val="24"/>
          <w:szCs w:val="24"/>
          <w:lang w:val="pl-PL"/>
        </w:rPr>
        <w:t>ārvalstniekiem</w:t>
      </w:r>
      <w:r w:rsidRPr="006E77F2">
        <w:rPr>
          <w:rFonts w:ascii="Times New Roman" w:hAnsi="Times New Roman" w:cs="Times New Roman"/>
          <w:sz w:val="24"/>
          <w:szCs w:val="24"/>
        </w:rPr>
        <w:t xml:space="preserve">). </w:t>
      </w:r>
      <w:r w:rsidRPr="006E77F2">
        <w:rPr>
          <w:rFonts w:ascii="Times New Roman" w:hAnsi="Times New Roman" w:cs="Times New Roman"/>
          <w:sz w:val="24"/>
          <w:szCs w:val="24"/>
          <w:lang w:val="pl-PL"/>
        </w:rPr>
        <w:t>To veido:</w:t>
      </w:r>
    </w:p>
    <w:p w14:paraId="341C6BFD" w14:textId="77777777" w:rsidR="00F14659" w:rsidRPr="006E77F2" w:rsidRDefault="00F14659" w:rsidP="00882AC2">
      <w:pPr>
        <w:pStyle w:val="ListParagraph"/>
        <w:widowControl/>
        <w:numPr>
          <w:ilvl w:val="0"/>
          <w:numId w:val="29"/>
        </w:numPr>
        <w:adjustRightInd w:val="0"/>
        <w:contextualSpacing w:val="0"/>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Fizikas maģistra specializācijas, 8KP</w:t>
      </w:r>
    </w:p>
    <w:p w14:paraId="4167AA18" w14:textId="77777777" w:rsidR="00F14659" w:rsidRPr="006E77F2" w:rsidRDefault="00F14659" w:rsidP="00882AC2">
      <w:pPr>
        <w:pStyle w:val="ListParagraph"/>
        <w:widowControl/>
        <w:numPr>
          <w:ilvl w:val="0"/>
          <w:numId w:val="29"/>
        </w:numPr>
        <w:adjustRightInd w:val="0"/>
        <w:contextualSpacing w:val="0"/>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Pētnieciski laboratorijas darbi I, 6KP</w:t>
      </w:r>
    </w:p>
    <w:p w14:paraId="40F524C0" w14:textId="77777777" w:rsidR="00F14659" w:rsidRPr="006E77F2" w:rsidRDefault="00F14659" w:rsidP="00882AC2">
      <w:pPr>
        <w:pStyle w:val="ListParagraph"/>
        <w:widowControl/>
        <w:numPr>
          <w:ilvl w:val="0"/>
          <w:numId w:val="29"/>
        </w:numPr>
        <w:adjustRightInd w:val="0"/>
        <w:contextualSpacing w:val="0"/>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Fizikas maģistra akadēmiskā prakse, 6KP</w:t>
      </w:r>
    </w:p>
    <w:p w14:paraId="178F9EE9" w14:textId="77777777" w:rsidR="00F14659" w:rsidRPr="006E77F2" w:rsidRDefault="00F14659" w:rsidP="00882AC2">
      <w:pPr>
        <w:pStyle w:val="ListParagraph"/>
        <w:widowControl/>
        <w:numPr>
          <w:ilvl w:val="0"/>
          <w:numId w:val="29"/>
        </w:numPr>
        <w:adjustRightInd w:val="0"/>
        <w:contextualSpacing w:val="0"/>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Aktualitātes fizikā un astronomijā I, 2KP</w:t>
      </w:r>
    </w:p>
    <w:p w14:paraId="7BD01D38" w14:textId="77777777" w:rsidR="00F14659" w:rsidRPr="006E77F2" w:rsidRDefault="00F14659" w:rsidP="00882AC2">
      <w:pPr>
        <w:pStyle w:val="ListParagraph"/>
        <w:widowControl/>
        <w:numPr>
          <w:ilvl w:val="0"/>
          <w:numId w:val="29"/>
        </w:numPr>
        <w:adjustRightInd w:val="0"/>
        <w:contextualSpacing w:val="0"/>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Fizikālu procesu skaitliskā modelēšana, 4KP</w:t>
      </w:r>
    </w:p>
    <w:p w14:paraId="79FDDF9B" w14:textId="77777777" w:rsidR="00F14659" w:rsidRPr="006E77F2" w:rsidRDefault="00F14659" w:rsidP="00882AC2">
      <w:pPr>
        <w:pStyle w:val="ListParagraph"/>
        <w:widowControl/>
        <w:numPr>
          <w:ilvl w:val="0"/>
          <w:numId w:val="29"/>
        </w:numPr>
        <w:adjustRightInd w:val="0"/>
        <w:contextualSpacing w:val="0"/>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Latviešu valodas pamatkurss, 2KP, tikai</w:t>
      </w:r>
      <w:r w:rsidRPr="006E77F2">
        <w:rPr>
          <w:rFonts w:ascii="Times New Roman" w:hAnsi="Times New Roman" w:cs="Times New Roman"/>
          <w:sz w:val="24"/>
          <w:szCs w:val="24"/>
        </w:rPr>
        <w:t xml:space="preserve"> </w:t>
      </w:r>
      <w:r w:rsidRPr="006E77F2">
        <w:rPr>
          <w:rFonts w:ascii="Times New Roman" w:hAnsi="Times New Roman" w:cs="Times New Roman"/>
          <w:sz w:val="24"/>
          <w:szCs w:val="24"/>
          <w:lang w:val="pl-PL"/>
        </w:rPr>
        <w:t>daļai studentu (</w:t>
      </w:r>
      <w:r w:rsidRPr="006E77F2">
        <w:rPr>
          <w:rFonts w:ascii="Times New Roman" w:hAnsi="Times New Roman" w:cs="Times New Roman"/>
          <w:sz w:val="24"/>
          <w:szCs w:val="24"/>
        </w:rPr>
        <w:t>jāapgūst ārvalstniekiem, studējot angļu valodā (Augstskolu likuma 56.pants (3)-1)).</w:t>
      </w:r>
    </w:p>
    <w:p w14:paraId="1B783DAA" w14:textId="77777777" w:rsidR="00F14659" w:rsidRPr="006E77F2" w:rsidRDefault="00F14659" w:rsidP="00F14659">
      <w:pPr>
        <w:adjustRightInd w:val="0"/>
        <w:jc w:val="both"/>
        <w:rPr>
          <w:rFonts w:ascii="Times New Roman" w:hAnsi="Times New Roman" w:cs="Times New Roman"/>
          <w:sz w:val="24"/>
          <w:szCs w:val="24"/>
          <w:lang w:val="pl-PL"/>
        </w:rPr>
      </w:pPr>
    </w:p>
    <w:p w14:paraId="6EE25C13" w14:textId="77777777" w:rsidR="00F14659" w:rsidRPr="006E77F2" w:rsidRDefault="00F14659" w:rsidP="00F14659">
      <w:pPr>
        <w:adjustRightInd w:val="0"/>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Papildus MSPF A daļā ietilpst Maģistra darbs (studiju kurss sadalīts 2 daļās, 4KP+16KP), kopā 20KP.</w:t>
      </w:r>
    </w:p>
    <w:p w14:paraId="7CF34361" w14:textId="77777777" w:rsidR="00F14659" w:rsidRPr="006E77F2" w:rsidRDefault="00F14659" w:rsidP="00F14659">
      <w:pPr>
        <w:adjustRightInd w:val="0"/>
        <w:jc w:val="both"/>
        <w:rPr>
          <w:rFonts w:ascii="Times New Roman" w:hAnsi="Times New Roman" w:cs="Times New Roman"/>
          <w:sz w:val="24"/>
          <w:szCs w:val="24"/>
          <w:lang w:val="pl-PL"/>
        </w:rPr>
      </w:pPr>
    </w:p>
    <w:p w14:paraId="1B6CD175" w14:textId="77777777" w:rsidR="00F14659" w:rsidRPr="006E77F2" w:rsidRDefault="00F14659" w:rsidP="00F14659">
      <w:pPr>
        <w:adjustRightInd w:val="0"/>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 xml:space="preserve">Obligātās (A) daļas studiju kursu rezultāti dod ieguldījumu lielākā daļā studiju programmas rezultātu sasniegšanā, kā to ilustrē studiju rezultātu kartēšana, turklāt prakse un maģistra darbs kopumā pa visiem studentiem aptver lielu tematikas daudzveidību. A daļas kursu pasniegšanu nodrošina Latvijas Universitātes macībspēki. Daugavpils Universitātes studenti attalināti </w:t>
      </w:r>
      <w:r w:rsidRPr="006E77F2">
        <w:rPr>
          <w:rFonts w:ascii="Times New Roman" w:hAnsi="Times New Roman" w:cs="Times New Roman"/>
          <w:sz w:val="24"/>
          <w:szCs w:val="24"/>
          <w:lang w:val="pl-PL"/>
        </w:rPr>
        <w:lastRenderedPageBreak/>
        <w:t>pieslēdzas pie lekcijas, kamēr Daugavpils Universitātes macībspēki nodrošinā konsultatīvo palidzību vietējiem studentiem.</w:t>
      </w:r>
    </w:p>
    <w:p w14:paraId="38AC3AAA" w14:textId="77777777" w:rsidR="00F14659" w:rsidRPr="006E77F2" w:rsidRDefault="00F14659" w:rsidP="00F14659">
      <w:pPr>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Ierobežotās izvēles (B) daļas studiju kursu piedāvājums ir cieši saistīts ar šai ziņojumā lietoto terminu specializācija, tāpēc skaidrojam šī termina lietojumu:</w:t>
      </w:r>
    </w:p>
    <w:p w14:paraId="42535856" w14:textId="77777777" w:rsidR="00F14659" w:rsidRPr="006E77F2" w:rsidRDefault="00F14659" w:rsidP="00F14659">
      <w:pPr>
        <w:jc w:val="both"/>
        <w:rPr>
          <w:rFonts w:ascii="Times New Roman" w:hAnsi="Times New Roman" w:cs="Times New Roman"/>
          <w:b/>
          <w:sz w:val="24"/>
          <w:szCs w:val="24"/>
          <w:lang w:val="pl-PL"/>
        </w:rPr>
      </w:pPr>
      <w:r w:rsidRPr="006E77F2">
        <w:rPr>
          <w:rFonts w:ascii="Times New Roman" w:hAnsi="Times New Roman" w:cs="Times New Roman"/>
          <w:b/>
          <w:sz w:val="24"/>
          <w:szCs w:val="24"/>
          <w:lang w:val="pl-PL"/>
        </w:rPr>
        <w:t>Specializācijas</w:t>
      </w:r>
    </w:p>
    <w:p w14:paraId="1270A726" w14:textId="77777777" w:rsidR="00F14659" w:rsidRPr="006E77F2" w:rsidRDefault="00F14659" w:rsidP="00F14659">
      <w:pPr>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Maģistra studiju programmā Fizika ar specializāciju saprot ierobežotās izvēles (B) daļas studiju kursu komplektu, kuru apgūstot, students iegūst zināšanas, prasmes un kompetenci izvēlētās fizikas apakšnozarēs vai arī ar fiziku saistītā starpnozaru tematikā ar augstu pētniecisko potenciālu. Specializāšanās kādā no piedāvātajām virzieniem ļauj sagatavot augsti kvalificētus maģistra līmeņa fizikas speciālistus Latvijas darba tirgum noteiktā tematikā, kuri ir konkurētspējīgi arī starptautiskā līmenī.</w:t>
      </w:r>
    </w:p>
    <w:p w14:paraId="06C9105C" w14:textId="77777777" w:rsidR="00F14659" w:rsidRPr="006E77F2" w:rsidRDefault="00F14659" w:rsidP="00F14659">
      <w:pPr>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 xml:space="preserve">MSPF specializācijas veido pētniecības tradīciju un aktuālo zinātnes virzienu kombinācija, kas pasniedzēju un pētnieku sadarbības rezultātā pārtop aktuālos studiju kursos, kas dinamiski seko jaunākajām zinātnes tendencēm. LU </w:t>
      </w:r>
      <w:r w:rsidRPr="006E77F2">
        <w:rPr>
          <w:rFonts w:ascii="Times New Roman" w:hAnsi="Times New Roman" w:cs="Times New Roman"/>
          <w:sz w:val="24"/>
          <w:szCs w:val="24"/>
          <w:lang w:val="de-DE"/>
        </w:rPr>
        <w:t>Fizikas, matemātikas un optometrijas fakultāte</w:t>
      </w:r>
      <w:r w:rsidRPr="006E77F2">
        <w:rPr>
          <w:rFonts w:ascii="Times New Roman" w:hAnsi="Times New Roman" w:cs="Times New Roman"/>
          <w:sz w:val="24"/>
          <w:szCs w:val="24"/>
          <w:lang w:val="pl-PL"/>
        </w:rPr>
        <w:t xml:space="preserve"> (FMOF) un DU </w:t>
      </w:r>
      <w:r w:rsidRPr="006E77F2">
        <w:rPr>
          <w:rFonts w:ascii="Times New Roman" w:hAnsi="Times New Roman" w:cs="Times New Roman"/>
          <w:sz w:val="24"/>
          <w:szCs w:val="24"/>
          <w:lang w:val="de-DE"/>
        </w:rPr>
        <w:t>dabaszinātņu un matemātikas fakultāte</w:t>
      </w:r>
      <w:r w:rsidRPr="006E77F2">
        <w:rPr>
          <w:rFonts w:ascii="Times New Roman" w:hAnsi="Times New Roman" w:cs="Times New Roman"/>
          <w:sz w:val="24"/>
          <w:szCs w:val="24"/>
          <w:lang w:val="pl-PL"/>
        </w:rPr>
        <w:t xml:space="preserve"> (DMF) un pētniecības institūcijas aktīvi mijiedarbojas ar inovatīviem uzņēmumiem gan konsultatīvā, gan lietišķas sadarbības veidā, tāpēc arī tautsaimniecības nozares intereses atspoguļojas kursu piedāvājumā. </w:t>
      </w:r>
    </w:p>
    <w:p w14:paraId="6A854BB2" w14:textId="77777777" w:rsidR="00F14659" w:rsidRPr="006E77F2" w:rsidRDefault="00F14659" w:rsidP="00F14659">
      <w:pPr>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Specializāciju piedāvājums ir institucionālizēts tādā nozīmē, ka LU un DU tās īsteno struktūrvienības ar atbilstošu kompetenci. Piedāvājumā ir specializācijas:</w:t>
      </w:r>
    </w:p>
    <w:p w14:paraId="16B5E74C" w14:textId="77777777" w:rsidR="00F14659" w:rsidRPr="006E77F2" w:rsidRDefault="00F14659" w:rsidP="00882AC2">
      <w:pPr>
        <w:pStyle w:val="ListParagraph"/>
        <w:widowControl/>
        <w:numPr>
          <w:ilvl w:val="0"/>
          <w:numId w:val="30"/>
        </w:numPr>
        <w:autoSpaceDE/>
        <w:autoSpaceDN/>
        <w:spacing w:after="160" w:line="259" w:lineRule="auto"/>
        <w:rPr>
          <w:rFonts w:ascii="Times New Roman" w:hAnsi="Times New Roman" w:cs="Times New Roman"/>
          <w:sz w:val="24"/>
          <w:szCs w:val="24"/>
        </w:rPr>
      </w:pPr>
      <w:r w:rsidRPr="006E77F2">
        <w:rPr>
          <w:rFonts w:ascii="Times New Roman" w:hAnsi="Times New Roman" w:cs="Times New Roman"/>
          <w:sz w:val="24"/>
          <w:szCs w:val="24"/>
        </w:rPr>
        <w:t>Atomu, molekulu un optiskā fizika</w:t>
      </w:r>
    </w:p>
    <w:p w14:paraId="5B771D35" w14:textId="77777777" w:rsidR="00F14659" w:rsidRPr="006E77F2" w:rsidRDefault="00F14659" w:rsidP="00882AC2">
      <w:pPr>
        <w:pStyle w:val="ListParagraph"/>
        <w:widowControl/>
        <w:numPr>
          <w:ilvl w:val="0"/>
          <w:numId w:val="30"/>
        </w:numPr>
        <w:autoSpaceDE/>
        <w:autoSpaceDN/>
        <w:spacing w:after="160" w:line="259" w:lineRule="auto"/>
        <w:rPr>
          <w:rFonts w:ascii="Times New Roman" w:hAnsi="Times New Roman" w:cs="Times New Roman"/>
          <w:sz w:val="24"/>
          <w:szCs w:val="24"/>
        </w:rPr>
      </w:pPr>
      <w:r w:rsidRPr="006E77F2">
        <w:rPr>
          <w:rFonts w:ascii="Times New Roman" w:hAnsi="Times New Roman" w:cs="Times New Roman"/>
          <w:sz w:val="24"/>
          <w:szCs w:val="24"/>
        </w:rPr>
        <w:t>Cietvielu un materiālu fizika</w:t>
      </w:r>
    </w:p>
    <w:p w14:paraId="03A868DA" w14:textId="77777777" w:rsidR="00F14659" w:rsidRPr="006E77F2" w:rsidRDefault="00F14659" w:rsidP="00882AC2">
      <w:pPr>
        <w:pStyle w:val="ListParagraph"/>
        <w:widowControl/>
        <w:numPr>
          <w:ilvl w:val="0"/>
          <w:numId w:val="30"/>
        </w:numPr>
        <w:autoSpaceDE/>
        <w:autoSpaceDN/>
        <w:spacing w:after="160" w:line="259" w:lineRule="auto"/>
        <w:rPr>
          <w:rFonts w:ascii="Times New Roman" w:hAnsi="Times New Roman" w:cs="Times New Roman"/>
          <w:sz w:val="24"/>
          <w:szCs w:val="24"/>
        </w:rPr>
      </w:pPr>
      <w:r w:rsidRPr="006E77F2">
        <w:rPr>
          <w:rFonts w:ascii="Times New Roman" w:hAnsi="Times New Roman" w:cs="Times New Roman"/>
          <w:sz w:val="24"/>
          <w:szCs w:val="24"/>
        </w:rPr>
        <w:t xml:space="preserve">Nepārtrauktas vides fizika </w:t>
      </w:r>
    </w:p>
    <w:p w14:paraId="6ECB2A91" w14:textId="77777777" w:rsidR="00F14659" w:rsidRPr="006E77F2" w:rsidRDefault="00F14659" w:rsidP="00882AC2">
      <w:pPr>
        <w:pStyle w:val="ListParagraph"/>
        <w:widowControl/>
        <w:numPr>
          <w:ilvl w:val="0"/>
          <w:numId w:val="30"/>
        </w:numPr>
        <w:autoSpaceDE/>
        <w:autoSpaceDN/>
        <w:spacing w:after="160" w:line="259" w:lineRule="auto"/>
        <w:rPr>
          <w:rFonts w:ascii="Times New Roman" w:hAnsi="Times New Roman" w:cs="Times New Roman"/>
          <w:sz w:val="24"/>
          <w:szCs w:val="24"/>
        </w:rPr>
      </w:pPr>
      <w:r w:rsidRPr="006E77F2">
        <w:rPr>
          <w:rFonts w:ascii="Times New Roman" w:hAnsi="Times New Roman" w:cs="Times New Roman"/>
          <w:sz w:val="24"/>
          <w:szCs w:val="24"/>
        </w:rPr>
        <w:t>Tehnoloģiju fizika (īsteno DU)</w:t>
      </w:r>
    </w:p>
    <w:p w14:paraId="032CDF6F" w14:textId="77777777" w:rsidR="00F14659" w:rsidRPr="006E77F2" w:rsidRDefault="00F14659" w:rsidP="00882AC2">
      <w:pPr>
        <w:pStyle w:val="ListParagraph"/>
        <w:widowControl/>
        <w:numPr>
          <w:ilvl w:val="0"/>
          <w:numId w:val="30"/>
        </w:numPr>
        <w:autoSpaceDE/>
        <w:autoSpaceDN/>
        <w:spacing w:after="160" w:line="259" w:lineRule="auto"/>
        <w:rPr>
          <w:rFonts w:ascii="Times New Roman" w:hAnsi="Times New Roman" w:cs="Times New Roman"/>
          <w:sz w:val="24"/>
          <w:szCs w:val="24"/>
        </w:rPr>
      </w:pPr>
      <w:r w:rsidRPr="006E77F2">
        <w:rPr>
          <w:rFonts w:ascii="Times New Roman" w:hAnsi="Times New Roman" w:cs="Times New Roman"/>
          <w:sz w:val="24"/>
          <w:szCs w:val="24"/>
        </w:rPr>
        <w:t>Teorētiskā fizika.</w:t>
      </w:r>
    </w:p>
    <w:p w14:paraId="6B846862" w14:textId="77777777" w:rsidR="00F14659" w:rsidRPr="006E77F2" w:rsidRDefault="00F14659" w:rsidP="00F14659">
      <w:pPr>
        <w:jc w:val="both"/>
        <w:rPr>
          <w:rFonts w:ascii="Times New Roman" w:hAnsi="Times New Roman" w:cs="Times New Roman"/>
          <w:strike/>
          <w:sz w:val="24"/>
          <w:szCs w:val="24"/>
        </w:rPr>
      </w:pPr>
      <w:r w:rsidRPr="006E77F2">
        <w:rPr>
          <w:rFonts w:ascii="Times New Roman" w:hAnsi="Times New Roman" w:cs="Times New Roman"/>
          <w:sz w:val="24"/>
          <w:szCs w:val="24"/>
        </w:rPr>
        <w:t xml:space="preserve">DU Fizikas un matemātikas katedra (FMK)  īsteno specializācijas </w:t>
      </w:r>
      <w:r w:rsidRPr="006E77F2">
        <w:rPr>
          <w:rFonts w:ascii="Times New Roman" w:hAnsi="Times New Roman" w:cs="Times New Roman"/>
          <w:i/>
          <w:iCs/>
          <w:sz w:val="24"/>
          <w:szCs w:val="24"/>
        </w:rPr>
        <w:t xml:space="preserve">Tehnoloģiju fizika </w:t>
      </w:r>
      <w:r w:rsidRPr="006E77F2">
        <w:rPr>
          <w:rFonts w:ascii="Times New Roman" w:hAnsi="Times New Roman" w:cs="Times New Roman"/>
          <w:sz w:val="24"/>
          <w:szCs w:val="24"/>
        </w:rPr>
        <w:t xml:space="preserve">studiju kursus. Tā pamatā ietver kursus, kas nodrošinās studējošo bāzes zināšanu, prasmju un kompetenču apguvi par dažādu materiālu, tai skaitā nanomateriālu, un struktūru izveides un apstrādes tehnoloģiskajiem procesiem, robotiku un sensoru tehnoloģijām, atbilstoši studiju programmas mērķim un plānotajiem rezultātiem. </w:t>
      </w:r>
    </w:p>
    <w:p w14:paraId="51A5673F"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Specializācijas</w:t>
      </w:r>
      <w:r w:rsidRPr="006E77F2">
        <w:rPr>
          <w:rFonts w:ascii="Times New Roman" w:hAnsi="Times New Roman" w:cs="Times New Roman"/>
          <w:i/>
          <w:iCs/>
          <w:sz w:val="24"/>
          <w:szCs w:val="24"/>
        </w:rPr>
        <w:t xml:space="preserve"> Tehnoloģiju fizika </w:t>
      </w:r>
      <w:r w:rsidRPr="006E77F2">
        <w:rPr>
          <w:rFonts w:ascii="Times New Roman" w:hAnsi="Times New Roman" w:cs="Times New Roman"/>
          <w:sz w:val="24"/>
          <w:szCs w:val="24"/>
        </w:rPr>
        <w:t xml:space="preserve">studiju kursi ir izstrādāti FMK sadarbībā ar DU Dzīvības zinātņu un tehnoloģiju institūta G.Liberta Inovatīvās mikroskopijas centra pētniekiem, ņemot vērā  DU aktuālos pētījumus fizikā un starpdisciplinārās jomās, un sadarbības partneru rūpniecības uzņēmumos rekomendācijas studiju satura izvēlē.  </w:t>
      </w:r>
    </w:p>
    <w:p w14:paraId="5176BF2A"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Papildus MSPF iekļautajām specializācijām tiek veicināta un atbalstīta arī jaunu specializāciju veidošanās un starpnozaru tematikas apguve, B daļā iekļaujot atbilstošos studiju kursus, ko nosaka darba tirgus pieprasījums un zinātnes attīstība. Jau šobrīd students studiju kursu izvēli veic brīvi pats, atbilstoši savām profesionālajām interesēm vai vadoties pēc pētnieciskā darba vadītāju</w:t>
      </w:r>
      <w:r w:rsidRPr="006E77F2">
        <w:rPr>
          <w:rStyle w:val="FootnoteReference"/>
          <w:rFonts w:ascii="Times New Roman" w:hAnsi="Times New Roman"/>
          <w:sz w:val="24"/>
          <w:szCs w:val="24"/>
        </w:rPr>
        <w:footnoteReference w:id="56"/>
      </w:r>
      <w:r w:rsidRPr="006E77F2">
        <w:rPr>
          <w:rFonts w:ascii="Times New Roman" w:hAnsi="Times New Roman" w:cs="Times New Roman"/>
          <w:sz w:val="24"/>
          <w:szCs w:val="24"/>
        </w:rPr>
        <w:t xml:space="preserve"> vai kolēģu rekomendācijām.</w:t>
      </w:r>
    </w:p>
    <w:p w14:paraId="5390A1F2" w14:textId="77777777" w:rsidR="00F14659" w:rsidRPr="006E77F2" w:rsidRDefault="00F14659" w:rsidP="00F14659">
      <w:pPr>
        <w:jc w:val="both"/>
        <w:rPr>
          <w:rFonts w:ascii="Times New Roman" w:hAnsi="Times New Roman" w:cs="Times New Roman"/>
          <w:sz w:val="24"/>
          <w:szCs w:val="24"/>
        </w:rPr>
      </w:pPr>
    </w:p>
    <w:p w14:paraId="6EA1AC22"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Atbilstība Vides aizsardzības un Civilās aizsardzības un katastrofas pārvaldīšanas likuma noteiktajām prasībām:</w:t>
      </w:r>
      <w:r w:rsidRPr="006E77F2">
        <w:rPr>
          <w:rFonts w:ascii="Times New Roman" w:hAnsi="Times New Roman" w:cs="Times New Roman"/>
          <w:sz w:val="24"/>
          <w:szCs w:val="24"/>
        </w:rPr>
        <w:t xml:space="preserve"> studiju programmā tiek piedāvāti studiju kursi “Civilā aizsardzība” (1 KP) un “Vides aizsardzība” (1 KP) (studējošajiem, kas civilo un vides aizsardzību nav apguvuši iepriekšējās studijās).</w:t>
      </w:r>
    </w:p>
    <w:p w14:paraId="4B5591C8" w14:textId="77777777" w:rsidR="00F14659" w:rsidRPr="006E77F2" w:rsidRDefault="00F14659" w:rsidP="00F14659">
      <w:pPr>
        <w:jc w:val="both"/>
        <w:rPr>
          <w:rFonts w:ascii="Times New Roman" w:hAnsi="Times New Roman" w:cs="Times New Roman"/>
          <w:sz w:val="24"/>
          <w:szCs w:val="24"/>
          <w:u w:val="single"/>
        </w:rPr>
      </w:pPr>
    </w:p>
    <w:p w14:paraId="2CC68232"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Piešķirtais grāds un/vai iegūstamā kvalifikācija:</w:t>
      </w:r>
      <w:r w:rsidRPr="006E77F2">
        <w:rPr>
          <w:rFonts w:ascii="Times New Roman" w:hAnsi="Times New Roman" w:cs="Times New Roman"/>
          <w:sz w:val="24"/>
          <w:szCs w:val="24"/>
        </w:rPr>
        <w:t xml:space="preserve"> dabaszinātņu maģistra grāds fizikā.</w:t>
      </w:r>
    </w:p>
    <w:p w14:paraId="567D7827" w14:textId="77777777" w:rsidR="00F14659" w:rsidRPr="006E77F2" w:rsidRDefault="00F14659" w:rsidP="00F14659">
      <w:pPr>
        <w:jc w:val="both"/>
        <w:rPr>
          <w:rFonts w:ascii="Times New Roman" w:hAnsi="Times New Roman" w:cs="Times New Roman"/>
          <w:sz w:val="24"/>
          <w:szCs w:val="24"/>
        </w:rPr>
      </w:pPr>
    </w:p>
    <w:p w14:paraId="26774EA8"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Studiju turpināšanas iespējas:</w:t>
      </w:r>
      <w:r w:rsidRPr="006E77F2">
        <w:rPr>
          <w:rFonts w:ascii="Times New Roman" w:hAnsi="Times New Roman" w:cs="Times New Roman"/>
          <w:sz w:val="24"/>
          <w:szCs w:val="24"/>
        </w:rPr>
        <w:t xml:space="preserve"> turpināt studijas doktora līmeņa studiju programmās.</w:t>
      </w:r>
    </w:p>
    <w:p w14:paraId="4A113861" w14:textId="77777777" w:rsidR="00F14659" w:rsidRPr="006E77F2" w:rsidRDefault="00F14659" w:rsidP="00F14659">
      <w:pPr>
        <w:jc w:val="both"/>
        <w:rPr>
          <w:rFonts w:ascii="Times New Roman" w:hAnsi="Times New Roman" w:cs="Times New Roman"/>
          <w:sz w:val="24"/>
          <w:szCs w:val="24"/>
        </w:rPr>
      </w:pPr>
    </w:p>
    <w:p w14:paraId="11ACC7AB" w14:textId="77777777" w:rsidR="00F14659" w:rsidRPr="006E77F2" w:rsidRDefault="00F14659" w:rsidP="00F14659">
      <w:pPr>
        <w:widowControl/>
        <w:autoSpaceDE/>
        <w:autoSpaceDN/>
        <w:rPr>
          <w:rFonts w:ascii="Times New Roman" w:hAnsi="Times New Roman" w:cs="Times New Roman"/>
          <w:sz w:val="24"/>
          <w:szCs w:val="24"/>
          <w:u w:val="single"/>
        </w:rPr>
      </w:pPr>
      <w:r w:rsidRPr="006E77F2">
        <w:rPr>
          <w:rFonts w:ascii="Times New Roman" w:hAnsi="Times New Roman" w:cs="Times New Roman"/>
          <w:sz w:val="24"/>
          <w:szCs w:val="24"/>
          <w:u w:val="single"/>
        </w:rPr>
        <w:t>Studiju programmas apguves un vērtēšanas pamatprincipi un kārtība:</w:t>
      </w:r>
      <w:r w:rsidRPr="006E77F2">
        <w:rPr>
          <w:rFonts w:ascii="Times New Roman" w:hAnsi="Times New Roman" w:cs="Times New Roman"/>
          <w:sz w:val="24"/>
          <w:szCs w:val="24"/>
        </w:rPr>
        <w:t xml:space="preserve"> studiju programmas apguvē un vērtēšanā tiek piemēroti sekojoši principi:</w:t>
      </w:r>
    </w:p>
    <w:p w14:paraId="2C74AA36" w14:textId="77777777" w:rsidR="00F14659" w:rsidRPr="006E77F2" w:rsidRDefault="00F14659" w:rsidP="00882AC2">
      <w:pPr>
        <w:pStyle w:val="ListParagraph"/>
        <w:widowControl/>
        <w:numPr>
          <w:ilvl w:val="0"/>
          <w:numId w:val="32"/>
        </w:numPr>
        <w:autoSpaceDE/>
        <w:autoSpaceDN/>
        <w:rPr>
          <w:rFonts w:ascii="Times New Roman" w:eastAsia="Times New Roman" w:hAnsi="Times New Roman" w:cs="Times New Roman"/>
          <w:sz w:val="24"/>
          <w:szCs w:val="24"/>
          <w:lang w:eastAsia="lt-LT"/>
        </w:rPr>
      </w:pPr>
      <w:r w:rsidRPr="006E77F2">
        <w:rPr>
          <w:rFonts w:ascii="Times New Roman" w:eastAsia="Times New Roman" w:hAnsi="Times New Roman" w:cs="Times New Roman"/>
          <w:sz w:val="24"/>
          <w:szCs w:val="24"/>
          <w:lang w:eastAsia="lt-LT"/>
        </w:rPr>
        <w:t>atklātības princips;</w:t>
      </w:r>
    </w:p>
    <w:p w14:paraId="12B2B136" w14:textId="77777777" w:rsidR="00F14659" w:rsidRPr="006E77F2" w:rsidRDefault="00F14659" w:rsidP="00882AC2">
      <w:pPr>
        <w:widowControl/>
        <w:numPr>
          <w:ilvl w:val="0"/>
          <w:numId w:val="31"/>
        </w:numPr>
        <w:autoSpaceDE/>
        <w:autoSpaceDN/>
        <w:rPr>
          <w:rFonts w:ascii="Times New Roman" w:eastAsia="Times New Roman" w:hAnsi="Times New Roman" w:cs="Times New Roman"/>
          <w:sz w:val="24"/>
          <w:szCs w:val="24"/>
          <w:lang w:eastAsia="lt-LT"/>
        </w:rPr>
      </w:pPr>
      <w:r w:rsidRPr="006E77F2">
        <w:rPr>
          <w:rFonts w:ascii="Times New Roman" w:eastAsia="Times New Roman" w:hAnsi="Times New Roman" w:cs="Times New Roman"/>
          <w:sz w:val="24"/>
          <w:szCs w:val="24"/>
          <w:lang w:eastAsia="lt-LT"/>
        </w:rPr>
        <w:t>obligātuma princips;</w:t>
      </w:r>
    </w:p>
    <w:p w14:paraId="6C45250E" w14:textId="77777777" w:rsidR="00F14659" w:rsidRPr="006E77F2" w:rsidRDefault="00F14659" w:rsidP="00882AC2">
      <w:pPr>
        <w:widowControl/>
        <w:numPr>
          <w:ilvl w:val="0"/>
          <w:numId w:val="31"/>
        </w:numPr>
        <w:autoSpaceDE/>
        <w:autoSpaceDN/>
        <w:rPr>
          <w:rFonts w:ascii="Times New Roman" w:eastAsia="Times New Roman" w:hAnsi="Times New Roman" w:cs="Times New Roman"/>
          <w:sz w:val="24"/>
          <w:szCs w:val="24"/>
          <w:lang w:eastAsia="lt-LT"/>
        </w:rPr>
      </w:pPr>
      <w:r w:rsidRPr="006E77F2">
        <w:rPr>
          <w:rFonts w:ascii="Times New Roman" w:eastAsia="Times New Roman" w:hAnsi="Times New Roman" w:cs="Times New Roman"/>
          <w:sz w:val="24"/>
          <w:szCs w:val="24"/>
          <w:lang w:eastAsia="lt-LT"/>
        </w:rPr>
        <w:t>vērtējuma pārskatīšanas iespēju princips;</w:t>
      </w:r>
    </w:p>
    <w:p w14:paraId="33AB6C05" w14:textId="77777777" w:rsidR="00F14659" w:rsidRPr="006E77F2" w:rsidRDefault="00F14659" w:rsidP="00882AC2">
      <w:pPr>
        <w:widowControl/>
        <w:numPr>
          <w:ilvl w:val="0"/>
          <w:numId w:val="31"/>
        </w:numPr>
        <w:autoSpaceDE/>
        <w:autoSpaceDN/>
        <w:rPr>
          <w:rFonts w:ascii="Times New Roman" w:eastAsia="Times New Roman" w:hAnsi="Times New Roman" w:cs="Times New Roman"/>
          <w:sz w:val="24"/>
          <w:szCs w:val="24"/>
          <w:lang w:eastAsia="lt-LT"/>
        </w:rPr>
      </w:pPr>
      <w:r w:rsidRPr="006E77F2">
        <w:rPr>
          <w:rFonts w:ascii="Times New Roman" w:eastAsia="Times New Roman" w:hAnsi="Times New Roman" w:cs="Times New Roman"/>
          <w:sz w:val="24"/>
          <w:szCs w:val="24"/>
          <w:lang w:eastAsia="lt-LT"/>
        </w:rPr>
        <w:t>izmantoto pārbaudes veidu dažādības princips</w:t>
      </w:r>
    </w:p>
    <w:p w14:paraId="525BBEE0" w14:textId="77777777" w:rsidR="00F14659" w:rsidRPr="006E77F2" w:rsidRDefault="00F14659" w:rsidP="00F14659">
      <w:pPr>
        <w:pStyle w:val="ListParagraph"/>
        <w:rPr>
          <w:rFonts w:ascii="Times New Roman" w:hAnsi="Times New Roman" w:cs="Times New Roman"/>
          <w:sz w:val="24"/>
          <w:szCs w:val="24"/>
        </w:rPr>
      </w:pPr>
    </w:p>
    <w:p w14:paraId="24B68705"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Studiju rezultātu vērtēšanas principi un kārtība ir iestrādāti “Nolikumā par studijām Daugavpils Universitātē”</w:t>
      </w:r>
      <w:r w:rsidRPr="006E77F2">
        <w:rPr>
          <w:rStyle w:val="FootnoteReference"/>
          <w:rFonts w:ascii="Times New Roman" w:hAnsi="Times New Roman"/>
          <w:sz w:val="24"/>
          <w:szCs w:val="24"/>
        </w:rPr>
        <w:footnoteReference w:id="57"/>
      </w:r>
      <w:r w:rsidRPr="006E77F2">
        <w:rPr>
          <w:rFonts w:ascii="Times New Roman" w:hAnsi="Times New Roman" w:cs="Times New Roman"/>
          <w:sz w:val="24"/>
          <w:szCs w:val="24"/>
        </w:rPr>
        <w:t>. Detalizētāks vērtēšanas apraksts ir atspoguļots katra atsevišķa studiju kursa kredītpunktu ieguves prasībās.</w:t>
      </w:r>
      <w:r w:rsidRPr="006E77F2">
        <w:rPr>
          <w:rFonts w:ascii="Times New Roman" w:eastAsia="Times New Roman" w:hAnsi="Times New Roman" w:cs="Times New Roman"/>
          <w:sz w:val="24"/>
          <w:szCs w:val="24"/>
          <w:lang w:eastAsia="lt-LT"/>
        </w:rPr>
        <w:t xml:space="preserve"> </w:t>
      </w:r>
      <w:r w:rsidRPr="006E77F2">
        <w:rPr>
          <w:rFonts w:ascii="Times New Roman" w:hAnsi="Times New Roman" w:cs="Times New Roman"/>
          <w:sz w:val="24"/>
          <w:szCs w:val="24"/>
        </w:rPr>
        <w:t>Studiju rezultātus vērtē 10 ballu skalā vai ar vērtējumu „ieskaitīts/neieskaitīts”.</w:t>
      </w:r>
    </w:p>
    <w:p w14:paraId="09669706" w14:textId="77777777" w:rsidR="00F14659" w:rsidRPr="00412A1E" w:rsidRDefault="00F14659" w:rsidP="00F14659">
      <w:pPr>
        <w:pStyle w:val="Default"/>
        <w:jc w:val="both"/>
        <w:rPr>
          <w:color w:val="auto"/>
          <w:lang w:val="lv-LV"/>
        </w:rPr>
      </w:pPr>
    </w:p>
    <w:p w14:paraId="3FBC6A3E" w14:textId="77777777" w:rsidR="00F14659" w:rsidRPr="00847623" w:rsidRDefault="00F14659" w:rsidP="00F14659">
      <w:pPr>
        <w:pStyle w:val="Default"/>
        <w:jc w:val="both"/>
        <w:rPr>
          <w:color w:val="auto"/>
          <w:lang w:val="lv-LV"/>
        </w:rPr>
      </w:pPr>
      <w:r w:rsidRPr="00847623">
        <w:rPr>
          <w:color w:val="auto"/>
          <w:lang w:val="lv-LV"/>
        </w:rPr>
        <w:t>Ziņojumu pielikumā apkopoti studiju programmas parametri, kas apliecina studiju programmas atbilstību valsts izglītības standartam (</w:t>
      </w:r>
      <w:r w:rsidRPr="00847623">
        <w:rPr>
          <w:i/>
          <w:color w:val="auto"/>
          <w:lang w:val="lv-LV"/>
        </w:rPr>
        <w:t>3.2.1.AMSP Fizika_Atbilstība valsts izglītības standartam</w:t>
      </w:r>
      <w:r w:rsidRPr="00847623">
        <w:rPr>
          <w:color w:val="auto"/>
          <w:lang w:val="lv-LV"/>
        </w:rPr>
        <w:t>). MSPF studiju programmas plāns pievienots pielikumā (</w:t>
      </w:r>
      <w:r w:rsidRPr="00847623">
        <w:rPr>
          <w:i/>
          <w:color w:val="auto"/>
          <w:lang w:val="lv-LV"/>
        </w:rPr>
        <w:t>3.2.1.AMSP Fizika_Studiju plāns</w:t>
      </w:r>
      <w:r w:rsidRPr="00847623">
        <w:rPr>
          <w:color w:val="auto"/>
          <w:lang w:val="lv-LV"/>
        </w:rPr>
        <w:t xml:space="preserve">), savukārt studiju programmas studiju kursu apraksti pievienoti </w:t>
      </w:r>
      <w:r w:rsidRPr="00847623">
        <w:rPr>
          <w:i/>
          <w:color w:val="auto"/>
          <w:lang w:val="lv-LV"/>
        </w:rPr>
        <w:t>3.2.1.AMSP Fizika_Studiju kursu apraksti</w:t>
      </w:r>
      <w:r w:rsidRPr="00847623">
        <w:rPr>
          <w:color w:val="auto"/>
          <w:lang w:val="lv-LV"/>
        </w:rPr>
        <w:t>). Studiju kursu kartējumu studiju programmas studiju rezultātu sasniegšanai skatīt pielikumā (</w:t>
      </w:r>
      <w:r w:rsidRPr="00847623">
        <w:rPr>
          <w:i/>
          <w:color w:val="auto"/>
          <w:lang w:val="lv-LV"/>
        </w:rPr>
        <w:t>3.2.1.AMSP Fizika_Studiju kursu kartējums</w:t>
      </w:r>
      <w:r w:rsidRPr="00847623">
        <w:rPr>
          <w:color w:val="auto"/>
          <w:lang w:val="lv-LV"/>
        </w:rPr>
        <w:t>).</w:t>
      </w:r>
    </w:p>
    <w:p w14:paraId="3A4494AE" w14:textId="77777777" w:rsidR="00F14659" w:rsidRPr="006E77F2" w:rsidRDefault="00F14659" w:rsidP="00F14659">
      <w:pPr>
        <w:jc w:val="both"/>
        <w:rPr>
          <w:rFonts w:ascii="Times New Roman" w:hAnsi="Times New Roman" w:cs="Times New Roman"/>
        </w:rPr>
      </w:pPr>
    </w:p>
    <w:p w14:paraId="7408ADFA"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0C0736B3" w14:textId="77777777" w:rsidR="00F14659" w:rsidRPr="006E77F2" w:rsidRDefault="00F14659" w:rsidP="00F14659">
      <w:pPr>
        <w:jc w:val="both"/>
        <w:rPr>
          <w:rFonts w:ascii="Times New Roman" w:hAnsi="Times New Roman" w:cs="Times New Roman"/>
        </w:rPr>
      </w:pPr>
    </w:p>
    <w:p w14:paraId="0BCA33A4" w14:textId="77777777" w:rsidR="00F14659" w:rsidRPr="006E77F2" w:rsidRDefault="00F14659" w:rsidP="00F14659">
      <w:pPr>
        <w:pStyle w:val="NormalWeb"/>
        <w:spacing w:before="0" w:beforeAutospacing="0" w:after="0" w:afterAutospacing="0"/>
        <w:jc w:val="both"/>
      </w:pPr>
      <w:r w:rsidRPr="006E77F2">
        <w:t>Pēc studiju programmas apguves izglītojamie ar iepriekš iegūtu atbilstošo bakalaura grādu vai 2. līmeņa profesionālo augstāko izglītību (vai tai pielīdzināmo augstāko izglītību) iegūst akadēmisko dabaszinātņu maģistra grādu fizikā. Maģistra grāda piešķiršana balstīta fizikas zinātnes nozares sasniegumos un atziņās, ko apliecina studiju programmas saturs. MSPF satura izveidē tika iesaistīti esošie studenti, darba devēju pārstāvji, gan izmantota studentu-absolventu anketēšana, orientējoties uz  pieprasījumu pēc speciālistiem augsto tehnoloģiju uzņēmumos.</w:t>
      </w:r>
    </w:p>
    <w:p w14:paraId="672BE069" w14:textId="77777777" w:rsidR="00F14659" w:rsidRPr="006E77F2" w:rsidRDefault="00F14659" w:rsidP="00F14659">
      <w:pPr>
        <w:pStyle w:val="NormalWeb"/>
        <w:spacing w:before="0" w:beforeAutospacing="0" w:after="0" w:afterAutospacing="0"/>
        <w:jc w:val="both"/>
      </w:pPr>
      <w:r w:rsidRPr="006E77F2">
        <w:t>Kopīgā LU-DU MPSF obligāto daļu veido kursi, kuros studenti apgūst noderīgus principus Latvijai tipiskās materiālzinātņu, nepārtrauktas vides, atomfizikas un teorētiskās fizikas jomās, kā arī aktuālās skaitliskās modelēšanas prasmes. Obligātās izvēles kursu klāsts atbilst studējošo interesēm un akadēmiskā personāla zinātniskajai specializācijai. Papildinošs ir studiju kurss “Aktualitātes fizikā un astronomijā I”, kas nodrošina ļoti aktuālo vispārīgo prasmju (soft-skills) attīstīšanu. Tāpat ir laboratorijas darbu kurss (“Pētnieciski laboratorijas darbi I”), kas mērķtiecīgi attīsta eksperimentālās prasmes fizikā, vienlaikus iepazīstot dažādas fizikas pētniecības tematikas un prakses kurss, kas ļauj iepazīt darba vidi pētniecībā institūtā vai uzņēmumā. MSPF nodrošina iespēju specializēties piecās jomās- Atomu, molekulu un optiskā fizika; Cietvielu un materiālu fizika; Nepārtrauktas vides fizika; Tehnoloģiju fizika; Teorētiskā fizika. Tās ir tematikas, kurās Latvijai ir izteiktas tradīcijas un vismaz reģionālā mērogā unikāls piedāvājums, kā piemēram, magnetohidrodinamikā, biofotonikā, mīkstās vides fizikā, atsevišķās nanotehnoloģiju jomās.</w:t>
      </w:r>
    </w:p>
    <w:p w14:paraId="194D0113"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Programmas struktūra vērsta arī uz studējošo iemaņu attīstību patstāvīgi veikt zinātnisko darbu un iekļauties pētniecības procesā, kas ir nepieciešams maģistra darba sekmīgai izstrādei.</w:t>
      </w:r>
    </w:p>
    <w:p w14:paraId="3A2F0314" w14:textId="77777777" w:rsidR="00F14659" w:rsidRPr="006E77F2" w:rsidRDefault="00F14659" w:rsidP="00F14659">
      <w:pPr>
        <w:jc w:val="both"/>
        <w:rPr>
          <w:rFonts w:ascii="Times New Roman" w:hAnsi="Times New Roman" w:cs="Times New Roman"/>
        </w:rPr>
      </w:pPr>
    </w:p>
    <w:p w14:paraId="3895F38D"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3.2.3. Studiju programmas īstenošanas, tajā skaitā kursu/ moduļu īstenošanas metožu, novērtējums, </w:t>
      </w:r>
      <w:r w:rsidRPr="006E77F2">
        <w:rPr>
          <w:rFonts w:ascii="Times New Roman" w:hAnsi="Times New Roman" w:cs="Times New Roman"/>
        </w:rPr>
        <w:lastRenderedPageBreak/>
        <w:t>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studentcentrētas izglītības principi.</w:t>
      </w:r>
    </w:p>
    <w:p w14:paraId="6BAD4787" w14:textId="77777777" w:rsidR="00F14659" w:rsidRPr="006E77F2" w:rsidRDefault="00F14659" w:rsidP="00F14659">
      <w:pPr>
        <w:jc w:val="both"/>
        <w:rPr>
          <w:rFonts w:ascii="Times New Roman" w:hAnsi="Times New Roman" w:cs="Times New Roman"/>
        </w:rPr>
      </w:pPr>
    </w:p>
    <w:p w14:paraId="719E080A"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iCs/>
          <w:sz w:val="24"/>
          <w:szCs w:val="24"/>
        </w:rPr>
        <w:t xml:space="preserve">Studijas organizētas klātienes formā (piedāvā studijas gan latviešu, gan angļu valodā). </w:t>
      </w:r>
      <w:r w:rsidRPr="006E77F2">
        <w:rPr>
          <w:rFonts w:ascii="Times New Roman" w:hAnsi="Times New Roman" w:cs="Times New Roman"/>
          <w:sz w:val="24"/>
          <w:szCs w:val="24"/>
        </w:rPr>
        <w:t>Studiju programmā tiek lietotas dažādas kontaktnodarbību studiju metodes, t.sk. lekcijas,</w:t>
      </w:r>
      <w:r w:rsidRPr="006E77F2">
        <w:rPr>
          <w:rFonts w:ascii="Times New Roman" w:hAnsi="Times New Roman" w:cs="Times New Roman"/>
          <w:iCs/>
          <w:sz w:val="24"/>
          <w:szCs w:val="24"/>
          <w:lang w:val="de-DE"/>
        </w:rPr>
        <w:t xml:space="preserve"> praktiskie un laboratorijas darbi, semināri</w:t>
      </w:r>
      <w:r w:rsidRPr="006E77F2">
        <w:rPr>
          <w:rFonts w:ascii="Times New Roman" w:hAnsi="Times New Roman" w:cs="Times New Roman"/>
          <w:sz w:val="24"/>
          <w:szCs w:val="24"/>
        </w:rPr>
        <w:t xml:space="preserve">, konsultācijas, </w:t>
      </w:r>
      <w:r w:rsidRPr="006E77F2">
        <w:rPr>
          <w:rFonts w:ascii="Times New Roman" w:hAnsi="Times New Roman" w:cs="Times New Roman"/>
          <w:sz w:val="24"/>
          <w:szCs w:val="24"/>
          <w:lang w:eastAsia="ru-RU"/>
        </w:rPr>
        <w:t>individuālais un grupu darbs,</w:t>
      </w:r>
      <w:r w:rsidRPr="006E77F2">
        <w:rPr>
          <w:rFonts w:ascii="Times New Roman" w:hAnsi="Times New Roman" w:cs="Times New Roman"/>
          <w:sz w:val="24"/>
          <w:szCs w:val="24"/>
        </w:rPr>
        <w:t xml:space="preserve"> diskusijas</w:t>
      </w:r>
      <w:r w:rsidRPr="006E77F2">
        <w:rPr>
          <w:rFonts w:ascii="Times New Roman" w:hAnsi="Times New Roman" w:cs="Times New Roman"/>
          <w:sz w:val="24"/>
          <w:szCs w:val="24"/>
          <w:lang w:eastAsia="ru-RU"/>
        </w:rPr>
        <w:t xml:space="preserve">. </w:t>
      </w:r>
      <w:r w:rsidRPr="006E77F2">
        <w:rPr>
          <w:rFonts w:ascii="Times New Roman" w:hAnsi="Times New Roman" w:cs="Times New Roman"/>
          <w:iCs/>
          <w:sz w:val="24"/>
          <w:szCs w:val="24"/>
        </w:rPr>
        <w:t xml:space="preserve">Izaicinājums ir nodrošināt studentiem obligātās daļas apguvi un iespēju izvēles kursus gan Rīgā, gan Daugavpilī. </w:t>
      </w:r>
    </w:p>
    <w:p w14:paraId="56A76D87"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iCs/>
          <w:sz w:val="24"/>
          <w:szCs w:val="24"/>
        </w:rPr>
        <w:t xml:space="preserve">Obligātās daļas studiju kursu apguvei lekcijas pamatā notiek Rīgā, LU, studējošajiem ir piedāvāta iespēja apmeklēt lekcijas videokonferences formā. Studentiem ir pieejami lekciju ieraksti e-studiju vidē, tāpat kā lekciju konspekti, kur tie nepieciešami. DU puse DU imatrikulētajiem studentiem nodrošina gan konsultatīvo atbalstu, gan praktisko darbu, laboratorijas darbu un semināru, gan sasniegto rezultātu vērtēšanu, atbilstoši studiju kursos plānotajiem sasniedzamajiem rezultātiem. Studiju kursu “Pētnieciski laboratorijas darbi I”, “Aktualitātes fizikā un astronomijā I” īstenošana notiek kopīgi, sadarbojoties abām augstskolām. Maģistra darba izstrādes vieta saistīta ar izvēlēto laboratoriju, uzņēmumu vai citu ar pētniecību saistītu institūciju, kurā tas notiek. </w:t>
      </w:r>
    </w:p>
    <w:p w14:paraId="7021C4A8"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iCs/>
          <w:sz w:val="24"/>
          <w:szCs w:val="24"/>
        </w:rPr>
        <w:t>Savukārt izvēles kursu nodarbību plānojums veikts tā, lai studentiem nepārklātos izvēlētie studiju kursi, paredzot iespēju apmeklēt nodarbības gan Rīgā LU, gan Daugavpilī DU.</w:t>
      </w:r>
    </w:p>
    <w:p w14:paraId="5A826175" w14:textId="77777777" w:rsidR="00F14659" w:rsidRPr="006E77F2" w:rsidRDefault="00F14659" w:rsidP="00F14659">
      <w:pPr>
        <w:rPr>
          <w:rFonts w:ascii="Times New Roman" w:hAnsi="Times New Roman" w:cs="Times New Roman"/>
          <w:iCs/>
          <w:sz w:val="24"/>
          <w:szCs w:val="24"/>
          <w:lang w:val="de-DE"/>
        </w:rPr>
      </w:pPr>
      <w:r w:rsidRPr="006E77F2">
        <w:rPr>
          <w:rFonts w:ascii="Times New Roman" w:hAnsi="Times New Roman" w:cs="Times New Roman"/>
          <w:iCs/>
          <w:sz w:val="24"/>
          <w:szCs w:val="24"/>
          <w:lang w:val="de-DE"/>
        </w:rPr>
        <w:t xml:space="preserve">Uzsākot studijas, studentiem ir ieplānoti informatīvi ievirzes semināri abās augstskolās. </w:t>
      </w:r>
    </w:p>
    <w:p w14:paraId="56E1AC3B" w14:textId="77777777" w:rsidR="00F14659" w:rsidRPr="006E77F2" w:rsidRDefault="00F14659" w:rsidP="00F14659">
      <w:pPr>
        <w:jc w:val="both"/>
        <w:rPr>
          <w:rFonts w:ascii="Times New Roman" w:hAnsi="Times New Roman" w:cs="Times New Roman"/>
          <w:iCs/>
          <w:sz w:val="24"/>
          <w:szCs w:val="24"/>
          <w:lang w:val="de-DE"/>
        </w:rPr>
      </w:pPr>
      <w:r w:rsidRPr="006E77F2">
        <w:rPr>
          <w:rFonts w:ascii="Times New Roman" w:hAnsi="Times New Roman" w:cs="Times New Roman"/>
          <w:iCs/>
          <w:sz w:val="24"/>
          <w:szCs w:val="24"/>
          <w:lang w:val="de-DE"/>
        </w:rPr>
        <w:t xml:space="preserve">Kopīgās MSPF obligātajā daļā ir iekļauts studiju kurss “Fizikas maģistra akadēmiskā prakse” 6 KP apjomā.“Maģistra darbu”, tāpat kā akadēmiskā prakse, tiek īstenota vai nu pētniecības iestādē (tai skaitā, arī LU un DU pētniecības struktūrās) vai uzņēmumā, kas spēj nodrošināt fizikas maģistra līmeņa pētījumam atbilstošu pētniecības tematiku un infrastruktūru.  </w:t>
      </w:r>
    </w:p>
    <w:p w14:paraId="2A992E66" w14:textId="77777777" w:rsidR="00F14659" w:rsidRPr="006E77F2" w:rsidRDefault="00F14659" w:rsidP="00F14659">
      <w:pPr>
        <w:adjustRightInd w:val="0"/>
        <w:jc w:val="both"/>
        <w:rPr>
          <w:rFonts w:ascii="Times New Roman" w:hAnsi="Times New Roman" w:cs="Times New Roman"/>
          <w:iCs/>
          <w:sz w:val="24"/>
          <w:szCs w:val="24"/>
          <w:lang w:val="de-DE"/>
        </w:rPr>
      </w:pPr>
      <w:r w:rsidRPr="006E77F2">
        <w:rPr>
          <w:rFonts w:ascii="Times New Roman" w:hAnsi="Times New Roman" w:cs="Times New Roman"/>
          <w:iCs/>
          <w:sz w:val="24"/>
          <w:szCs w:val="24"/>
          <w:lang w:val="de-DE"/>
        </w:rPr>
        <w:t>Nodarbības lekciju sarakstā plānotas darba dienās laika intervālā no 8:30 līdz 18:00. Protams, kontaktstundas (lekcijas, praktiskie un laboratorijas darbi, semināri) aizņem tikai daļu no šī laika, pārējais laiks studentiem paredzēts patstāvīgajam studiju darbam un pētnieciskajam darbam (ārpus kontaktstundām).</w:t>
      </w:r>
    </w:p>
    <w:p w14:paraId="5195C629" w14:textId="77777777" w:rsidR="00F14659" w:rsidRPr="006E77F2" w:rsidRDefault="00F14659" w:rsidP="00F14659">
      <w:pPr>
        <w:adjustRightInd w:val="0"/>
        <w:jc w:val="both"/>
        <w:rPr>
          <w:rFonts w:ascii="Times New Roman" w:hAnsi="Times New Roman" w:cs="Times New Roman"/>
          <w:iCs/>
          <w:sz w:val="24"/>
          <w:szCs w:val="24"/>
          <w:lang w:val="de-DE"/>
        </w:rPr>
      </w:pPr>
    </w:p>
    <w:p w14:paraId="79DFFB31" w14:textId="77777777" w:rsidR="00F14659" w:rsidRPr="006E77F2" w:rsidRDefault="00F14659" w:rsidP="00F14659">
      <w:pPr>
        <w:adjustRightInd w:val="0"/>
        <w:jc w:val="both"/>
        <w:rPr>
          <w:rFonts w:ascii="Times New Roman" w:hAnsi="Times New Roman" w:cs="Times New Roman"/>
          <w:iCs/>
          <w:sz w:val="24"/>
          <w:szCs w:val="24"/>
          <w:lang w:val="de-DE"/>
        </w:rPr>
      </w:pPr>
      <w:r w:rsidRPr="006E77F2">
        <w:rPr>
          <w:rFonts w:ascii="Times New Roman" w:hAnsi="Times New Roman" w:cs="Times New Roman"/>
          <w:iCs/>
          <w:sz w:val="24"/>
          <w:szCs w:val="24"/>
          <w:lang w:val="de-DE"/>
        </w:rPr>
        <w:t>Studiju rezultātu sasniegšanai tiek izmantotas daudzveidīgas mācīšanas (un mācīšanās) metodes, balstoties uz studentcentrētu pieeju:</w:t>
      </w:r>
    </w:p>
    <w:p w14:paraId="20B48103" w14:textId="77777777" w:rsidR="00F14659" w:rsidRPr="006E77F2" w:rsidRDefault="00F14659" w:rsidP="00882AC2">
      <w:pPr>
        <w:pStyle w:val="ListParagraph"/>
        <w:widowControl/>
        <w:numPr>
          <w:ilvl w:val="0"/>
          <w:numId w:val="34"/>
        </w:numPr>
        <w:adjustRightInd w:val="0"/>
        <w:spacing w:before="100"/>
        <w:contextualSpacing w:val="0"/>
        <w:jc w:val="both"/>
        <w:rPr>
          <w:rFonts w:ascii="Times New Roman" w:hAnsi="Times New Roman" w:cs="Times New Roman"/>
          <w:iCs/>
          <w:sz w:val="24"/>
          <w:szCs w:val="24"/>
        </w:rPr>
      </w:pPr>
      <w:r w:rsidRPr="006E77F2">
        <w:rPr>
          <w:rFonts w:ascii="Times New Roman" w:hAnsi="Times New Roman" w:cs="Times New Roman"/>
          <w:iCs/>
          <w:sz w:val="24"/>
          <w:szCs w:val="24"/>
        </w:rPr>
        <w:t xml:space="preserve">Lekcijās un semināros blakus tradicionālajām mācību metodēm tiek lietotas aktīvās mācību metodes, piemēram, diskusijas, studentu balsojumi par pareizajām atbildēm konceptuālu jautājumu noskaidrošanā, dažādā veidā organizēts grupu darbs u.c. </w:t>
      </w:r>
    </w:p>
    <w:p w14:paraId="47C60D75" w14:textId="77777777" w:rsidR="00F14659" w:rsidRPr="006E77F2" w:rsidRDefault="00F14659" w:rsidP="00882AC2">
      <w:pPr>
        <w:pStyle w:val="ListParagraph"/>
        <w:widowControl/>
        <w:numPr>
          <w:ilvl w:val="0"/>
          <w:numId w:val="34"/>
        </w:numPr>
        <w:autoSpaceDE/>
        <w:autoSpaceDN/>
        <w:contextualSpacing w:val="0"/>
        <w:jc w:val="both"/>
        <w:rPr>
          <w:rFonts w:ascii="Times New Roman" w:hAnsi="Times New Roman" w:cs="Times New Roman"/>
          <w:sz w:val="24"/>
          <w:szCs w:val="24"/>
        </w:rPr>
      </w:pPr>
      <w:r w:rsidRPr="006E77F2">
        <w:rPr>
          <w:rFonts w:ascii="Times New Roman" w:hAnsi="Times New Roman" w:cs="Times New Roman"/>
          <w:sz w:val="24"/>
          <w:szCs w:val="24"/>
        </w:rPr>
        <w:t>tiek ņemts vērā, ka studējošajiem ir dažādi mācīšanās stili, dažādas prasības, intereses, pieredze un iepriekšējās zināšanas,</w:t>
      </w:r>
    </w:p>
    <w:p w14:paraId="13FF1248" w14:textId="77777777" w:rsidR="00F14659" w:rsidRPr="006E77F2" w:rsidRDefault="00F14659" w:rsidP="00882AC2">
      <w:pPr>
        <w:pStyle w:val="ListParagraph"/>
        <w:widowControl/>
        <w:numPr>
          <w:ilvl w:val="0"/>
          <w:numId w:val="34"/>
        </w:numPr>
        <w:adjustRightInd w:val="0"/>
        <w:spacing w:before="100"/>
        <w:contextualSpacing w:val="0"/>
        <w:jc w:val="both"/>
        <w:rPr>
          <w:rFonts w:ascii="Times New Roman" w:hAnsi="Times New Roman" w:cs="Times New Roman"/>
          <w:iCs/>
          <w:sz w:val="24"/>
          <w:szCs w:val="24"/>
        </w:rPr>
      </w:pPr>
      <w:r w:rsidRPr="006E77F2">
        <w:rPr>
          <w:rFonts w:ascii="Times New Roman" w:hAnsi="Times New Roman" w:cs="Times New Roman"/>
          <w:iCs/>
          <w:sz w:val="24"/>
          <w:szCs w:val="24"/>
        </w:rPr>
        <w:t>“Mācīšanās darot” pieredzējuša darbinieka vadībā (laboratorijas darbi, prakse, maģistra darbs).</w:t>
      </w:r>
    </w:p>
    <w:p w14:paraId="3B6D004A" w14:textId="77777777" w:rsidR="00F14659" w:rsidRPr="006E77F2" w:rsidRDefault="00F14659" w:rsidP="00882AC2">
      <w:pPr>
        <w:pStyle w:val="ListParagraph"/>
        <w:widowControl/>
        <w:numPr>
          <w:ilvl w:val="0"/>
          <w:numId w:val="34"/>
        </w:numPr>
        <w:adjustRightInd w:val="0"/>
        <w:spacing w:before="100"/>
        <w:contextualSpacing w:val="0"/>
        <w:jc w:val="both"/>
        <w:rPr>
          <w:rFonts w:ascii="Times New Roman" w:hAnsi="Times New Roman" w:cs="Times New Roman"/>
          <w:iCs/>
          <w:sz w:val="24"/>
          <w:szCs w:val="24"/>
        </w:rPr>
      </w:pPr>
      <w:r w:rsidRPr="006E77F2">
        <w:rPr>
          <w:rFonts w:ascii="Times New Roman" w:hAnsi="Times New Roman" w:cs="Times New Roman"/>
          <w:iCs/>
          <w:sz w:val="24"/>
          <w:szCs w:val="24"/>
        </w:rPr>
        <w:t xml:space="preserve">E-tehnoloģiju izmatošana, nodrošinot attālinātu dalību lekcijās, aktīva e-studiju (Moodle) vides izmantošana, izmantojot informācijas nodrošināšanu patstāvīgajām studijām, kā arī e-studiju vides speciālo rīku (uzdevumu iesniegšana ar pasniedzēja atgriezeniskās saites nodrošinājumu, forumi, tērzētava u.c.) </w:t>
      </w:r>
    </w:p>
    <w:p w14:paraId="5FB0F032" w14:textId="77777777" w:rsidR="00F14659" w:rsidRPr="006E77F2" w:rsidRDefault="00F14659" w:rsidP="00882AC2">
      <w:pPr>
        <w:pStyle w:val="ListParagraph"/>
        <w:widowControl/>
        <w:numPr>
          <w:ilvl w:val="0"/>
          <w:numId w:val="34"/>
        </w:numPr>
        <w:adjustRightInd w:val="0"/>
        <w:spacing w:before="100"/>
        <w:contextualSpacing w:val="0"/>
        <w:jc w:val="both"/>
        <w:rPr>
          <w:rFonts w:ascii="Times New Roman" w:hAnsi="Times New Roman" w:cs="Times New Roman"/>
          <w:iCs/>
          <w:sz w:val="24"/>
          <w:szCs w:val="24"/>
        </w:rPr>
      </w:pPr>
      <w:r w:rsidRPr="006E77F2">
        <w:rPr>
          <w:rFonts w:ascii="Times New Roman" w:hAnsi="Times New Roman" w:cs="Times New Roman"/>
          <w:iCs/>
          <w:sz w:val="24"/>
          <w:szCs w:val="24"/>
        </w:rPr>
        <w:t xml:space="preserve">Starppārbaudījumi </w:t>
      </w:r>
    </w:p>
    <w:p w14:paraId="21FB9BC9" w14:textId="77777777" w:rsidR="00F14659" w:rsidRPr="006E77F2" w:rsidRDefault="00F14659" w:rsidP="00882AC2">
      <w:pPr>
        <w:pStyle w:val="ListParagraph"/>
        <w:widowControl/>
        <w:numPr>
          <w:ilvl w:val="0"/>
          <w:numId w:val="34"/>
        </w:numPr>
        <w:adjustRightInd w:val="0"/>
        <w:spacing w:before="100"/>
        <w:contextualSpacing w:val="0"/>
        <w:jc w:val="both"/>
        <w:rPr>
          <w:rFonts w:ascii="Times New Roman" w:hAnsi="Times New Roman" w:cs="Times New Roman"/>
          <w:iCs/>
          <w:sz w:val="24"/>
          <w:szCs w:val="24"/>
        </w:rPr>
      </w:pPr>
      <w:r w:rsidRPr="006E77F2">
        <w:rPr>
          <w:rFonts w:ascii="Times New Roman" w:hAnsi="Times New Roman" w:cs="Times New Roman"/>
          <w:iCs/>
          <w:sz w:val="24"/>
          <w:szCs w:val="24"/>
        </w:rPr>
        <w:t>Uzstāšanās semināros ar prezentācijām, prezentāciju veidošana un prezentēšana dažādās ieskaitēs, kā arī maģistra darba rezultātu prezentācija darba aizstāvēšanā.</w:t>
      </w:r>
    </w:p>
    <w:p w14:paraId="4C943DE5" w14:textId="77777777" w:rsidR="00F14659" w:rsidRPr="006E77F2" w:rsidRDefault="00F14659" w:rsidP="00882AC2">
      <w:pPr>
        <w:pStyle w:val="ListParagraph"/>
        <w:widowControl/>
        <w:numPr>
          <w:ilvl w:val="0"/>
          <w:numId w:val="34"/>
        </w:numPr>
        <w:adjustRightInd w:val="0"/>
        <w:spacing w:before="100"/>
        <w:contextualSpacing w:val="0"/>
        <w:jc w:val="both"/>
        <w:rPr>
          <w:rFonts w:ascii="Times New Roman" w:hAnsi="Times New Roman" w:cs="Times New Roman"/>
          <w:iCs/>
          <w:sz w:val="24"/>
          <w:szCs w:val="24"/>
        </w:rPr>
      </w:pPr>
      <w:r w:rsidRPr="006E77F2">
        <w:rPr>
          <w:rFonts w:ascii="Times New Roman" w:hAnsi="Times New Roman" w:cs="Times New Roman"/>
          <w:iCs/>
          <w:sz w:val="24"/>
          <w:szCs w:val="24"/>
        </w:rPr>
        <w:lastRenderedPageBreak/>
        <w:t xml:space="preserve">Pētnieciskais darbs (maģistra darba izstrādes laikā), kas ietver darbu grupā, zinātnisko komunikāciju ar kolēģiem. </w:t>
      </w:r>
    </w:p>
    <w:p w14:paraId="6E1745CB" w14:textId="77777777" w:rsidR="00F14659" w:rsidRPr="006E77F2" w:rsidRDefault="00F14659" w:rsidP="00F14659">
      <w:pPr>
        <w:adjustRightInd w:val="0"/>
        <w:jc w:val="both"/>
        <w:rPr>
          <w:rFonts w:ascii="Times New Roman" w:hAnsi="Times New Roman" w:cs="Times New Roman"/>
          <w:iCs/>
          <w:sz w:val="24"/>
          <w:szCs w:val="24"/>
        </w:rPr>
      </w:pPr>
      <w:r w:rsidRPr="006E77F2">
        <w:rPr>
          <w:rFonts w:ascii="Times New Roman" w:hAnsi="Times New Roman" w:cs="Times New Roman"/>
          <w:iCs/>
          <w:sz w:val="24"/>
          <w:szCs w:val="24"/>
        </w:rPr>
        <w:t xml:space="preserve">MSPF </w:t>
      </w:r>
      <w:r w:rsidRPr="006E77F2">
        <w:rPr>
          <w:rFonts w:ascii="Times New Roman" w:hAnsi="Times New Roman" w:cs="Times New Roman"/>
          <w:sz w:val="24"/>
        </w:rPr>
        <w:t xml:space="preserve">īstenošana notiek, izmantojot dažādas studiju formas, formālās un neformālās izglītības metodes un metodiskos </w:t>
      </w:r>
      <w:r w:rsidRPr="006E77F2">
        <w:rPr>
          <w:rFonts w:ascii="Times New Roman" w:hAnsi="Times New Roman" w:cs="Times New Roman"/>
          <w:sz w:val="24"/>
          <w:szCs w:val="24"/>
        </w:rPr>
        <w:t xml:space="preserve">paņēmienus, kā arī e-studijas studējošo patstāvīgā darba organizēšanai. </w:t>
      </w:r>
      <w:r w:rsidRPr="006E77F2">
        <w:rPr>
          <w:rFonts w:ascii="Times New Roman" w:hAnsi="Times New Roman" w:cs="Times New Roman"/>
          <w:iCs/>
          <w:sz w:val="24"/>
          <w:szCs w:val="24"/>
        </w:rPr>
        <w:t>lai sasniegtu studiju kursa un studiju programmas rezultātu. Akcents tiek likts, lai starppārbaudījumi un gala pārbaudījumi ļautu mācībspēkiem adekvāti konstatēt un novērtēt studiju rezultātus.</w:t>
      </w:r>
    </w:p>
    <w:p w14:paraId="0DDD6127" w14:textId="77777777" w:rsidR="00F14659" w:rsidRPr="006E77F2" w:rsidRDefault="00F14659" w:rsidP="00F14659">
      <w:pPr>
        <w:adjustRightInd w:val="0"/>
        <w:jc w:val="both"/>
        <w:rPr>
          <w:rFonts w:ascii="Times New Roman" w:hAnsi="Times New Roman" w:cs="Times New Roman"/>
          <w:iCs/>
          <w:sz w:val="24"/>
          <w:szCs w:val="24"/>
        </w:rPr>
      </w:pPr>
    </w:p>
    <w:p w14:paraId="00E4D7EF" w14:textId="77777777" w:rsidR="00F14659" w:rsidRPr="006E77F2" w:rsidRDefault="00F14659" w:rsidP="00F14659">
      <w:pPr>
        <w:adjustRightInd w:val="0"/>
        <w:jc w:val="both"/>
        <w:rPr>
          <w:rFonts w:ascii="Times New Roman" w:hAnsi="Times New Roman" w:cs="Times New Roman"/>
          <w:iCs/>
          <w:sz w:val="24"/>
          <w:szCs w:val="24"/>
        </w:rPr>
      </w:pPr>
      <w:r w:rsidRPr="006E77F2">
        <w:rPr>
          <w:rFonts w:ascii="Times New Roman" w:hAnsi="Times New Roman" w:cs="Times New Roman"/>
          <w:iCs/>
          <w:sz w:val="24"/>
          <w:szCs w:val="24"/>
        </w:rPr>
        <w:t>Fizikas maģistra studiju programmas neatņemama sastāvdaļa ir darbs pētnieciskajā vidē (prakse un maģistra darbs). Šī darba augsto kvalitāti nodrošinās zinātniskā vide, kur parasti darbs norit pie projektu izstrādes, un uzņēmumi, kur būtiskais ir darbs, ieviešot modernās tehnoloģijas ar augstu pievienoto vērtību.</w:t>
      </w:r>
    </w:p>
    <w:p w14:paraId="663C993B" w14:textId="77777777" w:rsidR="00F14659" w:rsidRPr="006E77F2" w:rsidRDefault="00F14659" w:rsidP="00F14659">
      <w:pPr>
        <w:adjustRightInd w:val="0"/>
        <w:jc w:val="both"/>
        <w:rPr>
          <w:rFonts w:ascii="Times New Roman" w:hAnsi="Times New Roman" w:cs="Times New Roman"/>
          <w:iCs/>
          <w:sz w:val="24"/>
          <w:szCs w:val="24"/>
        </w:rPr>
      </w:pPr>
    </w:p>
    <w:p w14:paraId="3DCF491F" w14:textId="77777777" w:rsidR="00F14659" w:rsidRPr="006E77F2" w:rsidRDefault="00F14659" w:rsidP="00F14659">
      <w:pPr>
        <w:adjustRightInd w:val="0"/>
        <w:jc w:val="both"/>
        <w:rPr>
          <w:rFonts w:ascii="Times New Roman" w:hAnsi="Times New Roman" w:cs="Times New Roman"/>
          <w:iCs/>
          <w:sz w:val="24"/>
          <w:szCs w:val="24"/>
        </w:rPr>
      </w:pPr>
      <w:r w:rsidRPr="006E77F2">
        <w:rPr>
          <w:rFonts w:ascii="Times New Roman" w:hAnsi="Times New Roman" w:cs="Times New Roman"/>
          <w:iCs/>
          <w:sz w:val="24"/>
          <w:szCs w:val="24"/>
        </w:rPr>
        <w:t>Kopumā studējošo noslodze ir 40 akadēmiskās stundas par vienu kredītpunktu, no tām vismaz 12 akadēmiskās stundas ir kontaktstundas, kā to nosaka MK noteikumu Nr.240</w:t>
      </w:r>
      <w:r w:rsidRPr="006E77F2">
        <w:rPr>
          <w:rStyle w:val="FootnoteReference"/>
          <w:rFonts w:ascii="Times New Roman" w:hAnsi="Times New Roman"/>
          <w:iCs/>
          <w:sz w:val="24"/>
          <w:szCs w:val="24"/>
        </w:rPr>
        <w:footnoteReference w:id="58"/>
      </w:r>
      <w:r w:rsidRPr="006E77F2">
        <w:rPr>
          <w:rFonts w:ascii="Times New Roman" w:hAnsi="Times New Roman" w:cs="Times New Roman"/>
          <w:iCs/>
          <w:sz w:val="24"/>
          <w:szCs w:val="24"/>
        </w:rPr>
        <w:t xml:space="preserve"> 19.punkts “Pilna laika studijās ne mazāk kā 30 % no maģistra studiju programmas apjoma (izņemot praksei, ja tāda ir noteikta, un maģistra darba izstrādei paredzēto apjomu) veido kontaktstundas.”</w:t>
      </w:r>
    </w:p>
    <w:p w14:paraId="543503A6" w14:textId="77777777" w:rsidR="00F14659" w:rsidRPr="006E77F2" w:rsidRDefault="00F14659" w:rsidP="00F14659">
      <w:pPr>
        <w:adjustRightInd w:val="0"/>
        <w:jc w:val="both"/>
        <w:rPr>
          <w:rFonts w:ascii="Times New Roman" w:hAnsi="Times New Roman" w:cs="Times New Roman"/>
          <w:iCs/>
          <w:sz w:val="24"/>
          <w:szCs w:val="24"/>
        </w:rPr>
      </w:pPr>
    </w:p>
    <w:p w14:paraId="10D9EBE5"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133B7BF2" w14:textId="77777777" w:rsidR="00F14659" w:rsidRPr="006E77F2" w:rsidRDefault="00F14659" w:rsidP="00F14659">
      <w:pPr>
        <w:jc w:val="both"/>
        <w:rPr>
          <w:rFonts w:ascii="Times New Roman" w:hAnsi="Times New Roman" w:cs="Times New Roman"/>
        </w:rPr>
      </w:pPr>
    </w:p>
    <w:p w14:paraId="6C0EBEE4" w14:textId="77777777" w:rsidR="00F14659" w:rsidRPr="006E77F2" w:rsidRDefault="00F14659" w:rsidP="00F14659">
      <w:pPr>
        <w:jc w:val="both"/>
        <w:rPr>
          <w:rFonts w:ascii="Times New Roman" w:eastAsia="Times New Roman" w:hAnsi="Times New Roman" w:cs="Times New Roman"/>
          <w:sz w:val="24"/>
          <w:szCs w:val="24"/>
          <w:lang w:val="de-DE" w:eastAsia="en-GB"/>
        </w:rPr>
      </w:pPr>
      <w:r w:rsidRPr="006E77F2">
        <w:rPr>
          <w:rFonts w:ascii="Times New Roman" w:hAnsi="Times New Roman" w:cs="Times New Roman"/>
          <w:iCs/>
          <w:sz w:val="24"/>
          <w:szCs w:val="24"/>
          <w:lang w:val="de-DE"/>
        </w:rPr>
        <w:t>Neskatoties, ka MSPF ir akadēmiskā studiju programma, kurā atbilstoši Ministra kabineta noteikumiem nr. 240</w:t>
      </w:r>
      <w:r w:rsidRPr="006E77F2">
        <w:rPr>
          <w:rStyle w:val="FootnoteReference"/>
          <w:rFonts w:ascii="Times New Roman" w:hAnsi="Times New Roman"/>
          <w:iCs/>
          <w:sz w:val="24"/>
          <w:szCs w:val="24"/>
        </w:rPr>
        <w:footnoteReference w:id="59"/>
      </w:r>
      <w:r w:rsidRPr="006E77F2">
        <w:rPr>
          <w:rFonts w:ascii="Times New Roman" w:hAnsi="Times New Roman" w:cs="Times New Roman"/>
          <w:iCs/>
          <w:sz w:val="24"/>
          <w:szCs w:val="24"/>
          <w:lang w:val="de-DE"/>
        </w:rPr>
        <w:t xml:space="preserve"> nav jābūt obligāti iekļautai studiju praksei, kopīgās MSPF obligātajā daļā ir iekļauts studiju kurss “Fizikas maģistra akadēmiskā prakse” 6 KP apjomā. Akadēmiskā prakse ir iekļauta ar mērķi apgūt fiziķa profesionālās prasmes un iemaņas reālā profesionālā darbībā, vidē, kas līdzinās nākotnes darba vietai. Tas atbilst arī izglītības attīstības pamatnostādnēm 2021-2027 </w:t>
      </w:r>
      <w:r w:rsidRPr="006E77F2">
        <w:rPr>
          <w:rFonts w:ascii="Times New Roman" w:hAnsi="Times New Roman" w:cs="Times New Roman"/>
          <w:sz w:val="24"/>
          <w:szCs w:val="24"/>
          <w:lang w:val="de-DE"/>
        </w:rPr>
        <w:t>“Nākotnes prasmes nākotnes sabiedrībai”</w:t>
      </w:r>
      <w:r w:rsidRPr="006E77F2">
        <w:rPr>
          <w:rStyle w:val="FootnoteReference"/>
          <w:rFonts w:ascii="Times New Roman" w:hAnsi="Times New Roman"/>
          <w:iCs/>
          <w:sz w:val="24"/>
          <w:szCs w:val="24"/>
        </w:rPr>
        <w:footnoteReference w:id="60"/>
      </w:r>
      <w:r w:rsidRPr="006E77F2">
        <w:rPr>
          <w:rFonts w:ascii="Times New Roman" w:hAnsi="Times New Roman" w:cs="Times New Roman"/>
          <w:iCs/>
          <w:sz w:val="24"/>
          <w:szCs w:val="24"/>
          <w:lang w:val="de-DE"/>
        </w:rPr>
        <w:t xml:space="preserve">, </w:t>
      </w:r>
    </w:p>
    <w:p w14:paraId="0CBE11B7" w14:textId="77777777" w:rsidR="00F14659" w:rsidRPr="006E77F2" w:rsidRDefault="00F14659" w:rsidP="00F14659">
      <w:pPr>
        <w:jc w:val="both"/>
        <w:rPr>
          <w:rFonts w:ascii="Times New Roman" w:hAnsi="Times New Roman" w:cs="Times New Roman"/>
          <w:iCs/>
          <w:sz w:val="24"/>
          <w:szCs w:val="24"/>
          <w:lang w:val="de-DE"/>
        </w:rPr>
      </w:pPr>
      <w:r w:rsidRPr="006E77F2">
        <w:rPr>
          <w:rFonts w:ascii="Times New Roman" w:hAnsi="Times New Roman" w:cs="Times New Roman"/>
          <w:iCs/>
          <w:sz w:val="24"/>
          <w:szCs w:val="24"/>
          <w:lang w:val="de-DE"/>
        </w:rPr>
        <w:t xml:space="preserve"> Studiju kurss “Fizikas maģistra akadēmiskā prakse” ir iekļauts obligātajā daļā un ir sava veida “profesionālās orientācijas” instruments, ka ļauj studentam labāk saprast savu specializēšanos un izvēlēties maģistra darba tematiku. Prakses vietu students izvēlas pats. Lai izvēli atvieglotu, tiek uzturēts katru gadu atjaunināts saraksts ar iespējamām prakses un maģistra darbu tematikām. </w:t>
      </w:r>
    </w:p>
    <w:p w14:paraId="72BA47B5" w14:textId="77777777" w:rsidR="00F14659" w:rsidRPr="006E77F2" w:rsidRDefault="00F14659" w:rsidP="00F14659">
      <w:pPr>
        <w:shd w:val="clear" w:color="auto" w:fill="FFFFFF"/>
        <w:spacing w:line="276" w:lineRule="auto"/>
        <w:ind w:firstLine="641"/>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 xml:space="preserve">Fizikas maģistra akadēmiskā prakse tiek īstenota atbilstoši kursa aprakstam “Fizikas maģistra akadēmiskā prakse” un  maģistra studiju programmas “Fizika” prakses nolikumam, kas, savukārt, izstrādāts atbilstoši: </w:t>
      </w:r>
    </w:p>
    <w:p w14:paraId="6F5DEDBA" w14:textId="77777777" w:rsidR="00F14659" w:rsidRPr="006E77F2" w:rsidRDefault="00F14659" w:rsidP="00882AC2">
      <w:pPr>
        <w:pStyle w:val="ListParagraph"/>
        <w:widowControl/>
        <w:numPr>
          <w:ilvl w:val="0"/>
          <w:numId w:val="35"/>
        </w:numPr>
        <w:shd w:val="clear" w:color="auto" w:fill="FFFFFF"/>
        <w:autoSpaceDE/>
        <w:ind w:left="567" w:hanging="283"/>
        <w:contextualSpacing w:val="0"/>
        <w:jc w:val="both"/>
        <w:rPr>
          <w:rFonts w:ascii="Times New Roman" w:hAnsi="Times New Roman" w:cs="Times New Roman"/>
          <w:sz w:val="24"/>
          <w:szCs w:val="24"/>
        </w:rPr>
      </w:pPr>
      <w:r w:rsidRPr="006E77F2">
        <w:rPr>
          <w:rFonts w:ascii="Times New Roman" w:hAnsi="Times New Roman" w:cs="Times New Roman"/>
          <w:sz w:val="24"/>
          <w:szCs w:val="24"/>
        </w:rPr>
        <w:t xml:space="preserve">Noteikumiem par valsts akadēmiskās izglītības standartu (MK 13.05.2014.  noteikumi Nr. </w:t>
      </w:r>
      <w:r w:rsidRPr="006E77F2">
        <w:rPr>
          <w:rFonts w:ascii="Times New Roman" w:hAnsi="Times New Roman" w:cs="Times New Roman"/>
          <w:bCs/>
          <w:sz w:val="24"/>
          <w:szCs w:val="24"/>
          <w:shd w:val="clear" w:color="auto" w:fill="FFFFFF"/>
        </w:rPr>
        <w:t>240</w:t>
      </w:r>
      <w:r w:rsidRPr="006E77F2">
        <w:rPr>
          <w:rFonts w:ascii="Times New Roman" w:hAnsi="Times New Roman" w:cs="Times New Roman"/>
          <w:sz w:val="24"/>
          <w:szCs w:val="24"/>
        </w:rPr>
        <w:t>);</w:t>
      </w:r>
    </w:p>
    <w:p w14:paraId="0175E5E5" w14:textId="77777777" w:rsidR="00F14659" w:rsidRPr="006E77F2" w:rsidRDefault="00F14659" w:rsidP="00882AC2">
      <w:pPr>
        <w:pStyle w:val="ListParagraph"/>
        <w:widowControl/>
        <w:numPr>
          <w:ilvl w:val="0"/>
          <w:numId w:val="35"/>
        </w:numPr>
        <w:shd w:val="clear" w:color="auto" w:fill="FFFFFF"/>
        <w:autoSpaceDE/>
        <w:ind w:left="567" w:hanging="283"/>
        <w:contextualSpacing w:val="0"/>
        <w:jc w:val="both"/>
        <w:rPr>
          <w:rFonts w:ascii="Times New Roman" w:hAnsi="Times New Roman" w:cs="Times New Roman"/>
          <w:sz w:val="24"/>
          <w:szCs w:val="24"/>
        </w:rPr>
      </w:pPr>
      <w:r w:rsidRPr="006E77F2">
        <w:rPr>
          <w:rFonts w:ascii="Times New Roman" w:hAnsi="Times New Roman" w:cs="Times New Roman"/>
          <w:sz w:val="24"/>
          <w:szCs w:val="24"/>
        </w:rPr>
        <w:t>LU studiju programmu un tālākizglītības programmu nolikumam (LU Senāta 24.04.2017. lēmums Nr. 102);</w:t>
      </w:r>
    </w:p>
    <w:p w14:paraId="23013645" w14:textId="77777777" w:rsidR="00F14659" w:rsidRPr="006E77F2" w:rsidRDefault="00F14659" w:rsidP="00882AC2">
      <w:pPr>
        <w:pStyle w:val="ListParagraph"/>
        <w:widowControl/>
        <w:numPr>
          <w:ilvl w:val="0"/>
          <w:numId w:val="35"/>
        </w:numPr>
        <w:shd w:val="clear" w:color="auto" w:fill="FFFFFF"/>
        <w:autoSpaceDE/>
        <w:ind w:left="567" w:hanging="283"/>
        <w:contextualSpacing w:val="0"/>
        <w:jc w:val="both"/>
        <w:rPr>
          <w:rFonts w:ascii="Times New Roman" w:hAnsi="Times New Roman" w:cs="Times New Roman"/>
          <w:sz w:val="24"/>
          <w:szCs w:val="24"/>
        </w:rPr>
      </w:pPr>
      <w:r w:rsidRPr="006E77F2">
        <w:rPr>
          <w:rFonts w:ascii="Times New Roman" w:hAnsi="Times New Roman" w:cs="Times New Roman"/>
          <w:sz w:val="24"/>
          <w:szCs w:val="24"/>
        </w:rPr>
        <w:t>LU studējošo prakses organizēšanas noteikumiem (LU 25.11.2019. rīkojums Nr. 1/417).</w:t>
      </w:r>
    </w:p>
    <w:p w14:paraId="008BB1C4" w14:textId="77777777" w:rsidR="00F14659" w:rsidRPr="006E77F2" w:rsidRDefault="00F14659" w:rsidP="00F14659">
      <w:pPr>
        <w:shd w:val="clear" w:color="auto" w:fill="FFFFFF"/>
        <w:jc w:val="both"/>
        <w:rPr>
          <w:rFonts w:ascii="Times New Roman" w:hAnsi="Times New Roman" w:cs="Times New Roman"/>
          <w:sz w:val="24"/>
          <w:szCs w:val="24"/>
        </w:rPr>
      </w:pPr>
    </w:p>
    <w:p w14:paraId="0A2F49C4" w14:textId="77777777" w:rsidR="00F14659" w:rsidRPr="006E77F2" w:rsidRDefault="00F14659" w:rsidP="00F14659">
      <w:pPr>
        <w:shd w:val="clear" w:color="auto" w:fill="FFFFFF"/>
        <w:spacing w:line="276" w:lineRule="auto"/>
        <w:ind w:firstLine="641"/>
        <w:jc w:val="both"/>
        <w:rPr>
          <w:rFonts w:ascii="Times New Roman" w:hAnsi="Times New Roman" w:cs="Times New Roman"/>
          <w:sz w:val="24"/>
          <w:szCs w:val="24"/>
        </w:rPr>
      </w:pPr>
      <w:r w:rsidRPr="006E77F2">
        <w:rPr>
          <w:rFonts w:ascii="Times New Roman" w:hAnsi="Times New Roman" w:cs="Times New Roman"/>
          <w:sz w:val="24"/>
          <w:szCs w:val="24"/>
        </w:rPr>
        <w:t>Fizikas maģistra akadēmiskās prakses apjoms – 6 KP, kas atbilst 240 darba stundām prakses vietā. Prakse tiek organizēta LU/ DU  dabaszinātņu jomas struktūrvienībās, kā arī citās organizācijās, kurās tiek veikti fundamentāli vai lietišķi pētījumi (LU Fizikas institūts, LU Atomfizikas un spektroskopijas institūts, LU Ķīmiskās fizikas institūts, Cietvielu fizikas institūts (CFI), DU Dzīvības zinātņu institūta Tehnoloģiju departaments)  vai zinātņu ietilpīga ražošana (</w:t>
      </w:r>
      <w:r w:rsidRPr="006E77F2">
        <w:rPr>
          <w:rFonts w:ascii="Times New Roman" w:hAnsi="Times New Roman" w:cs="Times New Roman"/>
          <w:i/>
          <w:iCs/>
          <w:sz w:val="24"/>
          <w:szCs w:val="24"/>
        </w:rPr>
        <w:t>Light Guide Optics International, Ceram Optec, Lattelecom</w:t>
      </w:r>
      <w:r w:rsidRPr="006E77F2">
        <w:rPr>
          <w:rFonts w:ascii="Times New Roman" w:hAnsi="Times New Roman" w:cs="Times New Roman"/>
          <w:sz w:val="24"/>
          <w:szCs w:val="24"/>
        </w:rPr>
        <w:t xml:space="preserve"> u.c.). Gadījumā, jā mācību procesā piedalās ārvalstu studenti, daļa no piedāvātām institūcijām arī ir gatava veikt akadēmisko praksi angļu valodā. Tādā veidā ārvalstu studentiem nav nepieciešams meklēt prakses vietu atsevišķi no latviešu valodas studentiem.</w:t>
      </w:r>
    </w:p>
    <w:p w14:paraId="532D9DB6" w14:textId="77777777" w:rsidR="00F14659" w:rsidRPr="006E77F2" w:rsidRDefault="00F14659" w:rsidP="00F14659">
      <w:pPr>
        <w:shd w:val="clear" w:color="auto" w:fill="FFFFFF"/>
        <w:spacing w:line="276" w:lineRule="auto"/>
        <w:ind w:firstLine="641"/>
        <w:jc w:val="both"/>
        <w:rPr>
          <w:rFonts w:ascii="Times New Roman" w:hAnsi="Times New Roman" w:cs="Times New Roman"/>
          <w:sz w:val="24"/>
          <w:szCs w:val="24"/>
        </w:rPr>
      </w:pPr>
      <w:r w:rsidRPr="006E77F2">
        <w:rPr>
          <w:rFonts w:ascii="Times New Roman" w:hAnsi="Times New Roman" w:cs="Times New Roman"/>
          <w:sz w:val="24"/>
          <w:szCs w:val="24"/>
        </w:rPr>
        <w:t xml:space="preserve">Minētie institūti un iestādes īsteno pētnieciskos/ komerciālus projektus, kas ir saistīti ar dažādu jauno materiālu sintēzi un izpēti un viedo tehnoloģiju ieviešanu. </w:t>
      </w:r>
    </w:p>
    <w:p w14:paraId="180830FA" w14:textId="77777777" w:rsidR="00F14659" w:rsidRPr="006E77F2" w:rsidRDefault="00F14659" w:rsidP="00F14659">
      <w:pPr>
        <w:shd w:val="clear" w:color="auto" w:fill="FFFFFF"/>
        <w:spacing w:line="276" w:lineRule="auto"/>
        <w:ind w:firstLine="641"/>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 xml:space="preserve"> </w:t>
      </w:r>
      <w:r w:rsidRPr="006E77F2">
        <w:rPr>
          <w:rFonts w:ascii="Times New Roman" w:hAnsi="Times New Roman" w:cs="Times New Roman"/>
          <w:iCs/>
          <w:sz w:val="24"/>
          <w:szCs w:val="24"/>
        </w:rPr>
        <w:t xml:space="preserve">Prakses vietu students izvēlas pats, bet </w:t>
      </w:r>
      <w:r w:rsidRPr="006E77F2">
        <w:rPr>
          <w:rFonts w:ascii="Times New Roman" w:eastAsia="Times New Roman" w:hAnsi="Times New Roman" w:cs="Times New Roman"/>
          <w:sz w:val="24"/>
          <w:szCs w:val="24"/>
        </w:rPr>
        <w:t xml:space="preserve">LU/ DU sagatavo un noslēdz līgumus ar izvēlētajām organizācijām par studējošā prakses nodrošināšanu. Līgumu noslēgšanu un prakses darba koordinēšanu veic </w:t>
      </w:r>
      <w:r w:rsidRPr="006E77F2">
        <w:rPr>
          <w:rFonts w:ascii="Times New Roman" w:hAnsi="Times New Roman" w:cs="Times New Roman"/>
          <w:sz w:val="24"/>
          <w:szCs w:val="24"/>
        </w:rPr>
        <w:t xml:space="preserve">maģistra studiju programmas “Fizika”  prakses vadītājs saskaņā ar </w:t>
      </w:r>
      <w:bookmarkStart w:id="9" w:name="_Hlk30345943"/>
      <w:r w:rsidRPr="006E77F2">
        <w:rPr>
          <w:rFonts w:ascii="Times New Roman" w:hAnsi="Times New Roman" w:cs="Times New Roman"/>
          <w:sz w:val="24"/>
          <w:szCs w:val="24"/>
        </w:rPr>
        <w:t>maģistra studiju programmas ”Fizika</w:t>
      </w:r>
      <w:bookmarkEnd w:id="9"/>
      <w:r w:rsidRPr="006E77F2">
        <w:rPr>
          <w:rFonts w:ascii="Times New Roman" w:hAnsi="Times New Roman" w:cs="Times New Roman"/>
          <w:sz w:val="24"/>
          <w:szCs w:val="24"/>
        </w:rPr>
        <w:t xml:space="preserve">”  prakses </w:t>
      </w:r>
      <w:r w:rsidRPr="006E77F2">
        <w:rPr>
          <w:rFonts w:ascii="Times New Roman" w:eastAsia="Times New Roman" w:hAnsi="Times New Roman" w:cs="Times New Roman"/>
          <w:sz w:val="24"/>
          <w:szCs w:val="24"/>
        </w:rPr>
        <w:t xml:space="preserve"> nolikumu. </w:t>
      </w:r>
    </w:p>
    <w:p w14:paraId="0D4BA2D7" w14:textId="77777777" w:rsidR="00F14659" w:rsidRPr="006E77F2" w:rsidRDefault="00F14659" w:rsidP="00F14659">
      <w:pPr>
        <w:shd w:val="clear" w:color="auto" w:fill="FFFFFF"/>
        <w:spacing w:line="276" w:lineRule="auto"/>
        <w:ind w:firstLine="641"/>
        <w:jc w:val="both"/>
        <w:rPr>
          <w:rFonts w:ascii="Times New Roman" w:eastAsia="Times New Roman" w:hAnsi="Times New Roman" w:cs="Times New Roman"/>
          <w:sz w:val="24"/>
          <w:szCs w:val="24"/>
        </w:rPr>
      </w:pPr>
      <w:r w:rsidRPr="006E77F2">
        <w:rPr>
          <w:rFonts w:ascii="Times New Roman" w:hAnsi="Times New Roman" w:cs="Times New Roman"/>
          <w:sz w:val="24"/>
          <w:szCs w:val="24"/>
        </w:rPr>
        <w:t xml:space="preserve">Prakses laikā studējošais veic noteiktus prakses uzdevumus: iepazīstas ar konkrētas iestādes struktūru, zinātniskās darbības (fundamentālo, lietišķo pētījumu) specifiku, darba organizāciju un ar šai iestādei aktuālu fizikāla rakstura problemātiku un sagatavo, un prezentē sasniegtos rezultātus. </w:t>
      </w:r>
      <w:r w:rsidRPr="006E77F2">
        <w:rPr>
          <w:rFonts w:ascii="Times New Roman" w:eastAsia="Times New Roman" w:hAnsi="Times New Roman" w:cs="Times New Roman"/>
          <w:sz w:val="24"/>
          <w:szCs w:val="24"/>
        </w:rPr>
        <w:t>Prakses vietas un prakses specifisko uzdevumu saskaņošanu/ akceptēšanu veic</w:t>
      </w:r>
      <w:r w:rsidRPr="006E77F2">
        <w:rPr>
          <w:rFonts w:ascii="Times New Roman" w:hAnsi="Times New Roman" w:cs="Times New Roman"/>
          <w:sz w:val="24"/>
          <w:szCs w:val="24"/>
        </w:rPr>
        <w:t xml:space="preserve"> maģistra studiju programmas “Fizika” direktors vai  direktora norīkots programmas īstenošanā iesaistīts mācībspēks</w:t>
      </w:r>
      <w:r w:rsidRPr="006E77F2">
        <w:rPr>
          <w:rFonts w:ascii="Times New Roman" w:eastAsia="Times New Roman" w:hAnsi="Times New Roman" w:cs="Times New Roman"/>
          <w:sz w:val="24"/>
          <w:szCs w:val="24"/>
        </w:rPr>
        <w:t xml:space="preserve"> – prakses  vadītājs. </w:t>
      </w:r>
    </w:p>
    <w:p w14:paraId="29B2D88A" w14:textId="77777777" w:rsidR="00F14659" w:rsidRPr="006E77F2" w:rsidRDefault="00F14659" w:rsidP="00F14659">
      <w:pPr>
        <w:shd w:val="clear" w:color="auto" w:fill="FFFFFF"/>
        <w:spacing w:line="276" w:lineRule="auto"/>
        <w:ind w:firstLine="641"/>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 xml:space="preserve">Prakse tiek plānota vienā semestrī un tiek organizēta atbilstoši augstskolas apstiprinātajam </w:t>
      </w:r>
      <w:r w:rsidRPr="006E77F2">
        <w:rPr>
          <w:rFonts w:ascii="Times New Roman" w:hAnsi="Times New Roman" w:cs="Times New Roman"/>
          <w:sz w:val="24"/>
          <w:szCs w:val="24"/>
        </w:rPr>
        <w:t>maģistra studiju programmas ”Fizika”</w:t>
      </w:r>
      <w:r w:rsidRPr="006E77F2">
        <w:rPr>
          <w:rFonts w:ascii="Times New Roman" w:eastAsia="Times New Roman" w:hAnsi="Times New Roman" w:cs="Times New Roman"/>
          <w:sz w:val="24"/>
          <w:szCs w:val="24"/>
        </w:rPr>
        <w:t xml:space="preserve"> prakses nolikumam. </w:t>
      </w:r>
      <w:r w:rsidRPr="006E77F2">
        <w:rPr>
          <w:rFonts w:ascii="Times New Roman" w:hAnsi="Times New Roman" w:cs="Times New Roman"/>
          <w:sz w:val="24"/>
          <w:szCs w:val="24"/>
        </w:rPr>
        <w:t>Konkrētie fizikas  akadēmiskās prakses uzdevumi ir norādīti kursa aprakstā.</w:t>
      </w:r>
    </w:p>
    <w:p w14:paraId="4D29F615" w14:textId="77777777" w:rsidR="00F14659" w:rsidRPr="006E77F2" w:rsidRDefault="00F14659" w:rsidP="00F14659">
      <w:pPr>
        <w:shd w:val="clear" w:color="auto" w:fill="FFFFFF"/>
        <w:spacing w:line="276" w:lineRule="auto"/>
        <w:ind w:firstLine="641"/>
        <w:jc w:val="both"/>
        <w:rPr>
          <w:rFonts w:ascii="Times New Roman" w:hAnsi="Times New Roman" w:cs="Times New Roman"/>
          <w:sz w:val="24"/>
          <w:szCs w:val="24"/>
        </w:rPr>
      </w:pPr>
      <w:r w:rsidRPr="006E77F2">
        <w:rPr>
          <w:rFonts w:ascii="Times New Roman" w:hAnsi="Times New Roman" w:cs="Times New Roman"/>
          <w:sz w:val="24"/>
          <w:szCs w:val="24"/>
        </w:rPr>
        <w:t xml:space="preserve">Studējošā praksi vada/ atbalsta fizikas maģistra studiju programmas direktors vai programmas īstenošanā iesaistīts mācībspēks, prakses vietā – iestādes/ uzņēmuma vadītāja nozīmēts  studējošā prakses vadītājs. </w:t>
      </w:r>
    </w:p>
    <w:p w14:paraId="5DD25633" w14:textId="77777777" w:rsidR="00F14659" w:rsidRPr="006E77F2" w:rsidRDefault="00F14659" w:rsidP="00F14659">
      <w:pPr>
        <w:shd w:val="clear" w:color="auto" w:fill="FFFFFF"/>
        <w:spacing w:line="276" w:lineRule="auto"/>
        <w:ind w:firstLine="641"/>
        <w:jc w:val="both"/>
        <w:rPr>
          <w:rFonts w:ascii="Times New Roman" w:hAnsi="Times New Roman" w:cs="Times New Roman"/>
          <w:sz w:val="24"/>
          <w:szCs w:val="24"/>
        </w:rPr>
      </w:pPr>
      <w:r w:rsidRPr="006E77F2">
        <w:rPr>
          <w:rFonts w:ascii="Times New Roman" w:hAnsi="Times New Roman" w:cs="Times New Roman"/>
          <w:sz w:val="24"/>
          <w:szCs w:val="24"/>
        </w:rPr>
        <w:t xml:space="preserve">Fizikas maģistra akadēmiskās prakses laikā ir  paredzēti vismaz četrus semināri, kuru galvenais mērķis ir izskaidrot prakses uzdevumus, sniegt atbalstu studējošajiem plānoto rezultātu sasniegšanai un savas darbības vadīšanai. </w:t>
      </w:r>
    </w:p>
    <w:p w14:paraId="6941C2CF" w14:textId="77777777" w:rsidR="00F14659" w:rsidRPr="006E77F2" w:rsidRDefault="00F14659" w:rsidP="00F14659">
      <w:pPr>
        <w:shd w:val="clear" w:color="auto" w:fill="FFFFFF"/>
        <w:spacing w:line="276" w:lineRule="auto"/>
        <w:ind w:firstLine="641"/>
        <w:jc w:val="both"/>
        <w:rPr>
          <w:rFonts w:ascii="Times New Roman" w:hAnsi="Times New Roman" w:cs="Times New Roman"/>
          <w:sz w:val="24"/>
          <w:szCs w:val="24"/>
        </w:rPr>
      </w:pPr>
      <w:r w:rsidRPr="006E77F2">
        <w:rPr>
          <w:rFonts w:ascii="Times New Roman" w:hAnsi="Times New Roman" w:cs="Times New Roman"/>
          <w:sz w:val="24"/>
          <w:szCs w:val="24"/>
        </w:rPr>
        <w:t>I</w:t>
      </w:r>
      <w:r w:rsidRPr="006E77F2">
        <w:rPr>
          <w:rFonts w:ascii="Times New Roman" w:eastAsia="Times New Roman" w:hAnsi="Times New Roman" w:cs="Times New Roman"/>
          <w:sz w:val="24"/>
          <w:szCs w:val="24"/>
        </w:rPr>
        <w:t xml:space="preserve">evadseminārā prakses vadītājs iepazīstina studentus ar prakses mērķiem, uzdevumiem, saturu, organizācijas vispārīgajiem noteikumiem un kārtību, prakses dokumentāciju un prakses vērtēšanas kārtību un kritērijiem. </w:t>
      </w:r>
    </w:p>
    <w:p w14:paraId="1ADB68B3" w14:textId="77777777" w:rsidR="00F14659" w:rsidRPr="006E77F2" w:rsidRDefault="00F14659" w:rsidP="00F14659">
      <w:pPr>
        <w:shd w:val="clear" w:color="auto" w:fill="FFFFFF"/>
        <w:spacing w:line="276" w:lineRule="auto"/>
        <w:ind w:firstLine="720"/>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 xml:space="preserve">Kārtējos prakses semināros akcents tiks likts uz studentu pieredzes apmaiņu un mācīšanos grupā, jo 1) </w:t>
      </w:r>
      <w:r w:rsidRPr="006E77F2">
        <w:rPr>
          <w:rFonts w:ascii="Times New Roman" w:hAnsi="Times New Roman" w:cs="Times New Roman"/>
          <w:sz w:val="24"/>
          <w:szCs w:val="24"/>
        </w:rPr>
        <w:t>semināros studentiem ir iespēja dalīties ar uzzināto un paveikto, saņemt atbalstu un sniegt informāciju gan universitātes mācībspēkiem, gan citiem studentiem par aktuālajiem pētījumiem Latvijā, par pieejamo aprīkojumu un pētījumu metodēm, ja viņi iziet praksi dažādās iestādēs; 2)</w:t>
      </w:r>
      <w:r w:rsidRPr="006E77F2">
        <w:rPr>
          <w:rFonts w:ascii="Times New Roman" w:eastAsia="Times New Roman" w:hAnsi="Times New Roman" w:cs="Times New Roman"/>
          <w:sz w:val="24"/>
          <w:szCs w:val="24"/>
        </w:rPr>
        <w:t xml:space="preserve">  studentu grupa reizē ir arī savstarpēja atbalsta un mācīšanās grupa – šāda pieredzes apmaiņa var būt vērtīgs profesionāls atbalsts studiju procesā un karjeras uzsākšanai kādā studentam saistošā jomā. </w:t>
      </w:r>
    </w:p>
    <w:p w14:paraId="6E4C6B46" w14:textId="77777777" w:rsidR="00F14659" w:rsidRPr="006E77F2" w:rsidRDefault="00F14659" w:rsidP="00F14659">
      <w:pPr>
        <w:shd w:val="clear" w:color="auto" w:fill="FFFFFF"/>
        <w:spacing w:line="276" w:lineRule="auto"/>
        <w:ind w:firstLine="641"/>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Prakses noslēgumā studējošais sagatavo un prakses vadītajam iesniedz prakses atskaiti, kurā atspoguļo plānoto un izpildīto.</w:t>
      </w:r>
      <w:r w:rsidRPr="006E77F2">
        <w:rPr>
          <w:rFonts w:ascii="Times New Roman" w:hAnsi="Times New Roman" w:cs="Times New Roman"/>
          <w:sz w:val="24"/>
          <w:szCs w:val="24"/>
        </w:rPr>
        <w:t xml:space="preserve"> Aktuālās prakses dokumentācijas veidlapas pieejamas “Fizikas maģistra akadēmiskā prakse” e-kursa materiālos.  Studējošā paveikto, izaugsmi, </w:t>
      </w:r>
      <w:r w:rsidRPr="006E77F2">
        <w:rPr>
          <w:rFonts w:ascii="Times New Roman" w:hAnsi="Times New Roman" w:cs="Times New Roman"/>
          <w:sz w:val="24"/>
          <w:szCs w:val="24"/>
        </w:rPr>
        <w:lastRenderedPageBreak/>
        <w:t xml:space="preserve">attieksmi pret darbu vērtē arī iestādes, uzņēmuma prakses vadītājs, sagatavojot prakses vadītāja atsauksmi. </w:t>
      </w:r>
    </w:p>
    <w:p w14:paraId="04BC4AE1" w14:textId="77777777" w:rsidR="00F14659" w:rsidRPr="006E77F2" w:rsidRDefault="00F14659" w:rsidP="00F14659">
      <w:pPr>
        <w:shd w:val="clear" w:color="auto" w:fill="FFFFFF"/>
        <w:spacing w:line="276" w:lineRule="auto"/>
        <w:ind w:firstLine="720"/>
        <w:jc w:val="both"/>
        <w:rPr>
          <w:rFonts w:ascii="Times New Roman" w:hAnsi="Times New Roman" w:cs="Times New Roman"/>
          <w:sz w:val="24"/>
          <w:szCs w:val="24"/>
        </w:rPr>
      </w:pPr>
      <w:r w:rsidRPr="006E77F2">
        <w:rPr>
          <w:rFonts w:ascii="Times New Roman" w:eastAsia="Times New Roman" w:hAnsi="Times New Roman" w:cs="Times New Roman"/>
          <w:sz w:val="24"/>
          <w:szCs w:val="24"/>
        </w:rPr>
        <w:t xml:space="preserve">Prakses noslēguma seminārā  notiek prakses </w:t>
      </w:r>
      <w:r w:rsidRPr="006E77F2">
        <w:rPr>
          <w:rFonts w:ascii="Times New Roman" w:hAnsi="Times New Roman" w:cs="Times New Roman"/>
          <w:sz w:val="24"/>
          <w:szCs w:val="24"/>
        </w:rPr>
        <w:t xml:space="preserve">aizstāvēšana, kur studējošais prezentē  prakses laikā paveikto, izvērtē savu izaugsmi, iegūtās/ nostiprinātās kompetences un gūst ekspertu atgriezenisko saiti par paveikto. Gala vērtējumu par praksi izliek prakses vadītājs,  atbilstoši prakses nolikumā formulētajiem  kritērijiem un studiju kursa “Fizikas maģistra akadēmiskā prakse” sasniegtajiem rezultātiem. </w:t>
      </w:r>
    </w:p>
    <w:p w14:paraId="46914353" w14:textId="77777777" w:rsidR="00F14659" w:rsidRPr="006E77F2" w:rsidRDefault="00F14659" w:rsidP="00F14659">
      <w:pPr>
        <w:jc w:val="both"/>
        <w:rPr>
          <w:rFonts w:ascii="Times New Roman" w:hAnsi="Times New Roman" w:cs="Times New Roman"/>
        </w:rPr>
      </w:pPr>
    </w:p>
    <w:p w14:paraId="4DD099B9"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3.2.5. Doktora studiju programmas studējošajiem nodrošināto promocijas iespēju un promocijas procesa novērtējums un raksturojums (ja attiecināms). </w:t>
      </w:r>
    </w:p>
    <w:p w14:paraId="56A62E7D"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N/A</w:t>
      </w:r>
    </w:p>
    <w:p w14:paraId="40525AE9"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3.2.6. Analīze un novērtējums par studējošo noslēguma darbu tēmām, to aktualitāti nozarē, tajā skaitā darba tirgū, un noslēguma darbu vērtējumiem.</w:t>
      </w:r>
    </w:p>
    <w:p w14:paraId="32766CE5" w14:textId="77777777" w:rsidR="00F14659" w:rsidRPr="006E77F2" w:rsidRDefault="00F14659" w:rsidP="00F14659">
      <w:pPr>
        <w:jc w:val="both"/>
        <w:rPr>
          <w:rFonts w:ascii="Times New Roman" w:hAnsi="Times New Roman" w:cs="Times New Roman"/>
          <w:b/>
          <w:i/>
        </w:rPr>
      </w:pPr>
    </w:p>
    <w:p w14:paraId="043C5547"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3.3. Studiju programmas resursi un nodrošinājums</w:t>
      </w:r>
    </w:p>
    <w:p w14:paraId="19A02E3B" w14:textId="77777777" w:rsidR="00F14659" w:rsidRPr="006E77F2" w:rsidRDefault="00F14659" w:rsidP="00F14659">
      <w:pPr>
        <w:jc w:val="both"/>
        <w:rPr>
          <w:rFonts w:ascii="Times New Roman" w:hAnsi="Times New Roman" w:cs="Times New Roman"/>
          <w:b/>
          <w:i/>
        </w:rPr>
      </w:pPr>
    </w:p>
    <w:p w14:paraId="311A5212"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59CB3EB3" w14:textId="77777777" w:rsidR="00F14659" w:rsidRPr="006E77F2" w:rsidRDefault="00F14659" w:rsidP="00F14659">
      <w:pPr>
        <w:jc w:val="both"/>
        <w:rPr>
          <w:rFonts w:ascii="Times New Roman" w:hAnsi="Times New Roman" w:cs="Times New Roman"/>
        </w:rPr>
      </w:pPr>
    </w:p>
    <w:p w14:paraId="653141C6" w14:textId="77777777" w:rsidR="00F14659" w:rsidRPr="006E77F2" w:rsidRDefault="00F14659" w:rsidP="00F14659">
      <w:pPr>
        <w:pStyle w:val="NormalWeb"/>
        <w:shd w:val="clear" w:color="auto" w:fill="FFFFFF"/>
        <w:spacing w:before="0" w:beforeAutospacing="0" w:after="0" w:afterAutospacing="0"/>
        <w:jc w:val="both"/>
      </w:pPr>
      <w:r w:rsidRPr="006E77F2">
        <w:t>AMSP īstenošana DU imatrikulētajiem studentiem noris gan izmantojot DU koplietošanas infrastruktūru gan konkrēta studiju kursa specifikai atbilstošās specializētās laboratorijas, ko nodrošina DU struktūrvienības- Dzīvības zinātņu un tehnoloģiju institūts, Dabaszinātņu un matemātikas fakultāte (detalizētāku informāciju skat. 2.3.2. sadaļā).</w:t>
      </w:r>
    </w:p>
    <w:p w14:paraId="2DB54696" w14:textId="77777777" w:rsidR="00F14659" w:rsidRPr="006E77F2" w:rsidRDefault="00F14659" w:rsidP="00F14659">
      <w:pPr>
        <w:widowControl/>
        <w:autoSpaceDE/>
        <w:autoSpaceDN/>
        <w:spacing w:after="160" w:line="259" w:lineRule="auto"/>
        <w:jc w:val="both"/>
        <w:rPr>
          <w:rFonts w:ascii="Times New Roman" w:hAnsi="Times New Roman" w:cs="Times New Roman"/>
          <w:sz w:val="24"/>
          <w:szCs w:val="24"/>
        </w:rPr>
      </w:pPr>
      <w:r w:rsidRPr="006E77F2">
        <w:rPr>
          <w:rFonts w:ascii="Times New Roman" w:hAnsi="Times New Roman" w:cs="Times New Roman"/>
          <w:sz w:val="24"/>
          <w:szCs w:val="24"/>
        </w:rPr>
        <w:t>AMSP “Fizika” studējošajiem ir pieejami visi DU Bibliotēkas piedāvātie pakalpojumi – bibliotēkas elektroniskais katalogs, grāmatu pasūtīšana, rezervēšana un pagarināšana internetā, automatizēta lietotāju apkalpošana, kā arī piekļuve DU abonētajām elektroniskajām datubāzēm t.sk. Web of Science, Scopus, Science Direct u.c. Mācību programma ir sastādītā tādā veidā, kā specializāciju “Tehnoloģiju Fizika” ir iespējāms apgūt pielietojot tikai Daugavpils Universitātes resursus. Šajā specializācijā Latvijas Universitāte nodrošinā tikai A daļas kursu pasniegšanu, kura tiek veikta attālināti un nepieprasa studenta fizisko klātbūtni.</w:t>
      </w:r>
    </w:p>
    <w:p w14:paraId="1E61B36C" w14:textId="77777777" w:rsidR="00F14659" w:rsidRPr="006E77F2" w:rsidRDefault="00F14659" w:rsidP="00F14659">
      <w:pPr>
        <w:jc w:val="both"/>
        <w:rPr>
          <w:rFonts w:ascii="Times New Roman" w:hAnsi="Times New Roman" w:cs="Times New Roman"/>
        </w:rPr>
      </w:pPr>
    </w:p>
    <w:p w14:paraId="252D024A"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 3.3.2. Studiju un zinātnes bāzes, tajā skaitā resursu, kuri tiek nodrošināti sadarbības ietvaros ar citām zinātniskajām institūcijām un augstākās izglītības iestādēm, novērtējums (attiecināms uz doktora studiju programmām) (ja attiecināms). </w:t>
      </w:r>
    </w:p>
    <w:p w14:paraId="4ABD925F"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N/A</w:t>
      </w:r>
    </w:p>
    <w:p w14:paraId="65A516E8" w14:textId="77777777" w:rsidR="00F14659" w:rsidRPr="006E77F2" w:rsidRDefault="00F14659" w:rsidP="00F14659">
      <w:pPr>
        <w:jc w:val="both"/>
        <w:rPr>
          <w:rFonts w:ascii="Times New Roman" w:hAnsi="Times New Roman" w:cs="Times New Roman"/>
        </w:rPr>
      </w:pPr>
    </w:p>
    <w:p w14:paraId="096CBEAA"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2BDB4751" w14:textId="77777777" w:rsidR="00F14659" w:rsidRPr="006E77F2" w:rsidRDefault="00F14659" w:rsidP="00F14659">
      <w:pPr>
        <w:jc w:val="both"/>
        <w:rPr>
          <w:rFonts w:ascii="Times New Roman" w:hAnsi="Times New Roman" w:cs="Times New Roman"/>
          <w:sz w:val="24"/>
          <w:szCs w:val="24"/>
          <w:shd w:val="clear" w:color="auto" w:fill="EEEEEE"/>
        </w:rPr>
      </w:pPr>
      <w:r w:rsidRPr="006E77F2">
        <w:rPr>
          <w:rFonts w:ascii="Times New Roman" w:hAnsi="Times New Roman" w:cs="Times New Roman"/>
          <w:sz w:val="24"/>
          <w:szCs w:val="24"/>
          <w:shd w:val="clear" w:color="auto" w:fill="EEEEEE"/>
        </w:rPr>
        <w:t xml:space="preserve">AMSP “Fizika” ﬁnansējuma avots ir valsts budžeta ﬁnansējums studijām (dotācija) un studiju maksa. 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nodrošinājumam. Izmaksu aprēķins uz vienu studējošo AMSP “Fizika” (pilna laika studijas, 2 gadi, 80 KP) un informācija par finansējuma procentuālo sadalījumu skat. 3.3.3.1. tabulā. </w:t>
      </w:r>
    </w:p>
    <w:p w14:paraId="164BB3D0" w14:textId="77777777" w:rsidR="00F14659" w:rsidRPr="006E77F2" w:rsidRDefault="00F14659" w:rsidP="00F14659">
      <w:pPr>
        <w:jc w:val="both"/>
        <w:rPr>
          <w:rFonts w:ascii="Times New Roman" w:hAnsi="Times New Roman" w:cs="Times New Roman"/>
          <w:b/>
          <w:sz w:val="24"/>
          <w:szCs w:val="24"/>
        </w:rPr>
      </w:pPr>
    </w:p>
    <w:p w14:paraId="713DEDAE" w14:textId="77777777" w:rsidR="00F14659" w:rsidRPr="006E77F2" w:rsidRDefault="00F14659" w:rsidP="00F14659">
      <w:pPr>
        <w:jc w:val="both"/>
        <w:rPr>
          <w:rFonts w:ascii="Times New Roman" w:hAnsi="Times New Roman" w:cs="Times New Roman"/>
          <w:bCs/>
          <w:sz w:val="24"/>
          <w:szCs w:val="24"/>
        </w:rPr>
      </w:pPr>
      <w:r w:rsidRPr="006E77F2">
        <w:rPr>
          <w:rFonts w:ascii="Times New Roman" w:hAnsi="Times New Roman" w:cs="Times New Roman"/>
          <w:bCs/>
          <w:sz w:val="24"/>
          <w:szCs w:val="24"/>
        </w:rPr>
        <w:t>Izmaksas uz vienu studējošo studiju programmā latviešu valodā un angļu valodā neatšķirsies. Minimālais studējošo skaits grupā, lai nodrošinātu studiju programmas rentabilitāti ir 5 studējošie grupā.</w:t>
      </w:r>
    </w:p>
    <w:p w14:paraId="6FD4121C" w14:textId="77777777" w:rsidR="00F14659" w:rsidRPr="006E77F2" w:rsidRDefault="00F14659" w:rsidP="00F14659">
      <w:pPr>
        <w:jc w:val="both"/>
        <w:rPr>
          <w:rFonts w:ascii="Times New Roman" w:hAnsi="Times New Roman" w:cs="Times New Roman"/>
          <w:b/>
          <w:i/>
        </w:rPr>
      </w:pPr>
    </w:p>
    <w:p w14:paraId="35C7BD93"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 xml:space="preserve">3.4. Mācībspēki </w:t>
      </w:r>
    </w:p>
    <w:p w14:paraId="4AC07E8D" w14:textId="77777777" w:rsidR="00F14659" w:rsidRPr="006E77F2" w:rsidRDefault="00F14659" w:rsidP="00F14659">
      <w:pPr>
        <w:jc w:val="both"/>
        <w:rPr>
          <w:rFonts w:ascii="Times New Roman" w:hAnsi="Times New Roman" w:cs="Times New Roman"/>
        </w:rPr>
      </w:pPr>
    </w:p>
    <w:p w14:paraId="55C3D25E"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3.4.1. Studiju programmas īstenošanā iesaistīto mācībspēku (akadēmiskā personāla, viesprofesoru, asociēto viesprofesoru, viesdocentu, vieslektoru un viesasistentu) kvalifikācijas atbilstības studiju programmas īstenošanas nosacījumiem un normatīvo aktu prasībām novērtējums. Sniegt informāciju par to, kā mācībspēku kvalifikācija palīdz sasniegt studiju rezultātus. </w:t>
      </w:r>
    </w:p>
    <w:p w14:paraId="546A569C" w14:textId="77777777" w:rsidR="00F14659" w:rsidRPr="006E77F2" w:rsidRDefault="00F14659" w:rsidP="00F14659">
      <w:pPr>
        <w:jc w:val="both"/>
        <w:rPr>
          <w:rFonts w:ascii="Times New Roman" w:hAnsi="Times New Roman" w:cs="Times New Roman"/>
        </w:rPr>
      </w:pPr>
    </w:p>
    <w:p w14:paraId="0E897F2F"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AMSP iesaistītā mācībspēku kvalifikācija pilnībā atbilst programmas īstenošanas nosacījumiem, programmas saturam un normatīvo aktu prasībām. Apliecinājumu, ka akadēmiskās studiju programmas realizācijā iesaistītais DU  akadēmiskais personāls atbilst Augstskolu likuma 55. panta pirmās daļas trešajā punktā noteiktajām prasībām skatīt pielikumā. Studiju programmas īstenošanā nodarbinātā akadēmiskā personāla valsts valodas zināšanas atbilst noteikumiem par valsts valodas zināšanu apjomu un valsts valodas prasmes pārbaudes kārtību profesionālo un amata pienākumu veikšanai, resp., tās ļauj jebkuru studiju virziena kursu pilnvērtīgi docēt valsts valodā. </w:t>
      </w:r>
    </w:p>
    <w:p w14:paraId="4BE0DFC0" w14:textId="77777777" w:rsidR="00F14659" w:rsidRPr="006E77F2" w:rsidRDefault="00F14659" w:rsidP="00F14659">
      <w:pPr>
        <w:jc w:val="both"/>
        <w:rPr>
          <w:rFonts w:ascii="Times New Roman" w:hAnsi="Times New Roman" w:cs="Times New Roman"/>
          <w:sz w:val="24"/>
          <w:szCs w:val="24"/>
        </w:rPr>
      </w:pPr>
    </w:p>
    <w:p w14:paraId="0CF4B300"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Uz akreditācijas ziņojuma sagatavošanas brīdi, MSPF realizācijā kopumā ir iesaistīti 11 DU docētāji (skat. 3.4.1.1. tabulu) no kuriem 4 pamatievēlēšanas vieta ir DU, savukārt 7 ir viesdocētāji. MSPF studiju kursu docēšana ir pieļaujama mācībspēkiem ar maģistra grādu – gan vēlētiem, gan viesdocētājiem. </w:t>
      </w:r>
      <w:r w:rsidRPr="006E77F2">
        <w:rPr>
          <w:rFonts w:ascii="Times New Roman" w:eastAsiaTheme="minorHAnsi" w:hAnsi="Times New Roman" w:cs="Times New Roman"/>
          <w:sz w:val="24"/>
          <w:szCs w:val="24"/>
        </w:rPr>
        <w:t xml:space="preserve">Visiem </w:t>
      </w:r>
      <w:r w:rsidRPr="006E77F2">
        <w:rPr>
          <w:rFonts w:ascii="Times New Roman" w:hAnsi="Times New Roman" w:cs="Times New Roman"/>
          <w:sz w:val="24"/>
          <w:szCs w:val="24"/>
        </w:rPr>
        <w:t xml:space="preserve">AMSP “Fizika” </w:t>
      </w:r>
      <w:r w:rsidRPr="006E77F2">
        <w:rPr>
          <w:rFonts w:ascii="Times New Roman" w:eastAsiaTheme="minorHAnsi" w:hAnsi="Times New Roman" w:cs="Times New Roman"/>
          <w:sz w:val="24"/>
          <w:szCs w:val="24"/>
        </w:rPr>
        <w:t>īstenošanā iesaistītajiem akadēmiskā personāla pārstāvjiem no DU ir vismaz maģistra grāds, turklāt doktora grāds ir 8 docētājiem, kas veido 72,7% no kopskaita. No Latvijas Universitātes puses programmas istenošanā ir iesaistīti 58 docētāji, no šī skaitā 10 docētāji pasniedz priekšmetus Daugavpils Universitātes studentiem. No tiem 8 docetājiem ir doktora zinātniskais grāds.</w:t>
      </w:r>
    </w:p>
    <w:p w14:paraId="2283D035" w14:textId="77777777" w:rsidR="00F14659" w:rsidRPr="006E77F2" w:rsidRDefault="00F14659" w:rsidP="00F14659">
      <w:pPr>
        <w:jc w:val="both"/>
        <w:rPr>
          <w:rFonts w:ascii="Times New Roman" w:hAnsi="Times New Roman" w:cs="Times New Roman"/>
          <w:sz w:val="24"/>
          <w:szCs w:val="24"/>
        </w:rPr>
      </w:pPr>
    </w:p>
    <w:p w14:paraId="35D7467D" w14:textId="77777777" w:rsidR="00F14659" w:rsidRPr="006E77F2" w:rsidRDefault="00F14659" w:rsidP="00F14659">
      <w:pPr>
        <w:jc w:val="both"/>
        <w:rPr>
          <w:rFonts w:ascii="Times New Roman" w:hAnsi="Times New Roman" w:cs="Times New Roman"/>
          <w:b/>
          <w:bCs/>
          <w:i/>
          <w:iCs/>
          <w:sz w:val="20"/>
          <w:szCs w:val="20"/>
        </w:rPr>
      </w:pPr>
      <w:r w:rsidRPr="006E77F2">
        <w:rPr>
          <w:rFonts w:ascii="Times New Roman" w:hAnsi="Times New Roman" w:cs="Times New Roman"/>
          <w:i/>
          <w:iCs/>
          <w:sz w:val="20"/>
          <w:szCs w:val="20"/>
        </w:rPr>
        <w:t xml:space="preserve">3.4.1.1. tabula. </w:t>
      </w:r>
      <w:r w:rsidRPr="006E77F2">
        <w:rPr>
          <w:rFonts w:ascii="Times New Roman" w:hAnsi="Times New Roman" w:cs="Times New Roman"/>
          <w:b/>
          <w:bCs/>
          <w:i/>
          <w:iCs/>
          <w:sz w:val="20"/>
          <w:szCs w:val="20"/>
        </w:rPr>
        <w:t>AMSP “Fizika” Daugavpils Universitātes iesaistītais akadēmiskais personāls</w:t>
      </w:r>
    </w:p>
    <w:tbl>
      <w:tblPr>
        <w:tblW w:w="0" w:type="auto"/>
        <w:tblLook w:val="04A0" w:firstRow="1" w:lastRow="0" w:firstColumn="1" w:lastColumn="0" w:noHBand="0" w:noVBand="1"/>
      </w:tblPr>
      <w:tblGrid>
        <w:gridCol w:w="1830"/>
        <w:gridCol w:w="1718"/>
        <w:gridCol w:w="1768"/>
        <w:gridCol w:w="1897"/>
        <w:gridCol w:w="1813"/>
      </w:tblGrid>
      <w:tr w:rsidR="00C26AA2" w:rsidRPr="006E77F2" w14:paraId="240C031E" w14:textId="77777777" w:rsidTr="00C26AA2">
        <w:tc>
          <w:tcPr>
            <w:tcW w:w="1947" w:type="dxa"/>
            <w:vAlign w:val="center"/>
          </w:tcPr>
          <w:p w14:paraId="1EB7FCF5" w14:textId="77777777" w:rsidR="00F14659" w:rsidRPr="006E77F2" w:rsidRDefault="00F14659" w:rsidP="00C26AA2">
            <w:pPr>
              <w:jc w:val="center"/>
              <w:rPr>
                <w:rFonts w:ascii="Times New Roman" w:hAnsi="Times New Roman" w:cs="Times New Roman"/>
                <w:b/>
                <w:bCs/>
                <w:sz w:val="20"/>
                <w:szCs w:val="20"/>
              </w:rPr>
            </w:pPr>
            <w:r w:rsidRPr="006E77F2">
              <w:rPr>
                <w:rFonts w:ascii="Times New Roman" w:hAnsi="Times New Roman" w:cs="Times New Roman"/>
                <w:b/>
                <w:bCs/>
                <w:sz w:val="20"/>
                <w:szCs w:val="20"/>
              </w:rPr>
              <w:t>Amats</w:t>
            </w:r>
          </w:p>
        </w:tc>
        <w:tc>
          <w:tcPr>
            <w:tcW w:w="1947" w:type="dxa"/>
            <w:vAlign w:val="center"/>
          </w:tcPr>
          <w:p w14:paraId="13700ACA" w14:textId="77777777" w:rsidR="00F14659" w:rsidRPr="006E77F2" w:rsidRDefault="00F14659" w:rsidP="00C26AA2">
            <w:pPr>
              <w:jc w:val="center"/>
              <w:rPr>
                <w:rFonts w:ascii="Times New Roman" w:hAnsi="Times New Roman" w:cs="Times New Roman"/>
                <w:b/>
                <w:bCs/>
                <w:sz w:val="20"/>
                <w:szCs w:val="20"/>
              </w:rPr>
            </w:pPr>
            <w:r w:rsidRPr="006E77F2">
              <w:rPr>
                <w:rFonts w:ascii="Times New Roman" w:hAnsi="Times New Roman" w:cs="Times New Roman"/>
                <w:b/>
                <w:bCs/>
                <w:sz w:val="20"/>
                <w:szCs w:val="20"/>
              </w:rPr>
              <w:t>Skaits</w:t>
            </w:r>
          </w:p>
        </w:tc>
        <w:tc>
          <w:tcPr>
            <w:tcW w:w="1947" w:type="dxa"/>
            <w:vAlign w:val="center"/>
          </w:tcPr>
          <w:p w14:paraId="4C5A9B4F" w14:textId="77777777" w:rsidR="00F14659" w:rsidRPr="006E77F2" w:rsidRDefault="00F14659" w:rsidP="00C26AA2">
            <w:pPr>
              <w:jc w:val="center"/>
              <w:rPr>
                <w:rFonts w:ascii="Times New Roman" w:hAnsi="Times New Roman" w:cs="Times New Roman"/>
                <w:b/>
                <w:bCs/>
                <w:i/>
                <w:iCs/>
                <w:sz w:val="20"/>
                <w:szCs w:val="20"/>
              </w:rPr>
            </w:pPr>
            <w:r w:rsidRPr="006E77F2">
              <w:rPr>
                <w:rFonts w:ascii="Times New Roman" w:hAnsi="Times New Roman" w:cs="Times New Roman"/>
                <w:b/>
                <w:bCs/>
                <w:i/>
                <w:iCs/>
                <w:sz w:val="20"/>
                <w:szCs w:val="20"/>
              </w:rPr>
              <w:t>% no kopskaita</w:t>
            </w:r>
          </w:p>
        </w:tc>
        <w:tc>
          <w:tcPr>
            <w:tcW w:w="1947" w:type="dxa"/>
            <w:vAlign w:val="center"/>
          </w:tcPr>
          <w:p w14:paraId="4B04FAD1" w14:textId="77777777" w:rsidR="00F14659" w:rsidRPr="006E77F2" w:rsidRDefault="00F14659" w:rsidP="00C26AA2">
            <w:pPr>
              <w:jc w:val="center"/>
              <w:rPr>
                <w:rFonts w:ascii="Times New Roman" w:hAnsi="Times New Roman" w:cs="Times New Roman"/>
                <w:b/>
                <w:bCs/>
                <w:i/>
                <w:iCs/>
                <w:sz w:val="20"/>
                <w:szCs w:val="20"/>
              </w:rPr>
            </w:pPr>
            <w:r w:rsidRPr="006E77F2">
              <w:rPr>
                <w:rFonts w:ascii="Times New Roman" w:hAnsi="Times New Roman" w:cs="Times New Roman"/>
                <w:b/>
                <w:bCs/>
                <w:i/>
                <w:iCs/>
                <w:sz w:val="20"/>
                <w:szCs w:val="20"/>
              </w:rPr>
              <w:t>Pamatievēlēšanas vieta DU</w:t>
            </w:r>
          </w:p>
        </w:tc>
        <w:tc>
          <w:tcPr>
            <w:tcW w:w="1948" w:type="dxa"/>
            <w:vAlign w:val="center"/>
          </w:tcPr>
          <w:p w14:paraId="19170AF4" w14:textId="77777777" w:rsidR="00F14659" w:rsidRPr="006E77F2" w:rsidRDefault="00F14659" w:rsidP="00C26AA2">
            <w:pPr>
              <w:jc w:val="center"/>
              <w:rPr>
                <w:rFonts w:ascii="Times New Roman" w:hAnsi="Times New Roman" w:cs="Times New Roman"/>
                <w:b/>
                <w:bCs/>
                <w:i/>
                <w:iCs/>
                <w:sz w:val="20"/>
                <w:szCs w:val="20"/>
              </w:rPr>
            </w:pPr>
            <w:r w:rsidRPr="006E77F2">
              <w:rPr>
                <w:rFonts w:ascii="Times New Roman" w:hAnsi="Times New Roman" w:cs="Times New Roman"/>
                <w:b/>
                <w:bCs/>
                <w:i/>
                <w:iCs/>
                <w:sz w:val="20"/>
                <w:szCs w:val="20"/>
              </w:rPr>
              <w:t>Viesdocētājs</w:t>
            </w:r>
          </w:p>
        </w:tc>
      </w:tr>
      <w:tr w:rsidR="00C26AA2" w:rsidRPr="006E77F2" w14:paraId="61E95D06" w14:textId="77777777" w:rsidTr="00C26AA2">
        <w:tc>
          <w:tcPr>
            <w:tcW w:w="1947" w:type="dxa"/>
            <w:shd w:val="clear" w:color="auto" w:fill="auto"/>
          </w:tcPr>
          <w:p w14:paraId="7BE04C85" w14:textId="77777777" w:rsidR="00F14659" w:rsidRPr="006E77F2" w:rsidRDefault="00F14659" w:rsidP="00C26AA2">
            <w:pPr>
              <w:jc w:val="both"/>
              <w:rPr>
                <w:rFonts w:ascii="Times New Roman" w:hAnsi="Times New Roman" w:cs="Times New Roman"/>
                <w:i/>
                <w:iCs/>
                <w:sz w:val="20"/>
                <w:szCs w:val="20"/>
              </w:rPr>
            </w:pPr>
            <w:r w:rsidRPr="006E77F2">
              <w:rPr>
                <w:rFonts w:ascii="Times New Roman" w:hAnsi="Times New Roman" w:cs="Times New Roman"/>
              </w:rPr>
              <w:t>Profesors</w:t>
            </w:r>
          </w:p>
        </w:tc>
        <w:tc>
          <w:tcPr>
            <w:tcW w:w="1947" w:type="dxa"/>
            <w:shd w:val="clear" w:color="auto" w:fill="auto"/>
          </w:tcPr>
          <w:p w14:paraId="66E4741D"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2</w:t>
            </w:r>
          </w:p>
        </w:tc>
        <w:tc>
          <w:tcPr>
            <w:tcW w:w="1947" w:type="dxa"/>
            <w:shd w:val="clear" w:color="auto" w:fill="auto"/>
          </w:tcPr>
          <w:p w14:paraId="654768A8"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18,2</w:t>
            </w:r>
          </w:p>
        </w:tc>
        <w:tc>
          <w:tcPr>
            <w:tcW w:w="1947" w:type="dxa"/>
            <w:shd w:val="clear" w:color="auto" w:fill="auto"/>
          </w:tcPr>
          <w:p w14:paraId="7F86D2FD"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0</w:t>
            </w:r>
          </w:p>
        </w:tc>
        <w:tc>
          <w:tcPr>
            <w:tcW w:w="1948" w:type="dxa"/>
            <w:shd w:val="clear" w:color="auto" w:fill="auto"/>
          </w:tcPr>
          <w:p w14:paraId="72592B91"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2</w:t>
            </w:r>
          </w:p>
        </w:tc>
      </w:tr>
      <w:tr w:rsidR="00C26AA2" w:rsidRPr="006E77F2" w14:paraId="4C56689D" w14:textId="77777777" w:rsidTr="00C26AA2">
        <w:tc>
          <w:tcPr>
            <w:tcW w:w="1947" w:type="dxa"/>
            <w:shd w:val="clear" w:color="auto" w:fill="auto"/>
          </w:tcPr>
          <w:p w14:paraId="50A2990D" w14:textId="77777777" w:rsidR="00F14659" w:rsidRPr="006E77F2" w:rsidRDefault="00F14659" w:rsidP="00C26AA2">
            <w:pPr>
              <w:jc w:val="both"/>
              <w:rPr>
                <w:rFonts w:ascii="Times New Roman" w:hAnsi="Times New Roman" w:cs="Times New Roman"/>
                <w:i/>
                <w:iCs/>
                <w:sz w:val="20"/>
                <w:szCs w:val="20"/>
              </w:rPr>
            </w:pPr>
            <w:r w:rsidRPr="006E77F2">
              <w:rPr>
                <w:rFonts w:ascii="Times New Roman" w:hAnsi="Times New Roman" w:cs="Times New Roman"/>
              </w:rPr>
              <w:t>Lektors</w:t>
            </w:r>
          </w:p>
        </w:tc>
        <w:tc>
          <w:tcPr>
            <w:tcW w:w="1947" w:type="dxa"/>
            <w:shd w:val="clear" w:color="auto" w:fill="auto"/>
          </w:tcPr>
          <w:p w14:paraId="08D67AD1"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1</w:t>
            </w:r>
          </w:p>
        </w:tc>
        <w:tc>
          <w:tcPr>
            <w:tcW w:w="1947" w:type="dxa"/>
            <w:shd w:val="clear" w:color="auto" w:fill="auto"/>
          </w:tcPr>
          <w:p w14:paraId="27325767"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9</w:t>
            </w:r>
          </w:p>
        </w:tc>
        <w:tc>
          <w:tcPr>
            <w:tcW w:w="1947" w:type="dxa"/>
            <w:shd w:val="clear" w:color="auto" w:fill="auto"/>
          </w:tcPr>
          <w:p w14:paraId="514FDC17"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xml:space="preserve"> 1 </w:t>
            </w:r>
          </w:p>
        </w:tc>
        <w:tc>
          <w:tcPr>
            <w:tcW w:w="1948" w:type="dxa"/>
            <w:shd w:val="clear" w:color="auto" w:fill="auto"/>
          </w:tcPr>
          <w:p w14:paraId="7FBB37BE"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0</w:t>
            </w:r>
          </w:p>
        </w:tc>
      </w:tr>
      <w:tr w:rsidR="00C26AA2" w:rsidRPr="006E77F2" w14:paraId="734529F7" w14:textId="77777777" w:rsidTr="00C26AA2">
        <w:tc>
          <w:tcPr>
            <w:tcW w:w="1947" w:type="dxa"/>
            <w:shd w:val="clear" w:color="auto" w:fill="auto"/>
          </w:tcPr>
          <w:p w14:paraId="29F81ACA" w14:textId="77777777" w:rsidR="00F14659" w:rsidRPr="006E77F2" w:rsidRDefault="00F14659" w:rsidP="00C26AA2">
            <w:pPr>
              <w:jc w:val="both"/>
              <w:rPr>
                <w:rFonts w:ascii="Times New Roman" w:hAnsi="Times New Roman" w:cs="Times New Roman"/>
                <w:i/>
                <w:iCs/>
                <w:sz w:val="20"/>
                <w:szCs w:val="20"/>
              </w:rPr>
            </w:pPr>
            <w:r w:rsidRPr="006E77F2">
              <w:rPr>
                <w:rFonts w:ascii="Times New Roman" w:hAnsi="Times New Roman" w:cs="Times New Roman"/>
              </w:rPr>
              <w:t>Elektronikas inženieris</w:t>
            </w:r>
          </w:p>
        </w:tc>
        <w:tc>
          <w:tcPr>
            <w:tcW w:w="1947" w:type="dxa"/>
            <w:shd w:val="clear" w:color="auto" w:fill="auto"/>
          </w:tcPr>
          <w:p w14:paraId="2E28835D"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2</w:t>
            </w:r>
          </w:p>
        </w:tc>
        <w:tc>
          <w:tcPr>
            <w:tcW w:w="1947" w:type="dxa"/>
            <w:shd w:val="clear" w:color="auto" w:fill="auto"/>
          </w:tcPr>
          <w:p w14:paraId="6344414D"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18,2</w:t>
            </w:r>
          </w:p>
        </w:tc>
        <w:tc>
          <w:tcPr>
            <w:tcW w:w="1947" w:type="dxa"/>
            <w:shd w:val="clear" w:color="auto" w:fill="auto"/>
          </w:tcPr>
          <w:p w14:paraId="4C8A21DB"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0</w:t>
            </w:r>
          </w:p>
        </w:tc>
        <w:tc>
          <w:tcPr>
            <w:tcW w:w="1948" w:type="dxa"/>
            <w:shd w:val="clear" w:color="auto" w:fill="auto"/>
          </w:tcPr>
          <w:p w14:paraId="6A41A433"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2</w:t>
            </w:r>
          </w:p>
        </w:tc>
      </w:tr>
      <w:tr w:rsidR="00C26AA2" w:rsidRPr="006E77F2" w14:paraId="787D7B72" w14:textId="77777777" w:rsidTr="00C26AA2">
        <w:tc>
          <w:tcPr>
            <w:tcW w:w="1947" w:type="dxa"/>
            <w:shd w:val="clear" w:color="auto" w:fill="auto"/>
          </w:tcPr>
          <w:p w14:paraId="3F67E915" w14:textId="77777777" w:rsidR="00F14659" w:rsidRPr="006E77F2" w:rsidRDefault="00F14659" w:rsidP="00C26AA2">
            <w:pPr>
              <w:jc w:val="both"/>
              <w:rPr>
                <w:rFonts w:ascii="Times New Roman" w:hAnsi="Times New Roman" w:cs="Times New Roman"/>
              </w:rPr>
            </w:pPr>
            <w:r w:rsidRPr="006E77F2">
              <w:rPr>
                <w:rFonts w:ascii="Times New Roman" w:hAnsi="Times New Roman" w:cs="Times New Roman"/>
              </w:rPr>
              <w:t>Zinātniskais asistents</w:t>
            </w:r>
          </w:p>
        </w:tc>
        <w:tc>
          <w:tcPr>
            <w:tcW w:w="1947" w:type="dxa"/>
            <w:shd w:val="clear" w:color="auto" w:fill="auto"/>
          </w:tcPr>
          <w:p w14:paraId="1065AA51" w14:textId="77777777" w:rsidR="00F14659" w:rsidRPr="006E77F2" w:rsidRDefault="00F14659" w:rsidP="00C26AA2">
            <w:pPr>
              <w:jc w:val="center"/>
              <w:rPr>
                <w:rFonts w:ascii="Times New Roman" w:hAnsi="Times New Roman" w:cs="Times New Roman"/>
              </w:rPr>
            </w:pPr>
            <w:r w:rsidRPr="006E77F2">
              <w:rPr>
                <w:rFonts w:ascii="Times New Roman" w:hAnsi="Times New Roman" w:cs="Times New Roman"/>
              </w:rPr>
              <w:t>1</w:t>
            </w:r>
          </w:p>
        </w:tc>
        <w:tc>
          <w:tcPr>
            <w:tcW w:w="1947" w:type="dxa"/>
            <w:shd w:val="clear" w:color="auto" w:fill="auto"/>
          </w:tcPr>
          <w:p w14:paraId="2743972E" w14:textId="77777777" w:rsidR="00F14659" w:rsidRPr="006E77F2" w:rsidRDefault="00F14659" w:rsidP="00C26AA2">
            <w:pPr>
              <w:jc w:val="center"/>
              <w:rPr>
                <w:rFonts w:ascii="Times New Roman" w:hAnsi="Times New Roman" w:cs="Times New Roman"/>
              </w:rPr>
            </w:pPr>
            <w:r w:rsidRPr="006E77F2">
              <w:rPr>
                <w:rFonts w:ascii="Times New Roman" w:hAnsi="Times New Roman" w:cs="Times New Roman"/>
              </w:rPr>
              <w:t>9</w:t>
            </w:r>
          </w:p>
        </w:tc>
        <w:tc>
          <w:tcPr>
            <w:tcW w:w="1947" w:type="dxa"/>
            <w:shd w:val="clear" w:color="auto" w:fill="auto"/>
          </w:tcPr>
          <w:p w14:paraId="670B8A90" w14:textId="77777777" w:rsidR="00F14659" w:rsidRPr="006E77F2" w:rsidRDefault="00F14659" w:rsidP="00C26AA2">
            <w:pPr>
              <w:jc w:val="center"/>
              <w:rPr>
                <w:rFonts w:ascii="Times New Roman" w:hAnsi="Times New Roman" w:cs="Times New Roman"/>
              </w:rPr>
            </w:pPr>
            <w:r w:rsidRPr="006E77F2">
              <w:rPr>
                <w:rFonts w:ascii="Times New Roman" w:hAnsi="Times New Roman" w:cs="Times New Roman"/>
              </w:rPr>
              <w:t>1</w:t>
            </w:r>
          </w:p>
        </w:tc>
        <w:tc>
          <w:tcPr>
            <w:tcW w:w="1948" w:type="dxa"/>
            <w:shd w:val="clear" w:color="auto" w:fill="auto"/>
          </w:tcPr>
          <w:p w14:paraId="40CFA1C3" w14:textId="77777777" w:rsidR="00F14659" w:rsidRPr="006E77F2" w:rsidRDefault="00F14659" w:rsidP="00C26AA2">
            <w:pPr>
              <w:jc w:val="center"/>
              <w:rPr>
                <w:rFonts w:ascii="Times New Roman" w:hAnsi="Times New Roman" w:cs="Times New Roman"/>
              </w:rPr>
            </w:pPr>
            <w:r w:rsidRPr="006E77F2">
              <w:rPr>
                <w:rFonts w:ascii="Times New Roman" w:hAnsi="Times New Roman" w:cs="Times New Roman"/>
              </w:rPr>
              <w:t>0</w:t>
            </w:r>
          </w:p>
        </w:tc>
      </w:tr>
      <w:tr w:rsidR="00C26AA2" w:rsidRPr="006E77F2" w14:paraId="48B279B2" w14:textId="77777777" w:rsidTr="00C26AA2">
        <w:tc>
          <w:tcPr>
            <w:tcW w:w="1947" w:type="dxa"/>
            <w:shd w:val="clear" w:color="auto" w:fill="auto"/>
          </w:tcPr>
          <w:p w14:paraId="00F5BACE" w14:textId="77777777" w:rsidR="00F14659" w:rsidRPr="006E77F2" w:rsidRDefault="00F14659" w:rsidP="00C26AA2">
            <w:pPr>
              <w:jc w:val="both"/>
              <w:rPr>
                <w:rFonts w:ascii="Times New Roman" w:hAnsi="Times New Roman" w:cs="Times New Roman"/>
                <w:i/>
                <w:iCs/>
                <w:sz w:val="20"/>
                <w:szCs w:val="20"/>
              </w:rPr>
            </w:pPr>
            <w:r w:rsidRPr="006E77F2">
              <w:rPr>
                <w:rFonts w:ascii="Times New Roman" w:hAnsi="Times New Roman" w:cs="Times New Roman"/>
              </w:rPr>
              <w:t>Vadošais pētnieks</w:t>
            </w:r>
          </w:p>
        </w:tc>
        <w:tc>
          <w:tcPr>
            <w:tcW w:w="1947" w:type="dxa"/>
            <w:shd w:val="clear" w:color="auto" w:fill="auto"/>
          </w:tcPr>
          <w:p w14:paraId="6E0C2402"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2</w:t>
            </w:r>
          </w:p>
        </w:tc>
        <w:tc>
          <w:tcPr>
            <w:tcW w:w="1947" w:type="dxa"/>
            <w:shd w:val="clear" w:color="auto" w:fill="auto"/>
          </w:tcPr>
          <w:p w14:paraId="62CE6340"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18,2</w:t>
            </w:r>
          </w:p>
        </w:tc>
        <w:tc>
          <w:tcPr>
            <w:tcW w:w="1947" w:type="dxa"/>
            <w:shd w:val="clear" w:color="auto" w:fill="auto"/>
          </w:tcPr>
          <w:p w14:paraId="22C283AA"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1</w:t>
            </w:r>
          </w:p>
        </w:tc>
        <w:tc>
          <w:tcPr>
            <w:tcW w:w="1948" w:type="dxa"/>
            <w:shd w:val="clear" w:color="auto" w:fill="auto"/>
          </w:tcPr>
          <w:p w14:paraId="1B41DC70"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1</w:t>
            </w:r>
          </w:p>
        </w:tc>
      </w:tr>
      <w:tr w:rsidR="00C26AA2" w:rsidRPr="006E77F2" w14:paraId="7D653EAE" w14:textId="77777777" w:rsidTr="00C26AA2">
        <w:tc>
          <w:tcPr>
            <w:tcW w:w="1947" w:type="dxa"/>
            <w:shd w:val="clear" w:color="auto" w:fill="auto"/>
          </w:tcPr>
          <w:p w14:paraId="01F386AC" w14:textId="77777777" w:rsidR="00F14659" w:rsidRPr="006E77F2" w:rsidRDefault="00F14659" w:rsidP="00C26AA2">
            <w:pPr>
              <w:jc w:val="both"/>
              <w:rPr>
                <w:rFonts w:ascii="Times New Roman" w:hAnsi="Times New Roman" w:cs="Times New Roman"/>
                <w:i/>
                <w:iCs/>
                <w:sz w:val="20"/>
                <w:szCs w:val="20"/>
              </w:rPr>
            </w:pPr>
            <w:r w:rsidRPr="006E77F2">
              <w:rPr>
                <w:rFonts w:ascii="Times New Roman" w:hAnsi="Times New Roman" w:cs="Times New Roman"/>
              </w:rPr>
              <w:t>Pētnieks</w:t>
            </w:r>
          </w:p>
        </w:tc>
        <w:tc>
          <w:tcPr>
            <w:tcW w:w="1947" w:type="dxa"/>
            <w:shd w:val="clear" w:color="auto" w:fill="auto"/>
          </w:tcPr>
          <w:p w14:paraId="76822243"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1</w:t>
            </w:r>
          </w:p>
        </w:tc>
        <w:tc>
          <w:tcPr>
            <w:tcW w:w="1947" w:type="dxa"/>
            <w:shd w:val="clear" w:color="auto" w:fill="auto"/>
          </w:tcPr>
          <w:p w14:paraId="796963DE"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9</w:t>
            </w:r>
          </w:p>
        </w:tc>
        <w:tc>
          <w:tcPr>
            <w:tcW w:w="1947" w:type="dxa"/>
            <w:shd w:val="clear" w:color="auto" w:fill="auto"/>
          </w:tcPr>
          <w:p w14:paraId="5B293269"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1</w:t>
            </w:r>
          </w:p>
        </w:tc>
        <w:tc>
          <w:tcPr>
            <w:tcW w:w="1948" w:type="dxa"/>
            <w:shd w:val="clear" w:color="auto" w:fill="auto"/>
          </w:tcPr>
          <w:p w14:paraId="567FBC3C"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hAnsi="Times New Roman" w:cs="Times New Roman"/>
              </w:rPr>
              <w:t> 0</w:t>
            </w:r>
          </w:p>
        </w:tc>
      </w:tr>
      <w:tr w:rsidR="00C26AA2" w:rsidRPr="006E77F2" w14:paraId="163DA22A" w14:textId="77777777" w:rsidTr="00C26AA2">
        <w:trPr>
          <w:trHeight w:val="55"/>
        </w:trPr>
        <w:tc>
          <w:tcPr>
            <w:tcW w:w="1947" w:type="dxa"/>
            <w:shd w:val="clear" w:color="auto" w:fill="auto"/>
          </w:tcPr>
          <w:p w14:paraId="3022A734" w14:textId="77777777" w:rsidR="00F14659" w:rsidRPr="006E77F2" w:rsidRDefault="00F14659" w:rsidP="00C26AA2">
            <w:pPr>
              <w:jc w:val="both"/>
              <w:rPr>
                <w:rFonts w:ascii="Times New Roman" w:hAnsi="Times New Roman" w:cs="Times New Roman"/>
              </w:rPr>
            </w:pPr>
            <w:r w:rsidRPr="006E77F2">
              <w:rPr>
                <w:rFonts w:ascii="Times New Roman" w:hAnsi="Times New Roman" w:cs="Times New Roman"/>
              </w:rPr>
              <w:t>Nestrādā DU</w:t>
            </w:r>
          </w:p>
        </w:tc>
        <w:tc>
          <w:tcPr>
            <w:tcW w:w="1947" w:type="dxa"/>
            <w:shd w:val="clear" w:color="auto" w:fill="auto"/>
          </w:tcPr>
          <w:p w14:paraId="3C753176" w14:textId="77777777" w:rsidR="00F14659" w:rsidRPr="006E77F2" w:rsidRDefault="00F14659" w:rsidP="00C26AA2">
            <w:pPr>
              <w:jc w:val="center"/>
              <w:rPr>
                <w:rFonts w:ascii="Times New Roman" w:hAnsi="Times New Roman" w:cs="Times New Roman"/>
              </w:rPr>
            </w:pPr>
            <w:r w:rsidRPr="006E77F2">
              <w:rPr>
                <w:rFonts w:ascii="Times New Roman" w:hAnsi="Times New Roman" w:cs="Times New Roman"/>
              </w:rPr>
              <w:t>2</w:t>
            </w:r>
          </w:p>
        </w:tc>
        <w:tc>
          <w:tcPr>
            <w:tcW w:w="1947" w:type="dxa"/>
            <w:shd w:val="clear" w:color="auto" w:fill="auto"/>
          </w:tcPr>
          <w:p w14:paraId="76F73EDA" w14:textId="77777777" w:rsidR="00F14659" w:rsidRPr="006E77F2" w:rsidRDefault="00F14659" w:rsidP="00C26AA2">
            <w:pPr>
              <w:jc w:val="center"/>
              <w:rPr>
                <w:rFonts w:ascii="Times New Roman" w:hAnsi="Times New Roman" w:cs="Times New Roman"/>
              </w:rPr>
            </w:pPr>
            <w:r w:rsidRPr="006E77F2">
              <w:rPr>
                <w:rFonts w:ascii="Times New Roman" w:hAnsi="Times New Roman" w:cs="Times New Roman"/>
              </w:rPr>
              <w:t>18,2</w:t>
            </w:r>
          </w:p>
        </w:tc>
        <w:tc>
          <w:tcPr>
            <w:tcW w:w="1947" w:type="dxa"/>
            <w:shd w:val="clear" w:color="auto" w:fill="auto"/>
          </w:tcPr>
          <w:p w14:paraId="063319E0" w14:textId="77777777" w:rsidR="00F14659" w:rsidRPr="006E77F2" w:rsidRDefault="00F14659" w:rsidP="00C26AA2">
            <w:pPr>
              <w:jc w:val="center"/>
              <w:rPr>
                <w:rFonts w:ascii="Times New Roman" w:hAnsi="Times New Roman" w:cs="Times New Roman"/>
              </w:rPr>
            </w:pPr>
            <w:r w:rsidRPr="006E77F2">
              <w:rPr>
                <w:rFonts w:ascii="Times New Roman" w:hAnsi="Times New Roman" w:cs="Times New Roman"/>
              </w:rPr>
              <w:t>0</w:t>
            </w:r>
          </w:p>
        </w:tc>
        <w:tc>
          <w:tcPr>
            <w:tcW w:w="1948" w:type="dxa"/>
            <w:shd w:val="clear" w:color="auto" w:fill="auto"/>
          </w:tcPr>
          <w:p w14:paraId="71745068" w14:textId="77777777" w:rsidR="00F14659" w:rsidRPr="006E77F2" w:rsidRDefault="00F14659" w:rsidP="00C26AA2">
            <w:pPr>
              <w:jc w:val="center"/>
              <w:rPr>
                <w:rFonts w:ascii="Times New Roman" w:hAnsi="Times New Roman" w:cs="Times New Roman"/>
              </w:rPr>
            </w:pPr>
            <w:r w:rsidRPr="006E77F2">
              <w:rPr>
                <w:rFonts w:ascii="Times New Roman" w:hAnsi="Times New Roman" w:cs="Times New Roman"/>
              </w:rPr>
              <w:t>2</w:t>
            </w:r>
          </w:p>
        </w:tc>
      </w:tr>
      <w:tr w:rsidR="00C26AA2" w:rsidRPr="006E77F2" w14:paraId="757EB5FA" w14:textId="77777777" w:rsidTr="00C26AA2">
        <w:tc>
          <w:tcPr>
            <w:tcW w:w="1947" w:type="dxa"/>
            <w:shd w:val="clear" w:color="auto" w:fill="auto"/>
          </w:tcPr>
          <w:p w14:paraId="5582ECD0" w14:textId="77777777" w:rsidR="00F14659" w:rsidRPr="006E77F2" w:rsidRDefault="00F14659" w:rsidP="00C26AA2">
            <w:pPr>
              <w:jc w:val="both"/>
              <w:rPr>
                <w:rFonts w:ascii="Times New Roman" w:hAnsi="Times New Roman" w:cs="Times New Roman"/>
                <w:b/>
                <w:bCs/>
                <w:sz w:val="20"/>
                <w:szCs w:val="20"/>
              </w:rPr>
            </w:pPr>
            <w:r w:rsidRPr="006E77F2">
              <w:rPr>
                <w:rFonts w:ascii="Times New Roman" w:hAnsi="Times New Roman" w:cs="Times New Roman"/>
                <w:b/>
                <w:bCs/>
                <w:sz w:val="20"/>
                <w:szCs w:val="20"/>
              </w:rPr>
              <w:t>Kopā</w:t>
            </w:r>
          </w:p>
        </w:tc>
        <w:tc>
          <w:tcPr>
            <w:tcW w:w="1947" w:type="dxa"/>
            <w:shd w:val="clear" w:color="auto" w:fill="auto"/>
          </w:tcPr>
          <w:p w14:paraId="1AC3D350" w14:textId="77777777" w:rsidR="00F14659" w:rsidRPr="006E77F2" w:rsidRDefault="00F14659" w:rsidP="00C26AA2">
            <w:pPr>
              <w:jc w:val="center"/>
              <w:rPr>
                <w:rFonts w:ascii="Times New Roman" w:hAnsi="Times New Roman" w:cs="Times New Roman"/>
                <w:b/>
                <w:bCs/>
                <w:sz w:val="20"/>
                <w:szCs w:val="20"/>
              </w:rPr>
            </w:pPr>
            <w:r w:rsidRPr="006E77F2">
              <w:rPr>
                <w:rFonts w:ascii="Times New Roman" w:hAnsi="Times New Roman" w:cs="Times New Roman"/>
                <w:b/>
                <w:bCs/>
                <w:sz w:val="20"/>
                <w:szCs w:val="20"/>
              </w:rPr>
              <w:t> 11</w:t>
            </w:r>
          </w:p>
        </w:tc>
        <w:tc>
          <w:tcPr>
            <w:tcW w:w="1947" w:type="dxa"/>
            <w:shd w:val="clear" w:color="auto" w:fill="auto"/>
          </w:tcPr>
          <w:p w14:paraId="658E5F2E" w14:textId="77777777" w:rsidR="00F14659" w:rsidRPr="006E77F2" w:rsidRDefault="00F14659" w:rsidP="00C26AA2">
            <w:pPr>
              <w:jc w:val="center"/>
              <w:rPr>
                <w:rFonts w:ascii="Times New Roman" w:hAnsi="Times New Roman" w:cs="Times New Roman"/>
                <w:b/>
                <w:bCs/>
                <w:sz w:val="20"/>
                <w:szCs w:val="20"/>
              </w:rPr>
            </w:pPr>
            <w:r w:rsidRPr="006E77F2">
              <w:rPr>
                <w:rFonts w:ascii="Times New Roman" w:hAnsi="Times New Roman" w:cs="Times New Roman"/>
                <w:b/>
                <w:bCs/>
                <w:sz w:val="20"/>
                <w:szCs w:val="20"/>
              </w:rPr>
              <w:t> 100</w:t>
            </w:r>
          </w:p>
        </w:tc>
        <w:tc>
          <w:tcPr>
            <w:tcW w:w="1947" w:type="dxa"/>
            <w:shd w:val="clear" w:color="auto" w:fill="auto"/>
          </w:tcPr>
          <w:p w14:paraId="21E64D9E" w14:textId="77777777" w:rsidR="00F14659" w:rsidRPr="006E77F2" w:rsidRDefault="00F14659" w:rsidP="00C26AA2">
            <w:pPr>
              <w:jc w:val="center"/>
              <w:rPr>
                <w:rFonts w:ascii="Times New Roman" w:hAnsi="Times New Roman" w:cs="Times New Roman"/>
                <w:b/>
                <w:bCs/>
                <w:sz w:val="20"/>
                <w:szCs w:val="20"/>
              </w:rPr>
            </w:pPr>
            <w:r w:rsidRPr="006E77F2">
              <w:rPr>
                <w:rFonts w:ascii="Times New Roman" w:hAnsi="Times New Roman" w:cs="Times New Roman"/>
                <w:b/>
                <w:bCs/>
                <w:sz w:val="20"/>
                <w:szCs w:val="20"/>
              </w:rPr>
              <w:t>4</w:t>
            </w:r>
          </w:p>
        </w:tc>
        <w:tc>
          <w:tcPr>
            <w:tcW w:w="1948" w:type="dxa"/>
            <w:shd w:val="clear" w:color="auto" w:fill="auto"/>
          </w:tcPr>
          <w:p w14:paraId="1B3C5B13" w14:textId="77777777" w:rsidR="00F14659" w:rsidRPr="006E77F2" w:rsidRDefault="00F14659" w:rsidP="00C26AA2">
            <w:pPr>
              <w:jc w:val="center"/>
              <w:rPr>
                <w:rFonts w:ascii="Times New Roman" w:hAnsi="Times New Roman" w:cs="Times New Roman"/>
                <w:b/>
                <w:bCs/>
                <w:sz w:val="20"/>
                <w:szCs w:val="20"/>
              </w:rPr>
            </w:pPr>
            <w:r w:rsidRPr="006E77F2">
              <w:rPr>
                <w:rFonts w:ascii="Times New Roman" w:hAnsi="Times New Roman" w:cs="Times New Roman"/>
                <w:b/>
                <w:bCs/>
                <w:sz w:val="20"/>
                <w:szCs w:val="20"/>
              </w:rPr>
              <w:t>7</w:t>
            </w:r>
          </w:p>
        </w:tc>
      </w:tr>
    </w:tbl>
    <w:p w14:paraId="19181C01" w14:textId="77777777" w:rsidR="00F14659" w:rsidRPr="006E77F2" w:rsidRDefault="00F14659" w:rsidP="00F14659">
      <w:pPr>
        <w:jc w:val="both"/>
        <w:rPr>
          <w:rFonts w:ascii="Times New Roman" w:hAnsi="Times New Roman" w:cs="Times New Roman"/>
          <w:sz w:val="24"/>
          <w:szCs w:val="24"/>
        </w:rPr>
      </w:pPr>
    </w:p>
    <w:p w14:paraId="4CF7004B" w14:textId="09DDEBF2"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Kā liecina apkopotie dati, DU mācībspēki un viesdocētāji mērķtiecīgi un regulāri iesaistās dažādās profesionālās pilnveides aktivitātēs viņu zinātniskajām interesēm atbilstošajās jomās. Docētāji sagatavo zinātniskus rakstus, t.sk., starptautiski recenzējamos žurnālos, piedalās konferencēs un praktiskajos semināros, dažādos zinātniskajos pasākumos, piedalās pētnieciskajos projektos. Līdztekus akadēmiskajam darbam augstskolā mācībspēkiem ir praktiskā pieredze ar nozari saistīto projektu un līgumdarbu realizācijā. Šāda veida aktivitātes veicina vispusīgu izpratni par nozares specifiku, tādējādi arī studiju procesā nodrošinot tiešu teorijas un prakses vienotību. Saraksts ar studiju virziena “Fizika, materiālzinātne, matemātika </w:t>
      </w:r>
      <w:r w:rsidRPr="006E77F2">
        <w:rPr>
          <w:rFonts w:ascii="Times New Roman" w:hAnsi="Times New Roman" w:cs="Times New Roman"/>
          <w:sz w:val="24"/>
          <w:szCs w:val="24"/>
        </w:rPr>
        <w:lastRenderedPageBreak/>
        <w:t>un statistika” ietilpstošo studiju programmu īstenošanā iesaistītā akadēmiskā personāla pieredzi nozares projektu realizācijā pievienots pielikumā (</w:t>
      </w:r>
      <w:r w:rsidRPr="006E77F2">
        <w:rPr>
          <w:rFonts w:ascii="Times New Roman" w:hAnsi="Times New Roman" w:cs="Times New Roman"/>
          <w:i/>
          <w:iCs/>
          <w:sz w:val="24"/>
          <w:szCs w:val="24"/>
        </w:rPr>
        <w:t>2.4.4. Dalība projektos virzienam</w:t>
      </w:r>
      <w:r w:rsidRPr="006E77F2">
        <w:rPr>
          <w:rFonts w:ascii="Times New Roman" w:hAnsi="Times New Roman" w:cs="Times New Roman"/>
          <w:sz w:val="24"/>
          <w:szCs w:val="24"/>
        </w:rPr>
        <w:t xml:space="preserve">), savukārt </w:t>
      </w:r>
      <w:r w:rsidRPr="006E77F2">
        <w:rPr>
          <w:rFonts w:ascii="Times New Roman" w:hAnsi="Times New Roman" w:cs="Times New Roman"/>
          <w:i/>
          <w:sz w:val="24"/>
          <w:szCs w:val="24"/>
        </w:rPr>
        <w:t>2.4.4.Zinātnisko publikāciju saraksts virzienam</w:t>
      </w:r>
      <w:r w:rsidRPr="006E77F2">
        <w:rPr>
          <w:rFonts w:ascii="Times New Roman" w:hAnsi="Times New Roman" w:cs="Times New Roman"/>
          <w:sz w:val="24"/>
          <w:szCs w:val="24"/>
        </w:rPr>
        <w:t xml:space="preserve"> pielikumā  pievienots mācībspēku saraksts, kur pie katra mācībspēka norādītas ar studiju programmām saistītās zinātniskās publikācijas recenzējamos izdevumos vai pētniecības sasniegumi un patenti pēdējo sešu gadu laikā. Kā piemēru</w:t>
      </w:r>
      <w:r w:rsidR="00847623">
        <w:rPr>
          <w:rFonts w:ascii="Times New Roman" w:hAnsi="Times New Roman" w:cs="Times New Roman"/>
          <w:sz w:val="24"/>
          <w:szCs w:val="24"/>
        </w:rPr>
        <w:t>,</w:t>
      </w:r>
      <w:r w:rsidRPr="006E77F2">
        <w:rPr>
          <w:rFonts w:ascii="Times New Roman" w:hAnsi="Times New Roman" w:cs="Times New Roman"/>
          <w:sz w:val="24"/>
          <w:szCs w:val="24"/>
        </w:rPr>
        <w:t xml:space="preserve"> </w:t>
      </w:r>
      <w:r w:rsidR="00847623" w:rsidRPr="00847623">
        <w:rPr>
          <w:rFonts w:ascii="Times New Roman" w:hAnsi="Times New Roman" w:cs="Times New Roman"/>
          <w:sz w:val="24"/>
          <w:szCs w:val="24"/>
          <w:highlight w:val="cyan"/>
        </w:rPr>
        <w:t>ka izvē</w:t>
      </w:r>
      <w:r w:rsidRPr="00847623">
        <w:rPr>
          <w:rFonts w:ascii="Times New Roman" w:hAnsi="Times New Roman" w:cs="Times New Roman"/>
          <w:sz w:val="24"/>
          <w:szCs w:val="24"/>
          <w:highlight w:val="cyan"/>
        </w:rPr>
        <w:t>lēto</w:t>
      </w:r>
      <w:r w:rsidRPr="006E77F2">
        <w:rPr>
          <w:rFonts w:ascii="Times New Roman" w:hAnsi="Times New Roman" w:cs="Times New Roman"/>
          <w:sz w:val="24"/>
          <w:szCs w:val="24"/>
        </w:rPr>
        <w:t xml:space="preserve"> pasniedzēju kvalifikācija palīdz nodrošināt panākt studiju kvalitāti, var noradīt specializācijai “Tehnoloģiju Fizika” B daļas kursu “Praktiskās hologrāfiskās sistēmas” pasniedzējs fizikas doktors, vadošais pētnieks Andrejs Bulanovs ir uzrakstījusi vairākas publikācijas par hologrāfiskā pieraksta tehnoloģijām Scopus indeksētus recenzējamos žurnālus.  Mācībspēku CV skat. pielikumā</w:t>
      </w:r>
      <w:r w:rsidRPr="006E77F2">
        <w:rPr>
          <w:rFonts w:ascii="Times New Roman" w:hAnsi="Times New Roman" w:cs="Times New Roman"/>
          <w:iCs/>
          <w:sz w:val="24"/>
          <w:szCs w:val="24"/>
        </w:rPr>
        <w:t xml:space="preserve"> 2</w:t>
      </w:r>
      <w:r w:rsidRPr="006E77F2">
        <w:rPr>
          <w:rFonts w:ascii="Times New Roman" w:hAnsi="Times New Roman" w:cs="Times New Roman"/>
          <w:i/>
          <w:iCs/>
          <w:sz w:val="24"/>
          <w:szCs w:val="24"/>
        </w:rPr>
        <w:t>.3.7.CV</w:t>
      </w:r>
      <w:r w:rsidRPr="006E77F2">
        <w:rPr>
          <w:rFonts w:ascii="Times New Roman" w:hAnsi="Times New Roman" w:cs="Times New Roman"/>
          <w:iCs/>
          <w:sz w:val="24"/>
          <w:szCs w:val="24"/>
        </w:rPr>
        <w:t xml:space="preserve">). </w:t>
      </w:r>
      <w:r w:rsidRPr="006E77F2">
        <w:rPr>
          <w:rFonts w:ascii="Times New Roman" w:hAnsi="Times New Roman" w:cs="Times New Roman"/>
          <w:i/>
          <w:iCs/>
          <w:sz w:val="24"/>
          <w:szCs w:val="24"/>
        </w:rPr>
        <w:t xml:space="preserve"> </w:t>
      </w:r>
    </w:p>
    <w:p w14:paraId="3AD32459" w14:textId="77777777" w:rsidR="00F14659" w:rsidRPr="006E77F2" w:rsidRDefault="00F14659" w:rsidP="00F14659">
      <w:pPr>
        <w:jc w:val="both"/>
        <w:rPr>
          <w:rFonts w:ascii="Times New Roman" w:hAnsi="Times New Roman" w:cs="Times New Roman"/>
          <w:sz w:val="24"/>
          <w:szCs w:val="24"/>
        </w:rPr>
      </w:pPr>
    </w:p>
    <w:p w14:paraId="512641C6"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Programmā iesaistītā akadēmiskā personāla pētnieciskā darba virzieni ir orientēti uz studiju programmas sekmīgu īstenošanu un vairumā gadījumu ir saistīti ar docētāju specializāciju programmas ietvaros. </w:t>
      </w:r>
    </w:p>
    <w:p w14:paraId="43B621CB" w14:textId="77777777" w:rsidR="00F14659" w:rsidRPr="006E77F2" w:rsidRDefault="00F14659" w:rsidP="00F14659">
      <w:pPr>
        <w:jc w:val="both"/>
        <w:rPr>
          <w:rFonts w:ascii="Times New Roman" w:hAnsi="Times New Roman" w:cs="Times New Roman"/>
          <w:sz w:val="24"/>
          <w:szCs w:val="24"/>
        </w:rPr>
      </w:pPr>
    </w:p>
    <w:p w14:paraId="3D3B52EC"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DU akadēmiskā personāla veiktie pētījumi ir nozīmīgs ieguldījums gan viņu pārstāvošās nozares attīstībā, gan arī studiju programmas attīstībā, studiju satura pilnveidošanā un aktualizācijā. </w:t>
      </w:r>
    </w:p>
    <w:p w14:paraId="27E8E9F9" w14:textId="77777777" w:rsidR="00F14659" w:rsidRPr="006E77F2" w:rsidRDefault="00F14659" w:rsidP="00F14659">
      <w:pPr>
        <w:jc w:val="both"/>
        <w:rPr>
          <w:rFonts w:ascii="Times New Roman" w:hAnsi="Times New Roman" w:cs="Times New Roman"/>
          <w:sz w:val="24"/>
          <w:szCs w:val="24"/>
        </w:rPr>
      </w:pPr>
    </w:p>
    <w:p w14:paraId="2D64BED0" w14:textId="77777777" w:rsidR="00F14659" w:rsidRPr="006E77F2" w:rsidRDefault="00F14659" w:rsidP="00F14659">
      <w:pPr>
        <w:pStyle w:val="CommentText"/>
        <w:jc w:val="both"/>
        <w:rPr>
          <w:rFonts w:ascii="Times New Roman" w:hAnsi="Times New Roman" w:cs="Times New Roman"/>
          <w:sz w:val="24"/>
          <w:szCs w:val="24"/>
        </w:rPr>
      </w:pPr>
      <w:r w:rsidRPr="006E77F2">
        <w:rPr>
          <w:rFonts w:ascii="Times New Roman" w:hAnsi="Times New Roman" w:cs="Times New Roman"/>
          <w:sz w:val="24"/>
          <w:szCs w:val="24"/>
          <w:shd w:val="clear" w:color="auto" w:fill="EEEEEE"/>
        </w:rPr>
        <w:t xml:space="preserve">Informācija par mācībspēku angļu valodas zināšanu līmeņa piemērotību studiju programmas īstenošanai angļu valodā atrodama Pielikumā </w:t>
      </w:r>
      <w:r w:rsidRPr="006E77F2">
        <w:rPr>
          <w:rFonts w:ascii="Times New Roman" w:hAnsi="Times New Roman" w:cs="Times New Roman"/>
          <w:i/>
          <w:sz w:val="24"/>
          <w:szCs w:val="24"/>
        </w:rPr>
        <w:t>2.3.7.Virziena_macibspeki</w:t>
      </w:r>
      <w:r w:rsidRPr="006E77F2">
        <w:rPr>
          <w:rFonts w:ascii="Times New Roman" w:hAnsi="Times New Roman" w:cs="Times New Roman"/>
          <w:sz w:val="24"/>
          <w:szCs w:val="24"/>
        </w:rPr>
        <w:t xml:space="preserve">. 45% no pasniedzējiem is C2 angļu valodas zināšanas līmenis, kas nodrošinā kvalitatīvu studiju programmu pasniegšanu angļu valodā.  </w:t>
      </w:r>
    </w:p>
    <w:p w14:paraId="0CF904BD" w14:textId="77777777" w:rsidR="00F14659" w:rsidRPr="006E77F2" w:rsidRDefault="00F14659" w:rsidP="00F14659">
      <w:pPr>
        <w:jc w:val="both"/>
        <w:rPr>
          <w:rFonts w:ascii="Times New Roman" w:hAnsi="Times New Roman" w:cs="Times New Roman"/>
          <w:i/>
        </w:rPr>
      </w:pPr>
    </w:p>
    <w:p w14:paraId="48376B9A"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3.4.2. Mācībspēku sastāva izmaiņu analīze un novērtējums par pārskata periodu, to ietekme uz studiju kvalitāti. </w:t>
      </w:r>
    </w:p>
    <w:p w14:paraId="1127BB7B" w14:textId="77777777" w:rsidR="00F14659" w:rsidRPr="006E77F2" w:rsidRDefault="00F14659" w:rsidP="00F14659">
      <w:pPr>
        <w:jc w:val="both"/>
        <w:rPr>
          <w:rFonts w:ascii="Times New Roman" w:hAnsi="Times New Roman" w:cs="Times New Roman"/>
          <w:sz w:val="24"/>
          <w:szCs w:val="24"/>
        </w:rPr>
      </w:pPr>
    </w:p>
    <w:p w14:paraId="3C500A91"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Docētāji L. Jonāne un P. Drozdovs ir miruši, tāpēc studiju kursu “</w:t>
      </w:r>
      <w:r w:rsidRPr="006E77F2">
        <w:rPr>
          <w:rFonts w:ascii="Times New Roman" w:eastAsia="Times New Roman" w:hAnsi="Times New Roman" w:cs="Times New Roman"/>
          <w:sz w:val="24"/>
          <w:szCs w:val="24"/>
          <w:lang w:eastAsia="lv-LV"/>
        </w:rPr>
        <w:t>Atvērto sistēmu fizika” ir pārņēmis Valdis Mizers, bet kursu “Rūpnieciskās robotikas pamati” Dr. phys. Ēriks Sļedevskis. Abi pasniedzēji ir speciālisti savā jomā, tāpēc šīs izmaiņas mācībspēku sastāvā nekādā gadījumā nepasliktina</w:t>
      </w:r>
      <w:r w:rsidRPr="006E77F2">
        <w:rPr>
          <w:rFonts w:ascii="Times New Roman" w:hAnsi="Times New Roman" w:cs="Times New Roman"/>
          <w:sz w:val="24"/>
          <w:szCs w:val="24"/>
        </w:rPr>
        <w:t xml:space="preserve"> studiju kvalitāti.</w:t>
      </w:r>
    </w:p>
    <w:p w14:paraId="65B22EF2" w14:textId="77777777" w:rsidR="00F14659" w:rsidRPr="006E77F2" w:rsidRDefault="00F14659" w:rsidP="00F14659">
      <w:pPr>
        <w:jc w:val="both"/>
        <w:rPr>
          <w:rFonts w:ascii="Times New Roman" w:hAnsi="Times New Roman" w:cs="Times New Roman"/>
        </w:rPr>
      </w:pPr>
    </w:p>
    <w:p w14:paraId="7FBFE4AF"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3.4.3. Informācija par doktora studiju programmas īstenošanā iesaistītā akadēmiskā personāla zinātnisko publikāciju skaitu pārskata periodā, pievienojot svarīgāko publikāciju sarakstu, kas publicētas žurnālos, kuri tiek indeksēti datubāzēs Scopus vai WoS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17 attiecīgajā zinātņu nozarē (kopējais skaits, mācībspēka vārds/ uzvārds, zinātnes nozare, kurā mācībspēkam ir eksperta statuss un Latvijas Zinātnes padomes eksperta tiesību beigu termiņš) (ja attiecināms). </w:t>
      </w:r>
    </w:p>
    <w:p w14:paraId="7FB5078E"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N/A</w:t>
      </w:r>
    </w:p>
    <w:p w14:paraId="5EEFC7B3" w14:textId="77777777" w:rsidR="00F14659" w:rsidRPr="006E77F2" w:rsidRDefault="00F14659" w:rsidP="00F14659">
      <w:pPr>
        <w:jc w:val="both"/>
        <w:rPr>
          <w:rFonts w:ascii="Times New Roman" w:hAnsi="Times New Roman" w:cs="Times New Roman"/>
        </w:rPr>
      </w:pPr>
    </w:p>
    <w:p w14:paraId="2FCCF445"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64C3D787"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N/A</w:t>
      </w:r>
    </w:p>
    <w:p w14:paraId="4830356D" w14:textId="77777777" w:rsidR="00F14659" w:rsidRPr="006E77F2" w:rsidRDefault="00F14659" w:rsidP="00F14659">
      <w:pPr>
        <w:jc w:val="both"/>
        <w:rPr>
          <w:rFonts w:ascii="Times New Roman" w:hAnsi="Times New Roman" w:cs="Times New Roman"/>
        </w:rPr>
      </w:pPr>
    </w:p>
    <w:p w14:paraId="7C7E7933"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3.4.5.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1AFC9B3B" w14:textId="77777777" w:rsidR="00F14659" w:rsidRPr="006E77F2" w:rsidRDefault="00F14659" w:rsidP="00F14659">
      <w:pPr>
        <w:rPr>
          <w:rFonts w:ascii="Times New Roman" w:hAnsi="Times New Roman" w:cs="Times New Roman"/>
        </w:rPr>
      </w:pPr>
    </w:p>
    <w:p w14:paraId="67DBEA17"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Programmas mācībspēku sadarbība ir daudzveidīga, lemjot par darbībām, kuras saistītas ar mācību procesa organizēšanu un vadīšanu; izskatot jautājumus par studiju saturu; plānojot zinātniskos pasākumus; sadarbojoties pētnieciskajā jomā (veicot kopējus pētījumus projektu ietvaros, rakstot publikācijas, piedaloties zinātniskajās konferencēs u.c.). Ir izveidotā kopīga akadēmiskās maģistra studiju programmas “Fizika” studiju padome, kurā piedalās gan Daugavpils Universitātes, gan Latvijas Universitātes pārstāvji kas nodrošina sadarbību starp abu universitāšu mācībspēkiem.</w:t>
      </w:r>
    </w:p>
    <w:p w14:paraId="7AB07561"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Katra studiju gada beigās struktūrvienībās tiek plānotas akadēmiskā personāla slodzes nākamajam studiju gadam. Ņemot vērā programmas studējošo attiecīgo studiju kursu novērtēšanas rezultātus un docētāju veiktās akadēmiskās darbības pašanalīzi, tiek izvērtēta mācībspēku atbilstība konkrēto studiju kursu pilnveidei un docēšanai. Akadēmisko slodžu apstiprināšana notiek saskaņā ar “Akadēmiskā personāla darba apjoma uzskaites kārtību DU”.</w:t>
      </w:r>
    </w:p>
    <w:p w14:paraId="5E940232" w14:textId="77777777" w:rsidR="00F14659" w:rsidRPr="006E77F2" w:rsidRDefault="00F14659" w:rsidP="00F14659">
      <w:pPr>
        <w:jc w:val="both"/>
        <w:rPr>
          <w:rFonts w:ascii="Times New Roman" w:hAnsi="Times New Roman" w:cs="Times New Roman"/>
          <w:sz w:val="24"/>
          <w:szCs w:val="24"/>
        </w:rPr>
      </w:pPr>
    </w:p>
    <w:p w14:paraId="6F253105" w14:textId="77777777" w:rsidR="00F14659" w:rsidRPr="006E77F2" w:rsidRDefault="00F14659" w:rsidP="00F14659">
      <w:pPr>
        <w:pStyle w:val="ListParagraph"/>
        <w:widowControl/>
        <w:autoSpaceDE/>
        <w:autoSpaceDN/>
        <w:spacing w:after="160" w:line="259" w:lineRule="auto"/>
        <w:ind w:left="0"/>
        <w:jc w:val="both"/>
        <w:rPr>
          <w:rFonts w:ascii="Times New Roman" w:hAnsi="Times New Roman" w:cs="Times New Roman"/>
          <w:sz w:val="24"/>
          <w:szCs w:val="24"/>
        </w:rPr>
      </w:pPr>
      <w:r w:rsidRPr="006E77F2">
        <w:rPr>
          <w:rFonts w:ascii="Times New Roman" w:hAnsi="Times New Roman" w:cs="Times New Roman"/>
          <w:sz w:val="24"/>
          <w:szCs w:val="24"/>
        </w:rPr>
        <w:t xml:space="preserve">Labvēlīgi  studiju procesu ietekmē tas, ka MSPF pārstāvji kopā ar studentiem aktīvi iesaistās Daugavpils Zinātnes festivāla, Zinātnieku nakts pasākumos, ir vadījuši DU Zinātnes skolas nodarbības. kā arī iesaistījušies skolēnu zinātniski pētniecisko darbu izstrādes konsultēšanā un izvērtēšanā (piemēram, V.Mizers; A. Vagalis, V. Paškevičs, I. Mihailova, A. Ogurcovs). </w:t>
      </w:r>
    </w:p>
    <w:p w14:paraId="00D68C80" w14:textId="77777777" w:rsidR="00F14659" w:rsidRPr="006E77F2" w:rsidRDefault="00F14659" w:rsidP="00F14659">
      <w:pPr>
        <w:pStyle w:val="ListParagraph"/>
        <w:widowControl/>
        <w:autoSpaceDE/>
        <w:autoSpaceDN/>
        <w:spacing w:after="160" w:line="259" w:lineRule="auto"/>
        <w:ind w:left="0"/>
        <w:jc w:val="both"/>
        <w:rPr>
          <w:rFonts w:ascii="Times New Roman" w:hAnsi="Times New Roman" w:cs="Times New Roman"/>
          <w:sz w:val="24"/>
          <w:szCs w:val="24"/>
        </w:rPr>
      </w:pPr>
      <w:r w:rsidRPr="006E77F2">
        <w:rPr>
          <w:rFonts w:ascii="Times New Roman" w:hAnsi="Times New Roman" w:cs="Times New Roman"/>
          <w:sz w:val="24"/>
          <w:szCs w:val="24"/>
        </w:rPr>
        <w:t>MSPF mācībspēkiem ir daudz kopīgu publikāciju, kas apliecina personāla sadarbību zinātniskajā darbībā. Studiju kursu savstarpējās sasaistes nodrošināšanai tiek  organizētas docētāju tikšanās (gan kolektīvi, gan individuāli).</w:t>
      </w:r>
    </w:p>
    <w:p w14:paraId="41D8AB65" w14:textId="441106CD"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sz w:val="24"/>
          <w:szCs w:val="24"/>
        </w:rPr>
        <w:t xml:space="preserve">2022./2023. st. g. maģistra studiju programmas realizācijā ir iesaistīti kopumā 11 mācībspēki. </w:t>
      </w:r>
      <w:r w:rsidRPr="007D5845">
        <w:rPr>
          <w:rFonts w:ascii="Times New Roman" w:hAnsi="Times New Roman" w:cs="Times New Roman"/>
          <w:sz w:val="24"/>
          <w:szCs w:val="24"/>
          <w:highlight w:val="cyan"/>
          <w:shd w:val="clear" w:color="auto" w:fill="FFFFFF"/>
        </w:rPr>
        <w:t xml:space="preserve">Uz </w:t>
      </w:r>
      <w:r w:rsidR="007D5845" w:rsidRPr="007D5845">
        <w:rPr>
          <w:rFonts w:ascii="Times New Roman" w:hAnsi="Times New Roman" w:cs="Times New Roman"/>
          <w:sz w:val="24"/>
          <w:szCs w:val="24"/>
          <w:highlight w:val="cyan"/>
          <w:shd w:val="clear" w:color="auto" w:fill="FFFFFF"/>
        </w:rPr>
        <w:t>pašvērtējuma</w:t>
      </w:r>
      <w:r w:rsidRPr="007D5845">
        <w:rPr>
          <w:rFonts w:ascii="Times New Roman" w:hAnsi="Times New Roman" w:cs="Times New Roman"/>
          <w:sz w:val="24"/>
          <w:szCs w:val="24"/>
          <w:highlight w:val="cyan"/>
          <w:shd w:val="clear" w:color="auto" w:fill="FFFFFF"/>
        </w:rPr>
        <w:t xml:space="preserve"> ziņojuma iesniegšanas brīdi AMSP “Fizika” </w:t>
      </w:r>
      <w:r w:rsidR="007D5845" w:rsidRPr="007D5845">
        <w:rPr>
          <w:rFonts w:ascii="Times New Roman" w:hAnsi="Times New Roman" w:cs="Times New Roman"/>
          <w:sz w:val="24"/>
          <w:szCs w:val="24"/>
          <w:highlight w:val="cyan"/>
          <w:shd w:val="clear" w:color="auto" w:fill="FFFFFF"/>
        </w:rPr>
        <w:t>nav</w:t>
      </w:r>
      <w:r w:rsidRPr="007D5845">
        <w:rPr>
          <w:rFonts w:ascii="Times New Roman" w:hAnsi="Times New Roman" w:cs="Times New Roman"/>
          <w:sz w:val="24"/>
          <w:szCs w:val="24"/>
          <w:highlight w:val="cyan"/>
          <w:shd w:val="clear" w:color="auto" w:fill="FFFFFF"/>
        </w:rPr>
        <w:t xml:space="preserve"> </w:t>
      </w:r>
      <w:r w:rsidR="007D5845" w:rsidRPr="007D5845">
        <w:rPr>
          <w:rFonts w:ascii="Times New Roman" w:hAnsi="Times New Roman" w:cs="Times New Roman"/>
          <w:sz w:val="24"/>
          <w:szCs w:val="24"/>
          <w:highlight w:val="cyan"/>
          <w:shd w:val="clear" w:color="auto" w:fill="FFFFFF"/>
        </w:rPr>
        <w:t>studējošo</w:t>
      </w:r>
      <w:r w:rsidRPr="007D5845">
        <w:rPr>
          <w:rFonts w:ascii="Times New Roman" w:hAnsi="Times New Roman" w:cs="Times New Roman"/>
          <w:sz w:val="24"/>
          <w:szCs w:val="24"/>
          <w:highlight w:val="cyan"/>
          <w:shd w:val="clear" w:color="auto" w:fill="FFFFFF"/>
        </w:rPr>
        <w:t>.</w:t>
      </w:r>
    </w:p>
    <w:p w14:paraId="30341191" w14:textId="77777777" w:rsidR="00F14659" w:rsidRPr="006E77F2" w:rsidRDefault="00F14659" w:rsidP="00F14659">
      <w:pPr>
        <w:rPr>
          <w:rFonts w:ascii="Times New Roman" w:hAnsi="Times New Roman" w:cs="Times New Roman"/>
        </w:rPr>
      </w:pPr>
    </w:p>
    <w:p w14:paraId="4BE26AE8" w14:textId="19B4E53D" w:rsidR="00F14659" w:rsidRPr="006E77F2" w:rsidRDefault="00F14659">
      <w:pPr>
        <w:widowControl/>
        <w:autoSpaceDE/>
        <w:autoSpaceDN/>
        <w:rPr>
          <w:rFonts w:ascii="Times New Roman" w:hAnsi="Times New Roman" w:cs="Times New Roman"/>
          <w:sz w:val="24"/>
          <w:szCs w:val="24"/>
        </w:rPr>
      </w:pPr>
      <w:r w:rsidRPr="006E77F2">
        <w:rPr>
          <w:rFonts w:ascii="Times New Roman" w:hAnsi="Times New Roman" w:cs="Times New Roman"/>
          <w:sz w:val="24"/>
          <w:szCs w:val="24"/>
        </w:rPr>
        <w:br w:type="page"/>
      </w:r>
    </w:p>
    <w:p w14:paraId="37E890F1" w14:textId="77777777" w:rsidR="00F14659" w:rsidRPr="006E77F2" w:rsidRDefault="00F14659" w:rsidP="00F14659">
      <w:pPr>
        <w:jc w:val="both"/>
        <w:rPr>
          <w:rFonts w:ascii="Times New Roman" w:hAnsi="Times New Roman" w:cs="Times New Roman"/>
          <w:b/>
          <w:sz w:val="24"/>
          <w:szCs w:val="24"/>
        </w:rPr>
      </w:pPr>
      <w:r w:rsidRPr="006E77F2">
        <w:rPr>
          <w:rFonts w:ascii="Times New Roman" w:hAnsi="Times New Roman" w:cs="Times New Roman"/>
          <w:b/>
          <w:sz w:val="24"/>
          <w:szCs w:val="24"/>
        </w:rPr>
        <w:lastRenderedPageBreak/>
        <w:t xml:space="preserve">III. DOKTORA STUDIJU PROGRAMMAS “CIETVIELU FIZIKA” RAKSTUROJUMS </w:t>
      </w:r>
    </w:p>
    <w:p w14:paraId="700D4A16" w14:textId="77777777" w:rsidR="00F14659" w:rsidRPr="006E77F2" w:rsidRDefault="00F14659" w:rsidP="00F14659">
      <w:pPr>
        <w:jc w:val="both"/>
        <w:rPr>
          <w:rFonts w:ascii="Times New Roman" w:hAnsi="Times New Roman" w:cs="Times New Roman"/>
          <w:b/>
          <w:sz w:val="24"/>
          <w:szCs w:val="24"/>
        </w:rPr>
      </w:pPr>
    </w:p>
    <w:p w14:paraId="48E01458" w14:textId="77777777" w:rsidR="00F14659" w:rsidRPr="006E77F2" w:rsidRDefault="00F14659" w:rsidP="00F14659">
      <w:pPr>
        <w:jc w:val="both"/>
        <w:rPr>
          <w:rFonts w:ascii="Times New Roman" w:hAnsi="Times New Roman" w:cs="Times New Roman"/>
          <w:b/>
          <w:sz w:val="24"/>
          <w:szCs w:val="24"/>
        </w:rPr>
      </w:pPr>
      <w:r w:rsidRPr="006E77F2">
        <w:rPr>
          <w:rFonts w:ascii="Times New Roman" w:hAnsi="Times New Roman" w:cs="Times New Roman"/>
          <w:b/>
          <w:sz w:val="24"/>
          <w:szCs w:val="24"/>
        </w:rPr>
        <w:t>3.1. Studiju programmas raksturojošie rādītāji</w:t>
      </w:r>
    </w:p>
    <w:p w14:paraId="5779529A"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6462C798" w14:textId="77777777" w:rsidR="00F14659" w:rsidRPr="006E77F2" w:rsidRDefault="00F14659" w:rsidP="00F14659">
      <w:pPr>
        <w:jc w:val="both"/>
        <w:rPr>
          <w:rFonts w:ascii="Times New Roman" w:hAnsi="Times New Roman" w:cs="Times New Roman"/>
          <w:b/>
          <w:bCs/>
          <w:sz w:val="24"/>
          <w:szCs w:val="24"/>
        </w:rPr>
      </w:pPr>
    </w:p>
    <w:p w14:paraId="3C8FF067" w14:textId="77777777" w:rsidR="00F14659" w:rsidRPr="006E77F2" w:rsidRDefault="00F14659" w:rsidP="00F14659">
      <w:pPr>
        <w:jc w:val="both"/>
        <w:rPr>
          <w:rFonts w:ascii="Times New Roman" w:hAnsi="Times New Roman" w:cs="Times New Roman"/>
          <w:sz w:val="24"/>
          <w:szCs w:val="24"/>
          <w:shd w:val="clear" w:color="auto" w:fill="FFFFFF"/>
        </w:rPr>
      </w:pPr>
      <w:r w:rsidRPr="006E77F2">
        <w:rPr>
          <w:rFonts w:ascii="Times New Roman" w:hAnsi="Times New Roman" w:cs="Times New Roman"/>
          <w:sz w:val="24"/>
          <w:szCs w:val="24"/>
        </w:rPr>
        <w:t xml:space="preserve">Kopš iepriekšējās akreditācijas studiju programmā būtiskas izmaiņas nav notikušas. </w:t>
      </w:r>
      <w:r w:rsidRPr="006E77F2">
        <w:rPr>
          <w:rFonts w:ascii="Times New Roman" w:eastAsia="Times New Roman" w:hAnsi="Times New Roman" w:cs="Times New Roman"/>
          <w:sz w:val="24"/>
          <w:szCs w:val="24"/>
        </w:rPr>
        <w:t>Ņemot vērā plānotās pārmaiņas doktora studiju programmu īstenošanā Latvijā, kas tiks īstenotas pamatojoties uz konceptuālo ziņojumu „Par jauna doktorantūras modeļa ieviešanu Latvijā” (atbalstīts 2020. gada 25. jūnijā ar Ministru kabineta rīkojumu Nr. 345), arī DU īstenotajās doktora studiju programmās t.sk.  DSP “Cietvielu fizika” notiks pakāpeniska pāreja uz jaunu doktorantūras modeli. Konceptuālais ziņojums paredz, ka ikvienai augstskolai doktora līmeņa studijas jāorganizē centralizēti izveidotās struktūrvienībās – doktorantūras skolās. Pārejas sekmīgai īstenošanai 2020. gadā DU izstrādāts “Doktora studiju programmu attīstības plāns 2020.-2026. gadam jaunā doktorantūras modeļa ieviešanai Daugavpils Universitātē” (</w:t>
      </w:r>
      <w:r w:rsidRPr="006E77F2">
        <w:rPr>
          <w:rFonts w:ascii="Times New Roman" w:hAnsi="Times New Roman" w:cs="Times New Roman"/>
          <w:sz w:val="24"/>
          <w:szCs w:val="24"/>
        </w:rPr>
        <w:t xml:space="preserve">apstiprināts </w:t>
      </w:r>
      <w:r w:rsidRPr="006E77F2">
        <w:rPr>
          <w:rFonts w:ascii="Times New Roman" w:eastAsia="Times New Roman" w:hAnsi="Times New Roman" w:cs="Times New Roman"/>
          <w:sz w:val="24"/>
          <w:szCs w:val="24"/>
        </w:rPr>
        <w:t>DU Zinātnes padomes sēdē 22.10.2020. (protokols Nr. 11, lēmums Nr. 1/1)). 2023. gadā plānots izstrādāt DU Doktorantūras skolas nolikumu, kas nodrošinās DU Doktorantūras skolas atbilstību Eiropas paraugpraksei un starptautiskajiem standartiem, kā arī paredzēs sadarbības nosacījumus ar citām Latvijas un ārvalstu zinātniskajām institūcijām un augstākās izglītības iestādēm. 2023./2024. studiju gadā DSP “Cietvielu fizika” 1. kursa studenti uzsāks studijas DU Doktorantūras skolā, savukārt pilnīgu</w:t>
      </w:r>
      <w:r w:rsidRPr="006E77F2">
        <w:rPr>
          <w:rFonts w:ascii="Times New Roman" w:hAnsi="Times New Roman" w:cs="Times New Roman"/>
          <w:sz w:val="24"/>
          <w:szCs w:val="24"/>
          <w:shd w:val="clear" w:color="auto" w:fill="FFFFFF"/>
        </w:rPr>
        <w:t xml:space="preserve"> pāriešanu uz jauno doktorantūras modeli Daugavpils Universitātē plānots pabeigt līdz 2026. gada beigām.</w:t>
      </w:r>
    </w:p>
    <w:p w14:paraId="7906859E" w14:textId="77777777" w:rsidR="00F14659" w:rsidRPr="006E77F2" w:rsidRDefault="00F14659" w:rsidP="00F14659">
      <w:pPr>
        <w:jc w:val="both"/>
        <w:rPr>
          <w:rFonts w:ascii="Times New Roman" w:hAnsi="Times New Roman" w:cs="Times New Roman"/>
          <w:sz w:val="24"/>
          <w:szCs w:val="24"/>
          <w:shd w:val="clear" w:color="auto" w:fill="FFFFFF"/>
        </w:rPr>
      </w:pPr>
    </w:p>
    <w:p w14:paraId="0A40F550" w14:textId="77777777" w:rsidR="00F14659" w:rsidRPr="006E77F2" w:rsidRDefault="00F14659" w:rsidP="00F14659">
      <w:pPr>
        <w:jc w:val="both"/>
        <w:rPr>
          <w:rFonts w:ascii="Times New Roman" w:hAnsi="Times New Roman" w:cs="Times New Roman"/>
          <w:sz w:val="24"/>
          <w:szCs w:val="24"/>
          <w:shd w:val="clear" w:color="auto" w:fill="FFFFFF"/>
        </w:rPr>
      </w:pPr>
      <w:r w:rsidRPr="006E77F2">
        <w:rPr>
          <w:rFonts w:ascii="Times New Roman" w:hAnsi="Times New Roman" w:cs="Times New Roman"/>
          <w:sz w:val="24"/>
          <w:szCs w:val="24"/>
          <w:shd w:val="clear" w:color="auto" w:fill="FFFFFF"/>
        </w:rPr>
        <w:t xml:space="preserve">Pašreizējā  DSP “Cietvielu” studiju plānā ir iekļauti  kursi, kas nodrošina cietvielu fizikas teorētiskās un eksperimentālās bāzes apguvi. Vērtējot kopumā iepriekšējo programmu, to varētu saukt par sekmīgu, ņemot vērā aizstāvēto promocijas darbu skaitu un kvalitāti. Protams, ka, mainoties  izglītības un zinātnes ministriem vidēji 1,1 gada laikā 32 Latvijas atgūtās neatkarības gados, kā arī ikgadējai ES finansēto projektu tematikai, jebkurai studiju programmai jābūt gatavai uz negaidītām pārmaiņām. Ja turpmāk sekmīgi darbosies doktorantūras skolas, tad cerams, ka izmaiņas programmā varēs veikt bez ilgstošām birokrātiskām procedūrām. </w:t>
      </w:r>
    </w:p>
    <w:p w14:paraId="790FBBBA" w14:textId="77777777" w:rsidR="00F14659" w:rsidRPr="006E77F2" w:rsidRDefault="00F14659" w:rsidP="00F14659">
      <w:pPr>
        <w:jc w:val="both"/>
        <w:rPr>
          <w:rFonts w:ascii="Times New Roman" w:hAnsi="Times New Roman" w:cs="Times New Roman"/>
          <w:sz w:val="24"/>
          <w:szCs w:val="24"/>
          <w:shd w:val="clear" w:color="auto" w:fill="FFFFFF"/>
        </w:rPr>
      </w:pPr>
    </w:p>
    <w:p w14:paraId="6BA1BB37" w14:textId="77777777" w:rsidR="00F14659" w:rsidRPr="006E77F2" w:rsidRDefault="00F14659" w:rsidP="00F14659">
      <w:pPr>
        <w:jc w:val="both"/>
        <w:rPr>
          <w:rFonts w:ascii="Times New Roman" w:hAnsi="Times New Roman" w:cs="Times New Roman"/>
          <w:sz w:val="24"/>
          <w:szCs w:val="24"/>
          <w:shd w:val="clear" w:color="auto" w:fill="FFFFFF"/>
        </w:rPr>
      </w:pPr>
      <w:r w:rsidRPr="006E77F2">
        <w:rPr>
          <w:rFonts w:ascii="Times New Roman" w:hAnsi="Times New Roman" w:cs="Times New Roman"/>
          <w:sz w:val="24"/>
          <w:szCs w:val="24"/>
        </w:rPr>
        <w:t>Izstrādājot jaunās DSP “Cietvielu fizika” studiju plānu, tika ņemti vērā konceptuālajā ziņojumā „Par jauna doktorantūras modeļa ieviešanu Latvijā” d</w:t>
      </w:r>
      <w:r w:rsidRPr="006E77F2">
        <w:rPr>
          <w:rFonts w:ascii="Times New Roman" w:eastAsia="Times New Roman" w:hAnsi="Times New Roman" w:cs="Times New Roman"/>
          <w:sz w:val="24"/>
          <w:szCs w:val="24"/>
        </w:rPr>
        <w:t>efinētie priekšnosacījumi doktora studiju programmu kvalitātes nodrošināšanai</w:t>
      </w:r>
      <w:r w:rsidRPr="006E77F2">
        <w:rPr>
          <w:rFonts w:ascii="Times New Roman" w:hAnsi="Times New Roman" w:cs="Times New Roman"/>
          <w:sz w:val="24"/>
          <w:szCs w:val="24"/>
        </w:rPr>
        <w:t xml:space="preserve">. Atbilstoši šīm rekomendācijām kredītpunktiem akadēmiskās DSP jāatspoguļo zinātniskajai pētniecībai (~70%) un studiju kursu apguvei atvēlētais laiks (~30 %).  Tādējādi tika nedaudz </w:t>
      </w:r>
      <w:r w:rsidRPr="006E77F2">
        <w:rPr>
          <w:rFonts w:ascii="Times New Roman" w:hAnsi="Times New Roman" w:cs="Times New Roman"/>
          <w:sz w:val="24"/>
          <w:szCs w:val="24"/>
          <w:shd w:val="clear" w:color="auto" w:fill="FFFFFF"/>
        </w:rPr>
        <w:t xml:space="preserve">mainīts kredītpunktu īpatsvars no studiju obligāto kursu daļas uz pētniecisko darbu: </w:t>
      </w:r>
    </w:p>
    <w:p w14:paraId="36981582" w14:textId="77777777" w:rsidR="00F14659" w:rsidRPr="006E77F2" w:rsidRDefault="00F14659" w:rsidP="00F14659">
      <w:pPr>
        <w:jc w:val="both"/>
        <w:rPr>
          <w:rFonts w:ascii="Times New Roman" w:hAnsi="Times New Roman" w:cs="Times New Roman"/>
          <w:sz w:val="24"/>
          <w:szCs w:val="24"/>
          <w:shd w:val="clear" w:color="auto" w:fill="FFFFFF"/>
        </w:rPr>
      </w:pPr>
      <w:r w:rsidRPr="006E77F2">
        <w:rPr>
          <w:rFonts w:ascii="Times New Roman" w:hAnsi="Times New Roman" w:cs="Times New Roman"/>
          <w:sz w:val="24"/>
          <w:szCs w:val="24"/>
          <w:shd w:val="clear" w:color="auto" w:fill="FFFFFF"/>
        </w:rPr>
        <w:t xml:space="preserve">1. Obligāto kursu daļa tika palielināta no 19 KP uz 26 KP; </w:t>
      </w:r>
    </w:p>
    <w:p w14:paraId="037DDEB1" w14:textId="77777777" w:rsidR="00F14659" w:rsidRPr="006E77F2" w:rsidRDefault="00F14659" w:rsidP="00F14659">
      <w:pPr>
        <w:jc w:val="both"/>
        <w:rPr>
          <w:rFonts w:ascii="Times New Roman" w:hAnsi="Times New Roman" w:cs="Times New Roman"/>
          <w:sz w:val="24"/>
          <w:szCs w:val="24"/>
          <w:shd w:val="clear" w:color="auto" w:fill="FFFFFF"/>
        </w:rPr>
      </w:pPr>
      <w:r w:rsidRPr="006E77F2">
        <w:rPr>
          <w:rFonts w:ascii="Times New Roman" w:hAnsi="Times New Roman" w:cs="Times New Roman"/>
          <w:sz w:val="24"/>
          <w:szCs w:val="24"/>
          <w:shd w:val="clear" w:color="auto" w:fill="FFFFFF"/>
        </w:rPr>
        <w:t>2. Individuālajam pētniecības darbam un promocijas darba izstrādāšanai paredzēto KP skaits tika samazināts no 98 KP uz 94 KP;</w:t>
      </w:r>
    </w:p>
    <w:p w14:paraId="0ED4E433" w14:textId="77777777" w:rsidR="00F14659" w:rsidRPr="006E77F2" w:rsidRDefault="00F14659" w:rsidP="00F14659">
      <w:pPr>
        <w:rPr>
          <w:rFonts w:ascii="Times New Roman" w:hAnsi="Times New Roman" w:cs="Times New Roman"/>
          <w:bCs/>
          <w:sz w:val="24"/>
          <w:szCs w:val="24"/>
        </w:rPr>
      </w:pPr>
      <w:r w:rsidRPr="006E77F2">
        <w:rPr>
          <w:rFonts w:ascii="Times New Roman" w:hAnsi="Times New Roman" w:cs="Times New Roman"/>
          <w:iCs/>
          <w:sz w:val="24"/>
          <w:szCs w:val="24"/>
        </w:rPr>
        <w:t xml:space="preserve">Iepriekšējā  DSP “Cietvielu fizika” studiju plānā tika paredzēti 1 KP studiju kurss </w:t>
      </w:r>
      <w:r w:rsidRPr="006E77F2">
        <w:rPr>
          <w:rFonts w:ascii="Times New Roman" w:hAnsi="Times New Roman" w:cs="Times New Roman"/>
          <w:bCs/>
          <w:sz w:val="24"/>
          <w:szCs w:val="24"/>
        </w:rPr>
        <w:t xml:space="preserve">angļu valodas zināšanu papildināšanai un 2KP tika plānoti, lai sagatavotos promocijas eksāmenam cietvielu fizikā. Jaunajā studiju plānā nav paredzēti papildus KP angļu valodas papildināšanai, jo, vadoties pēc LR izglītību reglamentējošiem dokumentiem, angļu valoda, stājoties doktorantūrā, jāpārvalda pietiekamā līmenī. Kas attiecas uz promocijas eksāmenu </w:t>
      </w:r>
      <w:r w:rsidRPr="006E77F2">
        <w:rPr>
          <w:rFonts w:ascii="Times New Roman" w:hAnsi="Times New Roman" w:cs="Times New Roman"/>
          <w:bCs/>
          <w:sz w:val="24"/>
          <w:szCs w:val="24"/>
        </w:rPr>
        <w:lastRenderedPageBreak/>
        <w:t xml:space="preserve">cietvielu fizikā, tad to paredzēts kārtot, pamatojoties uz doktorantūras teorētisko kursu, neparedzot papildus KP, lai tam sagatavotos. </w:t>
      </w:r>
    </w:p>
    <w:p w14:paraId="18433F56" w14:textId="77777777" w:rsidR="00F14659" w:rsidRPr="006E77F2" w:rsidRDefault="00F14659" w:rsidP="00F14659">
      <w:pPr>
        <w:rPr>
          <w:rFonts w:ascii="Times New Roman" w:hAnsi="Times New Roman" w:cs="Times New Roman"/>
          <w:bCs/>
          <w:sz w:val="24"/>
          <w:szCs w:val="24"/>
        </w:rPr>
      </w:pPr>
    </w:p>
    <w:p w14:paraId="66E192AB"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bCs/>
          <w:sz w:val="24"/>
          <w:szCs w:val="24"/>
        </w:rPr>
        <w:t xml:space="preserve">Lai gan viens no doktorantūras uzdevumiem ir augstskolu akadēmiskā personāla atjaunošana, jaunajā studiju programmā nav ietverti kursi </w:t>
      </w:r>
      <w:r w:rsidRPr="006E77F2">
        <w:rPr>
          <w:rFonts w:ascii="Times New Roman" w:hAnsi="Times New Roman" w:cs="Times New Roman"/>
          <w:bCs/>
          <w:i/>
          <w:sz w:val="24"/>
          <w:szCs w:val="24"/>
        </w:rPr>
        <w:t xml:space="preserve">Fizikas didaktikas atsevišķi jautājumi (1 KP) </w:t>
      </w:r>
      <w:r w:rsidRPr="006E77F2">
        <w:rPr>
          <w:rFonts w:ascii="Times New Roman" w:hAnsi="Times New Roman" w:cs="Times New Roman"/>
          <w:bCs/>
          <w:sz w:val="24"/>
          <w:szCs w:val="24"/>
        </w:rPr>
        <w:t>un</w:t>
      </w:r>
      <w:r w:rsidRPr="006E77F2">
        <w:rPr>
          <w:rFonts w:ascii="Times New Roman" w:hAnsi="Times New Roman" w:cs="Times New Roman"/>
          <w:bCs/>
          <w:i/>
          <w:sz w:val="24"/>
          <w:szCs w:val="24"/>
        </w:rPr>
        <w:t xml:space="preserve"> Fizikas nodarbību vadīšana augstskolā (1 KP). </w:t>
      </w:r>
      <w:r w:rsidRPr="006E77F2">
        <w:rPr>
          <w:rFonts w:ascii="Times New Roman" w:hAnsi="Times New Roman" w:cs="Times New Roman"/>
          <w:bCs/>
          <w:sz w:val="24"/>
          <w:szCs w:val="24"/>
        </w:rPr>
        <w:t>Tas dos papildus laiku promocijas darba izstrādei, jo triju gadu laikā bieži vien nav iespējams nopublicēt pētījumu rezultātus starptautiski atzītos zinātniskos izdevumos.</w:t>
      </w:r>
      <w:r w:rsidRPr="006E77F2">
        <w:rPr>
          <w:rFonts w:ascii="Times New Roman" w:hAnsi="Times New Roman" w:cs="Times New Roman"/>
          <w:iCs/>
          <w:sz w:val="24"/>
          <w:szCs w:val="24"/>
        </w:rPr>
        <w:t xml:space="preserve"> </w:t>
      </w:r>
    </w:p>
    <w:p w14:paraId="76C48E72" w14:textId="77777777" w:rsidR="00F14659" w:rsidRPr="006E77F2" w:rsidRDefault="00F14659" w:rsidP="00F14659">
      <w:pPr>
        <w:jc w:val="both"/>
        <w:rPr>
          <w:rFonts w:ascii="Times New Roman" w:hAnsi="Times New Roman" w:cs="Times New Roman"/>
          <w:iCs/>
          <w:sz w:val="24"/>
          <w:szCs w:val="24"/>
        </w:rPr>
      </w:pPr>
    </w:p>
    <w:p w14:paraId="6D99B3EE" w14:textId="5AA7134A"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iCs/>
          <w:sz w:val="24"/>
          <w:szCs w:val="24"/>
        </w:rPr>
        <w:t>Jaunajā studiju programmā 2 KP tiek atvēlēti C daļas jeb Brīvās izvēles kursiem</w:t>
      </w:r>
      <w:r w:rsidRPr="00847623">
        <w:rPr>
          <w:rFonts w:ascii="Times New Roman" w:hAnsi="Times New Roman" w:cs="Times New Roman"/>
          <w:iCs/>
          <w:sz w:val="24"/>
          <w:szCs w:val="24"/>
          <w:highlight w:val="cyan"/>
        </w:rPr>
        <w:t>.</w:t>
      </w:r>
      <w:r w:rsidR="00847623" w:rsidRPr="00847623">
        <w:rPr>
          <w:rFonts w:ascii="Times New Roman" w:hAnsi="Times New Roman" w:cs="Times New Roman"/>
          <w:iCs/>
          <w:sz w:val="24"/>
          <w:szCs w:val="24"/>
          <w:highlight w:val="cyan"/>
        </w:rPr>
        <w:t xml:space="preserve"> Kā brīvās izvēles kurss ir paredzēts jaunizveidotais kurss</w:t>
      </w:r>
      <w:r w:rsidR="00847623">
        <w:rPr>
          <w:rFonts w:ascii="Times New Roman" w:hAnsi="Times New Roman" w:cs="Times New Roman"/>
          <w:iCs/>
          <w:sz w:val="24"/>
          <w:szCs w:val="24"/>
        </w:rPr>
        <w:t xml:space="preserve"> </w:t>
      </w:r>
      <w:r w:rsidR="00847623" w:rsidRPr="00847623">
        <w:rPr>
          <w:rFonts w:ascii="Times New Roman" w:hAnsi="Times New Roman" w:cs="Times New Roman"/>
          <w:i/>
          <w:iCs/>
          <w:sz w:val="24"/>
          <w:szCs w:val="24"/>
          <w:highlight w:val="cyan"/>
        </w:rPr>
        <w:t>“Angļu valoda fiziķiem”.</w:t>
      </w:r>
    </w:p>
    <w:p w14:paraId="3C98AFDE" w14:textId="77777777" w:rsidR="00F14659" w:rsidRPr="006E77F2" w:rsidRDefault="00F14659" w:rsidP="00F14659">
      <w:pPr>
        <w:jc w:val="both"/>
        <w:rPr>
          <w:rFonts w:ascii="Times New Roman" w:hAnsi="Times New Roman" w:cs="Times New Roman"/>
          <w:i/>
          <w:strike/>
          <w:sz w:val="24"/>
          <w:szCs w:val="24"/>
        </w:rPr>
      </w:pPr>
    </w:p>
    <w:p w14:paraId="489F9B9C"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iCs/>
          <w:sz w:val="24"/>
          <w:szCs w:val="24"/>
        </w:rPr>
        <w:t>Lielai daļai obligāto studiju kursu tika pārskatīts kredītpunktu skaits, atsakoties no nepāra kredītpunktu skaita kursiem, to vietā tika izveidoti tāda paša nosaukuma kursi ar pāra kredītpunktu skaitu un aktualizētu kursu saturu. No 1 KP kursiem uz 2 KP kursiem tika pārveidoti sekojošie studiju kursi: “</w:t>
      </w:r>
      <w:r w:rsidRPr="006E77F2">
        <w:rPr>
          <w:rFonts w:ascii="Times New Roman" w:hAnsi="Times New Roman" w:cs="Times New Roman"/>
          <w:bCs/>
          <w:i/>
          <w:sz w:val="24"/>
          <w:szCs w:val="24"/>
        </w:rPr>
        <w:t>Amorfie As halkogenīdi, to savienojumi”, “</w:t>
      </w:r>
      <w:r w:rsidRPr="006E77F2">
        <w:rPr>
          <w:rFonts w:ascii="Times New Roman" w:hAnsi="Times New Roman" w:cs="Times New Roman"/>
          <w:i/>
          <w:sz w:val="24"/>
          <w:szCs w:val="24"/>
        </w:rPr>
        <w:t xml:space="preserve">Augstvakuuma iegūšanas metodes”, “Lāzeru fizika”, “Plāno kārtiņu fizika un to iegūšana”. </w:t>
      </w:r>
      <w:r w:rsidRPr="006E77F2">
        <w:rPr>
          <w:rFonts w:ascii="Times New Roman" w:hAnsi="Times New Roman" w:cs="Times New Roman"/>
          <w:sz w:val="24"/>
          <w:szCs w:val="24"/>
        </w:rPr>
        <w:t xml:space="preserve">Studiju kurss </w:t>
      </w:r>
      <w:r w:rsidRPr="006E77F2">
        <w:rPr>
          <w:rFonts w:ascii="Times New Roman" w:hAnsi="Times New Roman" w:cs="Times New Roman"/>
          <w:i/>
          <w:sz w:val="24"/>
          <w:szCs w:val="24"/>
        </w:rPr>
        <w:t xml:space="preserve">“Cietvielu fizikas eksperimentālās metodes” </w:t>
      </w:r>
      <w:r w:rsidRPr="006E77F2">
        <w:rPr>
          <w:rFonts w:ascii="Times New Roman" w:hAnsi="Times New Roman" w:cs="Times New Roman"/>
          <w:sz w:val="24"/>
          <w:szCs w:val="24"/>
        </w:rPr>
        <w:t>(1KP)</w:t>
      </w:r>
      <w:r w:rsidRPr="006E77F2">
        <w:rPr>
          <w:rFonts w:ascii="Times New Roman" w:hAnsi="Times New Roman" w:cs="Times New Roman"/>
          <w:i/>
          <w:sz w:val="24"/>
          <w:szCs w:val="24"/>
        </w:rPr>
        <w:t xml:space="preserve"> </w:t>
      </w:r>
      <w:r w:rsidRPr="006E77F2">
        <w:rPr>
          <w:rFonts w:ascii="Times New Roman" w:hAnsi="Times New Roman" w:cs="Times New Roman"/>
          <w:sz w:val="24"/>
          <w:szCs w:val="24"/>
        </w:rPr>
        <w:t>tika paplašināts līdz 4KP</w:t>
      </w:r>
      <w:r w:rsidRPr="006E77F2">
        <w:rPr>
          <w:rFonts w:ascii="Times New Roman" w:hAnsi="Times New Roman" w:cs="Times New Roman"/>
          <w:i/>
          <w:sz w:val="24"/>
          <w:szCs w:val="24"/>
        </w:rPr>
        <w:t xml:space="preserve">. </w:t>
      </w:r>
      <w:r w:rsidRPr="006E77F2">
        <w:rPr>
          <w:rFonts w:ascii="Times New Roman" w:hAnsi="Times New Roman" w:cs="Times New Roman"/>
          <w:sz w:val="24"/>
          <w:szCs w:val="24"/>
        </w:rPr>
        <w:t>Studiju kurss “</w:t>
      </w:r>
      <w:r w:rsidRPr="006E77F2">
        <w:rPr>
          <w:rFonts w:ascii="Times New Roman" w:hAnsi="Times New Roman" w:cs="Times New Roman"/>
          <w:i/>
          <w:iCs/>
          <w:sz w:val="24"/>
          <w:szCs w:val="24"/>
        </w:rPr>
        <w:t xml:space="preserve">Speciālie semināri par pētījumu rezultātiem un aktualitātēm fizikā” </w:t>
      </w:r>
      <w:r w:rsidRPr="006E77F2">
        <w:rPr>
          <w:rFonts w:ascii="Times New Roman" w:hAnsi="Times New Roman" w:cs="Times New Roman"/>
          <w:iCs/>
          <w:sz w:val="24"/>
          <w:szCs w:val="24"/>
        </w:rPr>
        <w:t>(6KP) tika paplašināts līdz 10 KP.</w:t>
      </w:r>
    </w:p>
    <w:p w14:paraId="2E217FD9" w14:textId="77777777" w:rsidR="00F14659" w:rsidRPr="006E77F2" w:rsidRDefault="00F14659" w:rsidP="00F14659">
      <w:pPr>
        <w:jc w:val="both"/>
        <w:rPr>
          <w:rFonts w:ascii="Times New Roman" w:hAnsi="Times New Roman" w:cs="Times New Roman"/>
          <w:iCs/>
          <w:sz w:val="24"/>
          <w:szCs w:val="24"/>
        </w:rPr>
      </w:pPr>
    </w:p>
    <w:p w14:paraId="563268F2" w14:textId="77777777" w:rsidR="00F14659" w:rsidRPr="006E77F2" w:rsidRDefault="00F14659" w:rsidP="00F14659">
      <w:pPr>
        <w:jc w:val="both"/>
        <w:rPr>
          <w:rFonts w:ascii="Times New Roman" w:hAnsi="Times New Roman" w:cs="Times New Roman"/>
          <w:bCs/>
          <w:sz w:val="24"/>
          <w:szCs w:val="24"/>
        </w:rPr>
      </w:pPr>
      <w:r w:rsidRPr="006E77F2">
        <w:rPr>
          <w:rFonts w:ascii="Times New Roman" w:hAnsi="Times New Roman" w:cs="Times New Roman"/>
          <w:bCs/>
          <w:sz w:val="24"/>
          <w:szCs w:val="24"/>
        </w:rPr>
        <w:t>Esošajā programmā nav studiju kursu dalījuma A un B daļā, ko akceptēja arī iepriekšējā akreditācijas komisija, jo visi studiju kursi ir vienlīdz nozīmīgi.</w:t>
      </w:r>
    </w:p>
    <w:p w14:paraId="66F0DFD5" w14:textId="77777777" w:rsidR="00F14659" w:rsidRPr="006E77F2" w:rsidRDefault="00F14659" w:rsidP="00F14659">
      <w:pPr>
        <w:jc w:val="both"/>
        <w:rPr>
          <w:rFonts w:ascii="Times New Roman" w:hAnsi="Times New Roman" w:cs="Times New Roman"/>
          <w:bCs/>
          <w:sz w:val="24"/>
          <w:szCs w:val="24"/>
        </w:rPr>
      </w:pPr>
    </w:p>
    <w:p w14:paraId="41C7D901" w14:textId="77777777" w:rsidR="00F14659" w:rsidRPr="006E77F2" w:rsidRDefault="00F14659" w:rsidP="00F14659">
      <w:pPr>
        <w:jc w:val="both"/>
        <w:rPr>
          <w:rFonts w:ascii="Times New Roman" w:hAnsi="Times New Roman" w:cs="Times New Roman"/>
          <w:bCs/>
          <w:iCs/>
          <w:sz w:val="24"/>
          <w:szCs w:val="24"/>
        </w:rPr>
      </w:pPr>
      <w:r w:rsidRPr="006E77F2">
        <w:rPr>
          <w:rFonts w:ascii="Times New Roman" w:hAnsi="Times New Roman" w:cs="Times New Roman"/>
          <w:bCs/>
          <w:iCs/>
          <w:sz w:val="24"/>
          <w:szCs w:val="24"/>
        </w:rPr>
        <w:t>Jāatzīmē, ka pēc ekonomiskā krīzes Latvijā, kad valsts augstskolu finansējums tika samazināts par 60%, DU Senāts pieņēma lēmumu par kontaktstundu samazināšanu doktora studiju programmās līdz 400 stundām, kas spēkā arī šobrīd.</w:t>
      </w:r>
    </w:p>
    <w:p w14:paraId="2ADCC10C" w14:textId="77777777" w:rsidR="00F14659" w:rsidRPr="006E77F2" w:rsidRDefault="00F14659" w:rsidP="00F14659">
      <w:pPr>
        <w:jc w:val="both"/>
        <w:rPr>
          <w:rFonts w:ascii="Times New Roman" w:hAnsi="Times New Roman" w:cs="Times New Roman"/>
          <w:sz w:val="24"/>
          <w:szCs w:val="24"/>
        </w:rPr>
      </w:pPr>
    </w:p>
    <w:p w14:paraId="71E6C059" w14:textId="77777777" w:rsidR="00F14659" w:rsidRPr="006E77F2" w:rsidRDefault="00F14659" w:rsidP="00F14659">
      <w:pPr>
        <w:jc w:val="both"/>
        <w:rPr>
          <w:rFonts w:ascii="Times New Roman" w:hAnsi="Times New Roman" w:cs="Times New Roman"/>
          <w:b/>
          <w:bCs/>
          <w:i/>
          <w:iCs/>
          <w:sz w:val="24"/>
          <w:szCs w:val="24"/>
        </w:rPr>
      </w:pPr>
      <w:r w:rsidRPr="006E77F2">
        <w:rPr>
          <w:rFonts w:ascii="Times New Roman" w:hAnsi="Times New Roman" w:cs="Times New Roman"/>
          <w:b/>
          <w:bCs/>
          <w:i/>
          <w:iCs/>
          <w:sz w:val="24"/>
          <w:szCs w:val="24"/>
        </w:rPr>
        <w:t>DSP “Cietvielu fizika” programma pašreizējā redakcijā (programmā studējošie uzņemti līdz 2022./2023. studiju gadam)</w:t>
      </w:r>
    </w:p>
    <w:p w14:paraId="3C6E121D" w14:textId="77777777" w:rsidR="00F14659" w:rsidRPr="006E77F2" w:rsidRDefault="00F14659" w:rsidP="00F14659">
      <w:pPr>
        <w:jc w:val="both"/>
        <w:rPr>
          <w:rFonts w:ascii="Times New Roman" w:hAnsi="Times New Roman" w:cs="Times New Roman"/>
          <w:b/>
          <w:bCs/>
          <w:i/>
          <w:iCs/>
          <w:sz w:val="24"/>
          <w:szCs w:val="24"/>
        </w:rPr>
      </w:pPr>
    </w:p>
    <w:p w14:paraId="65B9BF12"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Obligātie kursi (19KP):</w:t>
      </w:r>
    </w:p>
    <w:p w14:paraId="21E3FBE5"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bCs/>
          <w:i/>
          <w:sz w:val="24"/>
          <w:szCs w:val="24"/>
        </w:rPr>
        <w:t>Amorfie As halkogenīdi, to savienojumi (1 KP)</w:t>
      </w:r>
      <w:r w:rsidRPr="006E77F2">
        <w:rPr>
          <w:rFonts w:ascii="Times New Roman" w:hAnsi="Times New Roman" w:cs="Times New Roman"/>
          <w:sz w:val="24"/>
          <w:szCs w:val="24"/>
        </w:rPr>
        <w:t xml:space="preserve">;  </w:t>
      </w:r>
    </w:p>
    <w:p w14:paraId="42433850"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Augstvakuuma iegūšanas metodes (1 KP); </w:t>
      </w:r>
    </w:p>
    <w:p w14:paraId="27D430C7"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Cietvielu fizikas eksperimentālās metodes (1 KP); </w:t>
      </w:r>
    </w:p>
    <w:p w14:paraId="1260025C"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Fizikas didaktikas atsevišķi jautājumi (1 KP); </w:t>
      </w:r>
    </w:p>
    <w:p w14:paraId="08474284"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Fizikas nodarbību vadīšana augstskolā (1 KP); </w:t>
      </w:r>
    </w:p>
    <w:p w14:paraId="30CF732F"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Fizikālo procesu datormodelēšana (2 KP); </w:t>
      </w:r>
    </w:p>
    <w:p w14:paraId="21829284"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Lāzeru fizika (1 KP); </w:t>
      </w:r>
    </w:p>
    <w:p w14:paraId="293B8D86"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Modernā mikroskopija (2 KP); </w:t>
      </w:r>
    </w:p>
    <w:p w14:paraId="6CB110AA"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Nanostrukturētie materiāli (2 KP); </w:t>
      </w:r>
    </w:p>
    <w:p w14:paraId="5FD9326E"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Nekristālisko vielu fizika (2 KP); </w:t>
      </w:r>
    </w:p>
    <w:p w14:paraId="2A709CB9"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Optiskā ieraksta fizika (2 KP); </w:t>
      </w:r>
    </w:p>
    <w:p w14:paraId="3D393B3A"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Plāno kārtiņu fizika un to iegūšana (1 KP); </w:t>
      </w:r>
    </w:p>
    <w:p w14:paraId="57A1E7A0"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Rentgenstruktūranalīze (2 KP).</w:t>
      </w:r>
    </w:p>
    <w:p w14:paraId="793FD0DE"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Individuālais pētniecības darbs un promocijas darba izstrādāšana (98KP):</w:t>
      </w:r>
    </w:p>
    <w:p w14:paraId="203CDC7F" w14:textId="77777777" w:rsidR="00F14659" w:rsidRPr="006E77F2" w:rsidRDefault="00F14659" w:rsidP="00882AC2">
      <w:pPr>
        <w:pStyle w:val="ListParagraph"/>
        <w:numPr>
          <w:ilvl w:val="0"/>
          <w:numId w:val="38"/>
        </w:numPr>
        <w:ind w:left="1843"/>
        <w:jc w:val="both"/>
        <w:rPr>
          <w:rFonts w:ascii="Times New Roman" w:hAnsi="Times New Roman" w:cs="Times New Roman"/>
          <w:i/>
          <w:iCs/>
          <w:sz w:val="24"/>
          <w:szCs w:val="24"/>
        </w:rPr>
      </w:pPr>
      <w:r w:rsidRPr="006E77F2">
        <w:rPr>
          <w:rFonts w:ascii="Times New Roman" w:hAnsi="Times New Roman" w:cs="Times New Roman"/>
          <w:i/>
          <w:iCs/>
          <w:sz w:val="24"/>
          <w:szCs w:val="24"/>
        </w:rPr>
        <w:t xml:space="preserve">Pētījumi pēc individuālā darba plāna (92 KP). </w:t>
      </w:r>
    </w:p>
    <w:p w14:paraId="59E3B3C0" w14:textId="77777777" w:rsidR="00F14659" w:rsidRPr="006E77F2" w:rsidRDefault="00F14659" w:rsidP="00882AC2">
      <w:pPr>
        <w:pStyle w:val="ListParagraph"/>
        <w:numPr>
          <w:ilvl w:val="0"/>
          <w:numId w:val="38"/>
        </w:numPr>
        <w:ind w:left="1843"/>
        <w:jc w:val="both"/>
        <w:rPr>
          <w:rFonts w:ascii="Times New Roman" w:hAnsi="Times New Roman" w:cs="Times New Roman"/>
          <w:i/>
          <w:iCs/>
          <w:sz w:val="24"/>
          <w:szCs w:val="24"/>
        </w:rPr>
      </w:pPr>
      <w:r w:rsidRPr="006E77F2">
        <w:rPr>
          <w:rFonts w:ascii="Times New Roman" w:hAnsi="Times New Roman" w:cs="Times New Roman"/>
          <w:i/>
          <w:iCs/>
          <w:sz w:val="24"/>
          <w:szCs w:val="24"/>
        </w:rPr>
        <w:t>Semināri par pētījumu rezultātiem un aktualitātēm fizikā (6 KP);</w:t>
      </w:r>
    </w:p>
    <w:p w14:paraId="0F73AEC2"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 xml:space="preserve">Promocijas eksāmeni – noslēdzot studijas studējoši kārto </w:t>
      </w:r>
      <w:r w:rsidRPr="006E77F2">
        <w:rPr>
          <w:rFonts w:ascii="Times New Roman" w:hAnsi="Times New Roman" w:cs="Times New Roman"/>
          <w:i/>
          <w:iCs/>
          <w:sz w:val="24"/>
          <w:szCs w:val="24"/>
        </w:rPr>
        <w:t>Promocijas eksāmenu specialitātē</w:t>
      </w:r>
      <w:r w:rsidRPr="006E77F2">
        <w:rPr>
          <w:rFonts w:ascii="Times New Roman" w:hAnsi="Times New Roman" w:cs="Times New Roman"/>
          <w:sz w:val="24"/>
          <w:szCs w:val="24"/>
        </w:rPr>
        <w:t xml:space="preserve"> (2 KP) un </w:t>
      </w:r>
      <w:r w:rsidRPr="006E77F2">
        <w:rPr>
          <w:rFonts w:ascii="Times New Roman" w:hAnsi="Times New Roman" w:cs="Times New Roman"/>
          <w:i/>
          <w:iCs/>
          <w:sz w:val="24"/>
          <w:szCs w:val="24"/>
        </w:rPr>
        <w:t>Promocijas eksāmenu angļu valodā (1KP)</w:t>
      </w:r>
      <w:r w:rsidRPr="006E77F2">
        <w:rPr>
          <w:rFonts w:ascii="Times New Roman" w:hAnsi="Times New Roman" w:cs="Times New Roman"/>
          <w:sz w:val="24"/>
          <w:szCs w:val="24"/>
        </w:rPr>
        <w:t>.</w:t>
      </w:r>
    </w:p>
    <w:p w14:paraId="6404126E" w14:textId="77777777" w:rsidR="00F14659" w:rsidRPr="006E77F2" w:rsidRDefault="00F14659" w:rsidP="00F14659">
      <w:pPr>
        <w:rPr>
          <w:rFonts w:ascii="Times New Roman" w:hAnsi="Times New Roman" w:cs="Times New Roman"/>
          <w:caps/>
          <w:sz w:val="10"/>
        </w:rPr>
      </w:pPr>
    </w:p>
    <w:p w14:paraId="0B43EA85" w14:textId="77777777" w:rsidR="00F14659" w:rsidRPr="006E77F2" w:rsidRDefault="00F14659" w:rsidP="00F14659">
      <w:pPr>
        <w:jc w:val="both"/>
        <w:rPr>
          <w:rFonts w:ascii="Times New Roman" w:hAnsi="Times New Roman" w:cs="Times New Roman"/>
          <w:sz w:val="24"/>
          <w:szCs w:val="24"/>
        </w:rPr>
      </w:pPr>
    </w:p>
    <w:p w14:paraId="47889AA7" w14:textId="77777777" w:rsidR="00F14659" w:rsidRPr="006E77F2" w:rsidRDefault="00F14659" w:rsidP="00F14659">
      <w:pPr>
        <w:jc w:val="both"/>
        <w:rPr>
          <w:rFonts w:ascii="Times New Roman" w:hAnsi="Times New Roman" w:cs="Times New Roman"/>
          <w:b/>
          <w:bCs/>
          <w:i/>
          <w:iCs/>
          <w:sz w:val="24"/>
          <w:szCs w:val="24"/>
        </w:rPr>
      </w:pPr>
      <w:r w:rsidRPr="006E77F2">
        <w:rPr>
          <w:rFonts w:ascii="Times New Roman" w:hAnsi="Times New Roman" w:cs="Times New Roman"/>
          <w:b/>
          <w:bCs/>
          <w:i/>
          <w:iCs/>
          <w:sz w:val="24"/>
          <w:szCs w:val="24"/>
        </w:rPr>
        <w:t>DSP “</w:t>
      </w:r>
      <w:r w:rsidRPr="006E77F2">
        <w:rPr>
          <w:rFonts w:ascii="Times New Roman" w:hAnsi="Times New Roman" w:cs="Times New Roman"/>
          <w:b/>
          <w:i/>
          <w:sz w:val="24"/>
          <w:szCs w:val="24"/>
        </w:rPr>
        <w:t>Cietvielu fizika</w:t>
      </w:r>
      <w:r w:rsidRPr="006E77F2">
        <w:rPr>
          <w:rFonts w:ascii="Times New Roman" w:hAnsi="Times New Roman" w:cs="Times New Roman"/>
          <w:b/>
          <w:bCs/>
          <w:i/>
          <w:iCs/>
          <w:sz w:val="24"/>
          <w:szCs w:val="24"/>
        </w:rPr>
        <w:t>” programmas daļas un to apjoms pēc plānotajām izmaiņām (programmā studējošos plānots uzņemt no 2023./2024. studiju gada)</w:t>
      </w:r>
    </w:p>
    <w:p w14:paraId="5EA1C432" w14:textId="77777777" w:rsidR="00F14659" w:rsidRPr="006E77F2" w:rsidRDefault="00F14659" w:rsidP="00F14659">
      <w:pPr>
        <w:jc w:val="both"/>
        <w:rPr>
          <w:rFonts w:ascii="Times New Roman" w:hAnsi="Times New Roman" w:cs="Times New Roman"/>
          <w:b/>
          <w:bCs/>
          <w:i/>
          <w:iCs/>
          <w:sz w:val="24"/>
          <w:szCs w:val="24"/>
        </w:rPr>
      </w:pPr>
    </w:p>
    <w:p w14:paraId="7EF08F99"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Obligātie kursi (24 KP):</w:t>
      </w:r>
    </w:p>
    <w:p w14:paraId="6DC1CDD3"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bCs/>
          <w:i/>
          <w:sz w:val="24"/>
          <w:szCs w:val="24"/>
        </w:rPr>
        <w:t>Amorfie As halkogenīdi, to savienojumi (2 KP)</w:t>
      </w:r>
      <w:r w:rsidRPr="006E77F2">
        <w:rPr>
          <w:rFonts w:ascii="Times New Roman" w:hAnsi="Times New Roman" w:cs="Times New Roman"/>
          <w:sz w:val="24"/>
          <w:szCs w:val="24"/>
        </w:rPr>
        <w:t xml:space="preserve">;  </w:t>
      </w:r>
    </w:p>
    <w:p w14:paraId="3F021190"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Augstvakuuma iegūšanas metodes (2 KP); </w:t>
      </w:r>
    </w:p>
    <w:p w14:paraId="4D68892B"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Cietvielu fizikas eksperimentālās metodes (4 KP); </w:t>
      </w:r>
    </w:p>
    <w:p w14:paraId="3E6317E1"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Fizikālo procesu datormodelēšana (2 KP); </w:t>
      </w:r>
    </w:p>
    <w:p w14:paraId="7A97E3BC"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Lāzeru fizika (2 KP); </w:t>
      </w:r>
    </w:p>
    <w:p w14:paraId="30088AB3"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Modernā mikroskopija (2 KP); </w:t>
      </w:r>
    </w:p>
    <w:p w14:paraId="52BDC1FA"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Nanostrukturētie materiāli (2 KP); </w:t>
      </w:r>
    </w:p>
    <w:p w14:paraId="54C78290"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Nekristālisko vielu fizika (2 KP); </w:t>
      </w:r>
    </w:p>
    <w:p w14:paraId="04E8B9FD"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Optiskā ieraksta fizika (2 KP); </w:t>
      </w:r>
    </w:p>
    <w:p w14:paraId="6F33D30F"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 xml:space="preserve">Plāno kārtiņu fizika un to iegūšana (2 KP); </w:t>
      </w:r>
    </w:p>
    <w:p w14:paraId="3234D079" w14:textId="77777777" w:rsidR="00F14659" w:rsidRPr="006E77F2" w:rsidRDefault="00F14659" w:rsidP="00882AC2">
      <w:pPr>
        <w:pStyle w:val="ListParagraph"/>
        <w:numPr>
          <w:ilvl w:val="0"/>
          <w:numId w:val="39"/>
        </w:numPr>
        <w:ind w:left="1843"/>
        <w:jc w:val="both"/>
        <w:rPr>
          <w:rFonts w:ascii="Times New Roman" w:hAnsi="Times New Roman" w:cs="Times New Roman"/>
          <w:sz w:val="24"/>
          <w:szCs w:val="24"/>
        </w:rPr>
      </w:pPr>
      <w:r w:rsidRPr="006E77F2">
        <w:rPr>
          <w:rFonts w:ascii="Times New Roman" w:hAnsi="Times New Roman" w:cs="Times New Roman"/>
          <w:i/>
          <w:sz w:val="24"/>
          <w:szCs w:val="24"/>
        </w:rPr>
        <w:t>Rentgenstruktūranalīze (2 KP).</w:t>
      </w:r>
    </w:p>
    <w:p w14:paraId="2F2E8CB2"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Individuālais pētniecības darbs un promocijas darba izstrādāšana (94KP):</w:t>
      </w:r>
    </w:p>
    <w:p w14:paraId="27D8613B" w14:textId="77777777" w:rsidR="00F14659" w:rsidRPr="006E77F2" w:rsidRDefault="00F14659" w:rsidP="00882AC2">
      <w:pPr>
        <w:pStyle w:val="ListParagraph"/>
        <w:numPr>
          <w:ilvl w:val="0"/>
          <w:numId w:val="38"/>
        </w:numPr>
        <w:ind w:left="1843"/>
        <w:jc w:val="both"/>
        <w:rPr>
          <w:rFonts w:ascii="Times New Roman" w:hAnsi="Times New Roman" w:cs="Times New Roman"/>
          <w:i/>
          <w:iCs/>
          <w:sz w:val="24"/>
          <w:szCs w:val="24"/>
        </w:rPr>
      </w:pPr>
      <w:r w:rsidRPr="006E77F2">
        <w:rPr>
          <w:rFonts w:ascii="Times New Roman" w:hAnsi="Times New Roman" w:cs="Times New Roman"/>
          <w:i/>
          <w:iCs/>
          <w:sz w:val="24"/>
          <w:szCs w:val="24"/>
        </w:rPr>
        <w:t xml:space="preserve">Pētījumi pēc individuālā darba plāna (84 KP). </w:t>
      </w:r>
    </w:p>
    <w:p w14:paraId="3316E2BC" w14:textId="77777777" w:rsidR="00F14659" w:rsidRPr="006E77F2" w:rsidRDefault="00F14659" w:rsidP="00882AC2">
      <w:pPr>
        <w:pStyle w:val="ListParagraph"/>
        <w:numPr>
          <w:ilvl w:val="0"/>
          <w:numId w:val="38"/>
        </w:numPr>
        <w:ind w:left="1843"/>
        <w:jc w:val="both"/>
        <w:rPr>
          <w:rFonts w:ascii="Times New Roman" w:hAnsi="Times New Roman" w:cs="Times New Roman"/>
          <w:i/>
          <w:iCs/>
          <w:sz w:val="24"/>
          <w:szCs w:val="24"/>
        </w:rPr>
      </w:pPr>
      <w:r w:rsidRPr="006E77F2">
        <w:rPr>
          <w:rFonts w:ascii="Times New Roman" w:hAnsi="Times New Roman" w:cs="Times New Roman"/>
          <w:i/>
          <w:iCs/>
          <w:sz w:val="24"/>
          <w:szCs w:val="24"/>
        </w:rPr>
        <w:t>Speciālie semināri par pētījumu rezultātiem un aktualitātēm fizikā (10 KP);</w:t>
      </w:r>
    </w:p>
    <w:p w14:paraId="10051905" w14:textId="77777777" w:rsidR="00F14659" w:rsidRPr="006E77F2" w:rsidRDefault="00F14659" w:rsidP="00882AC2">
      <w:pPr>
        <w:pStyle w:val="ListParagraph"/>
        <w:numPr>
          <w:ilvl w:val="0"/>
          <w:numId w:val="40"/>
        </w:numPr>
        <w:ind w:left="709"/>
        <w:jc w:val="both"/>
        <w:rPr>
          <w:rFonts w:ascii="Times New Roman" w:hAnsi="Times New Roman" w:cs="Times New Roman"/>
          <w:i/>
          <w:iCs/>
          <w:sz w:val="24"/>
          <w:szCs w:val="24"/>
        </w:rPr>
      </w:pPr>
      <w:r w:rsidRPr="006E77F2">
        <w:rPr>
          <w:rFonts w:ascii="Times New Roman" w:hAnsi="Times New Roman" w:cs="Times New Roman"/>
          <w:i/>
          <w:iCs/>
          <w:sz w:val="24"/>
          <w:szCs w:val="24"/>
        </w:rPr>
        <w:t>Brīvās izvēles kursi (2 KP)</w:t>
      </w:r>
    </w:p>
    <w:p w14:paraId="2E9D9CAD"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 xml:space="preserve">Promocijas eksāmeni - noslēdzot studijas studējoši kārto </w:t>
      </w:r>
      <w:r w:rsidRPr="006E77F2">
        <w:rPr>
          <w:rFonts w:ascii="Times New Roman" w:hAnsi="Times New Roman" w:cs="Times New Roman"/>
          <w:i/>
          <w:iCs/>
          <w:sz w:val="24"/>
          <w:szCs w:val="24"/>
        </w:rPr>
        <w:t>Promocijas eksāmenu cietvielu fizikā</w:t>
      </w:r>
      <w:r w:rsidRPr="006E77F2">
        <w:rPr>
          <w:rFonts w:ascii="Times New Roman" w:hAnsi="Times New Roman" w:cs="Times New Roman"/>
          <w:sz w:val="24"/>
          <w:szCs w:val="24"/>
        </w:rPr>
        <w:t xml:space="preserve"> un </w:t>
      </w:r>
      <w:r w:rsidRPr="006E77F2">
        <w:rPr>
          <w:rFonts w:ascii="Times New Roman" w:hAnsi="Times New Roman" w:cs="Times New Roman"/>
          <w:i/>
          <w:iCs/>
          <w:sz w:val="24"/>
          <w:szCs w:val="24"/>
        </w:rPr>
        <w:t>Promocijas eksāmenu angļu valodā</w:t>
      </w:r>
      <w:r w:rsidRPr="006E77F2">
        <w:rPr>
          <w:rFonts w:ascii="Times New Roman" w:hAnsi="Times New Roman" w:cs="Times New Roman"/>
          <w:sz w:val="24"/>
          <w:szCs w:val="24"/>
        </w:rPr>
        <w:t>.</w:t>
      </w:r>
    </w:p>
    <w:p w14:paraId="6F9053BD" w14:textId="77777777" w:rsidR="00F14659" w:rsidRPr="006E77F2" w:rsidRDefault="00F14659" w:rsidP="00F14659">
      <w:pPr>
        <w:pStyle w:val="ListParagraph"/>
        <w:jc w:val="both"/>
        <w:rPr>
          <w:rFonts w:ascii="Times New Roman" w:hAnsi="Times New Roman" w:cs="Times New Roman"/>
          <w:bCs/>
          <w:iCs/>
          <w:sz w:val="24"/>
          <w:szCs w:val="24"/>
        </w:rPr>
      </w:pPr>
    </w:p>
    <w:p w14:paraId="0EE97106" w14:textId="77777777" w:rsidR="00F14659" w:rsidRPr="006E77F2" w:rsidRDefault="00F14659" w:rsidP="00F14659">
      <w:pPr>
        <w:pStyle w:val="ListParagraph"/>
        <w:ind w:left="0"/>
        <w:jc w:val="both"/>
        <w:rPr>
          <w:rFonts w:ascii="Times New Roman" w:hAnsi="Times New Roman" w:cs="Times New Roman"/>
          <w:sz w:val="24"/>
          <w:szCs w:val="24"/>
        </w:rPr>
      </w:pPr>
      <w:r w:rsidRPr="006E77F2">
        <w:rPr>
          <w:rFonts w:ascii="Times New Roman" w:hAnsi="Times New Roman" w:cs="Times New Roman"/>
          <w:bCs/>
          <w:iCs/>
          <w:sz w:val="24"/>
          <w:szCs w:val="24"/>
        </w:rPr>
        <w:t>DSP “</w:t>
      </w:r>
      <w:r w:rsidRPr="006E77F2">
        <w:rPr>
          <w:rFonts w:ascii="Times New Roman" w:hAnsi="Times New Roman" w:cs="Times New Roman"/>
          <w:sz w:val="24"/>
          <w:szCs w:val="24"/>
        </w:rPr>
        <w:t>Cietvielu fizika</w:t>
      </w:r>
      <w:r w:rsidRPr="006E77F2">
        <w:rPr>
          <w:rFonts w:ascii="Times New Roman" w:hAnsi="Times New Roman" w:cs="Times New Roman"/>
          <w:bCs/>
          <w:iCs/>
          <w:sz w:val="24"/>
          <w:szCs w:val="24"/>
        </w:rPr>
        <w:t>” plāns un studiju kursu kartējums dots 3.2.1. pielikumā (</w:t>
      </w:r>
      <w:r w:rsidRPr="006E77F2">
        <w:rPr>
          <w:rFonts w:ascii="Times New Roman" w:hAnsi="Times New Roman" w:cs="Times New Roman"/>
          <w:bCs/>
          <w:i/>
          <w:iCs/>
          <w:sz w:val="24"/>
          <w:szCs w:val="24"/>
        </w:rPr>
        <w:t>3.2.1. DSP Cietvielu fizika_Studiju plans</w:t>
      </w:r>
      <w:r w:rsidRPr="006E77F2">
        <w:rPr>
          <w:rFonts w:ascii="Times New Roman" w:hAnsi="Times New Roman" w:cs="Times New Roman"/>
          <w:bCs/>
          <w:iCs/>
          <w:sz w:val="24"/>
          <w:szCs w:val="24"/>
        </w:rPr>
        <w:t xml:space="preserve"> </w:t>
      </w:r>
      <w:r w:rsidRPr="006E77F2">
        <w:rPr>
          <w:rFonts w:ascii="Times New Roman" w:hAnsi="Times New Roman" w:cs="Times New Roman"/>
          <w:i/>
          <w:sz w:val="24"/>
          <w:szCs w:val="24"/>
        </w:rPr>
        <w:t xml:space="preserve"> </w:t>
      </w:r>
      <w:r w:rsidRPr="006E77F2">
        <w:rPr>
          <w:rFonts w:ascii="Times New Roman" w:hAnsi="Times New Roman" w:cs="Times New Roman"/>
          <w:sz w:val="24"/>
          <w:szCs w:val="24"/>
        </w:rPr>
        <w:t>un</w:t>
      </w:r>
      <w:r w:rsidRPr="006E77F2">
        <w:rPr>
          <w:rFonts w:ascii="Times New Roman" w:hAnsi="Times New Roman" w:cs="Times New Roman"/>
          <w:i/>
          <w:sz w:val="24"/>
          <w:szCs w:val="24"/>
        </w:rPr>
        <w:t xml:space="preserve"> 3.2.1.DSP_Cietvielu fizika_kartejums</w:t>
      </w:r>
      <w:r w:rsidRPr="006E77F2">
        <w:rPr>
          <w:rFonts w:ascii="Times New Roman" w:hAnsi="Times New Roman" w:cs="Times New Roman"/>
          <w:bCs/>
          <w:iCs/>
          <w:sz w:val="24"/>
          <w:szCs w:val="24"/>
        </w:rPr>
        <w:t xml:space="preserve">), </w:t>
      </w:r>
      <w:r w:rsidRPr="006E77F2">
        <w:rPr>
          <w:rFonts w:ascii="Times New Roman" w:hAnsi="Times New Roman" w:cs="Times New Roman"/>
          <w:sz w:val="24"/>
          <w:szCs w:val="24"/>
        </w:rPr>
        <w:t>jaunajā studiju programmā doktoranta teorētiskā un patstāvīgā darba apjoma attiecība ir 30 pret 70 .</w:t>
      </w:r>
    </w:p>
    <w:p w14:paraId="2CA1B44B" w14:textId="77777777" w:rsidR="00F14659" w:rsidRPr="006E77F2" w:rsidRDefault="00F14659" w:rsidP="00F14659">
      <w:pPr>
        <w:jc w:val="both"/>
        <w:rPr>
          <w:rFonts w:ascii="Times New Roman" w:hAnsi="Times New Roman" w:cs="Times New Roman"/>
          <w:b/>
          <w:bCs/>
          <w:sz w:val="24"/>
          <w:szCs w:val="24"/>
        </w:rPr>
      </w:pPr>
    </w:p>
    <w:p w14:paraId="528E752A"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b/>
          <w:bCs/>
          <w:sz w:val="24"/>
          <w:szCs w:val="24"/>
        </w:rPr>
        <w:t>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w:t>
      </w:r>
      <w:r w:rsidRPr="006E77F2">
        <w:rPr>
          <w:rFonts w:ascii="Times New Roman" w:hAnsi="Times New Roman" w:cs="Times New Roman"/>
          <w:sz w:val="24"/>
          <w:szCs w:val="24"/>
        </w:rPr>
        <w:t xml:space="preserve"> </w:t>
      </w:r>
    </w:p>
    <w:p w14:paraId="3E31B6E2" w14:textId="77777777" w:rsidR="00F14659" w:rsidRPr="006E77F2" w:rsidRDefault="00F14659" w:rsidP="00F14659">
      <w:pPr>
        <w:jc w:val="both"/>
        <w:rPr>
          <w:rFonts w:ascii="Times New Roman" w:hAnsi="Times New Roman" w:cs="Times New Roman"/>
          <w:sz w:val="24"/>
          <w:szCs w:val="24"/>
        </w:rPr>
      </w:pPr>
    </w:p>
    <w:p w14:paraId="1441C1CA"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DSP “Cietvielu fizika” ir DU īstenotajā studiju virzienā “Fizika, materiālzinātne, matemātika un statistika” ietilpstošā doktora līmeņa studiju programma. DSP “Cietvielu fizika” nodrošina kvalitatīvu un daudzpusīgu starptautiski atzītu izglītību fizikas zinātņu nozarē doktora programmas līmenī. </w:t>
      </w:r>
    </w:p>
    <w:p w14:paraId="39B41303" w14:textId="77777777" w:rsidR="00F14659" w:rsidRPr="006E77F2" w:rsidRDefault="00F14659" w:rsidP="00F14659">
      <w:pPr>
        <w:jc w:val="both"/>
        <w:rPr>
          <w:rFonts w:ascii="Times New Roman" w:hAnsi="Times New Roman" w:cs="Times New Roman"/>
          <w:sz w:val="24"/>
          <w:szCs w:val="24"/>
        </w:rPr>
      </w:pPr>
    </w:p>
    <w:p w14:paraId="4C4A2F82"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b/>
          <w:sz w:val="24"/>
          <w:szCs w:val="24"/>
        </w:rPr>
        <w:t>Programmas mērķis</w:t>
      </w:r>
      <w:r w:rsidRPr="006E77F2">
        <w:rPr>
          <w:rFonts w:ascii="Times New Roman" w:hAnsi="Times New Roman" w:cs="Times New Roman"/>
          <w:sz w:val="24"/>
          <w:szCs w:val="24"/>
        </w:rPr>
        <w:t xml:space="preserve"> – augstākās kvalifikācijas speciālista – fizikas zinātnieka sagatavošana, kurš ir spējīgs izvirzīt un risināt mūsdienu fizikas un materiālzinātnes svarīgākās problēmas, tādējādi nostiprinot zinātnisko potenciālu DU un kopumā Latvijā minētajā zinātņu nozarē un apakšnozarē, kā arī integrējoties starptautiskajā zinātniskajā apritē. </w:t>
      </w:r>
    </w:p>
    <w:p w14:paraId="550D6AC3" w14:textId="77777777" w:rsidR="00F14659" w:rsidRPr="006E77F2" w:rsidRDefault="00F14659" w:rsidP="00F14659">
      <w:pPr>
        <w:jc w:val="both"/>
        <w:rPr>
          <w:rFonts w:ascii="Times New Roman" w:hAnsi="Times New Roman" w:cs="Times New Roman"/>
          <w:sz w:val="24"/>
          <w:szCs w:val="24"/>
        </w:rPr>
      </w:pPr>
    </w:p>
    <w:p w14:paraId="7EC5A130"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Imatrikulācija studiju programmā notiek saskaņā ar “Daugavpils Universitātes uzņemšanas noteikumiem pilna un nepilna laika studijām doktorantūrā”</w:t>
      </w:r>
      <w:r w:rsidRPr="006E77F2">
        <w:rPr>
          <w:rStyle w:val="FootnoteReference"/>
          <w:rFonts w:ascii="Times New Roman" w:hAnsi="Times New Roman"/>
          <w:sz w:val="24"/>
          <w:szCs w:val="24"/>
        </w:rPr>
        <w:footnoteReference w:id="61"/>
      </w:r>
      <w:r w:rsidRPr="006E77F2">
        <w:rPr>
          <w:rFonts w:ascii="Times New Roman" w:hAnsi="Times New Roman" w:cs="Times New Roman"/>
          <w:sz w:val="24"/>
          <w:szCs w:val="24"/>
        </w:rPr>
        <w:t xml:space="preserve">, kurus ik gadu apstiprina DU Senāts. Uzņemšanai nepieciešamais izglītības līmenis ir maģistra grāds fizikā un tai radniecīgās </w:t>
      </w:r>
      <w:r w:rsidRPr="006E77F2">
        <w:rPr>
          <w:rFonts w:ascii="Times New Roman" w:hAnsi="Times New Roman" w:cs="Times New Roman"/>
          <w:sz w:val="24"/>
          <w:szCs w:val="24"/>
        </w:rPr>
        <w:lastRenderedPageBreak/>
        <w:t xml:space="preserve">nozarēs vai tam pielīdzināma augstākā izglītība. Uzņemšanas laikā tiek organizētas pārrunas par pētījuma tēmu un pārrunas svešvalodā (angļu valodā). Iestājpārrunās tiek izvērtēts pretendenta prezentētais promocijas darba tēmas pieteikums, pretendenta motivācija, zinātniskā aktualitāte un atbilstība prioritārajiem fizikas zinātnes attīstības virzieniem. Nozīmīgas ir arī pretendenta iestrādes: zinātniskās publikācijas, dalība starptautiskajās zinātniskajās konferencēs, profesionālās darbības saistība ar promocijas darba tēmu, kā arī svešvalodas (angļu valodas) zināšanas. </w:t>
      </w:r>
    </w:p>
    <w:p w14:paraId="7EC5B348" w14:textId="77777777" w:rsidR="00F14659" w:rsidRPr="006E77F2" w:rsidRDefault="00F14659" w:rsidP="00F14659">
      <w:pPr>
        <w:jc w:val="both"/>
        <w:rPr>
          <w:rFonts w:ascii="Times New Roman" w:hAnsi="Times New Roman" w:cs="Times New Roman"/>
          <w:sz w:val="24"/>
          <w:szCs w:val="24"/>
        </w:rPr>
      </w:pPr>
    </w:p>
    <w:p w14:paraId="017BD350"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Studiju programmas mērķis un uzdevumi, kā arī studiju laikā iegūtie studiju rezultāti atbilst astotajam EKI līmenim, kas ir doktora studiju līmenis. Programmas kods 51443 atspoguļo programmas statusu un saturu, atbilstoši “Noteikumos par Latvijas izglītības klasifikāciju” (MK 13.06.2017. noteikumi Nr. 322) noteiktajām prasībām. Koda pirmie cipari 51 apzīmē </w:t>
      </w:r>
      <w:r w:rsidRPr="006E77F2">
        <w:rPr>
          <w:rFonts w:ascii="Times New Roman" w:hAnsi="Times New Roman" w:cs="Times New Roman"/>
          <w:sz w:val="24"/>
          <w:szCs w:val="24"/>
          <w:shd w:val="clear" w:color="auto" w:fill="FFFFFF"/>
        </w:rPr>
        <w:t>doktora studijas (doktora grāds), kas īstenojamas pēc maģistra vai profesionālā maģistra grāda ieguves vai kā turpinājums izglītības programmai ar kodu 49.</w:t>
      </w:r>
      <w:r w:rsidRPr="006E77F2">
        <w:rPr>
          <w:rFonts w:ascii="Times New Roman" w:hAnsi="Times New Roman" w:cs="Times New Roman"/>
          <w:sz w:val="24"/>
          <w:szCs w:val="24"/>
        </w:rPr>
        <w:t xml:space="preserve"> Koda otrā daļa atbilst izglītības tematiskajai jomai (44 – Fizikālās zinātnes) un izglītības programmu grupai (443 – Fizika). </w:t>
      </w:r>
    </w:p>
    <w:p w14:paraId="066644CF" w14:textId="77777777" w:rsidR="00F14659" w:rsidRPr="006E77F2" w:rsidRDefault="00F14659" w:rsidP="00F14659">
      <w:pPr>
        <w:jc w:val="both"/>
        <w:rPr>
          <w:rFonts w:ascii="Times New Roman" w:hAnsi="Times New Roman" w:cs="Times New Roman"/>
          <w:sz w:val="24"/>
          <w:szCs w:val="24"/>
        </w:rPr>
      </w:pPr>
    </w:p>
    <w:p w14:paraId="1C6A7B24"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Daugavpils Universitātē īstenotā DSP “Cietvielu fizika” tiek realizēta pilna laika studiju programmas formātā. Studiju programmas nosaukums, iegūstamais grāds, mērķi un uzdevumi, studējošo uzņemšanas prasības ir savstarpēji saistītas. DSP “Cietvielu fizika”, kuras izpilde paredzēta trīs gadu laikā, absolventam iegūstot zinātnes doktora grādu (Ph.D.) dabaszinātnēs, paver iespējas patstāvīgi izstrādāt un vadīt zinātniski pētnieciskus projektus, publicēt sava pētījuma rezultātus starptautiski citējamos izdevumos Latvijā un ārzemēs, publiskot zinātniskā pētījuma rezultātus konferencēs un semināros, sekmēt inovāciju ieviešanu pētniecības praksē. </w:t>
      </w:r>
    </w:p>
    <w:p w14:paraId="3C02CD0F" w14:textId="77777777" w:rsidR="00F14659" w:rsidRPr="006E77F2" w:rsidRDefault="00F14659" w:rsidP="00F14659">
      <w:pPr>
        <w:jc w:val="both"/>
        <w:rPr>
          <w:rFonts w:ascii="Times New Roman" w:hAnsi="Times New Roman" w:cs="Times New Roman"/>
          <w:sz w:val="24"/>
          <w:szCs w:val="24"/>
        </w:rPr>
      </w:pPr>
    </w:p>
    <w:p w14:paraId="52817CBF"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Vērtējot studiju procesa ilgumu, var secināt, ka jebkurā programmas variantā trīs gadi vidēji ir pietiekams laiks, lai apgūtu teorētisko kursu un uzkrātu pietiekamu pētījumu rezultātu apjomu, lai uzrakstītu promocijas darbu, lai gan tas reizēm atkarīgs no promocijas darba tematikas. Jāatzīmē, ka Latvijā vairākkārt ir bijuša diskusijas valdības līmenī par 4 gadu studiju laiku doktorantūrā. Neskatoties uz lielo zinātnisko izdevumu skaitu pasaulē fizikas jomā, promocijas darba rezultātu nopublicēšana izdevumos ar lielu ietekmes koeficientu ir samērā problemātiska laika ziņā, tāpēc ne vienmēr doktorants paspēj aizstāvēt promocijas darbu triju gadu ietvaros.  </w:t>
      </w:r>
    </w:p>
    <w:p w14:paraId="4C9B87B3" w14:textId="77777777" w:rsidR="00F14659" w:rsidRPr="006E77F2" w:rsidRDefault="00F14659" w:rsidP="00F14659">
      <w:pPr>
        <w:jc w:val="both"/>
        <w:rPr>
          <w:rFonts w:ascii="Times New Roman" w:hAnsi="Times New Roman" w:cs="Times New Roman"/>
          <w:sz w:val="24"/>
          <w:szCs w:val="24"/>
        </w:rPr>
      </w:pPr>
    </w:p>
    <w:p w14:paraId="05B1AF7A" w14:textId="77777777" w:rsidR="00F14659" w:rsidRPr="006E77F2" w:rsidRDefault="00F14659" w:rsidP="00F14659">
      <w:pPr>
        <w:jc w:val="both"/>
        <w:rPr>
          <w:rFonts w:ascii="Times New Roman" w:hAnsi="Times New Roman" w:cs="Times New Roman"/>
          <w:bCs/>
          <w:i/>
          <w:sz w:val="24"/>
          <w:szCs w:val="24"/>
        </w:rPr>
      </w:pPr>
      <w:r w:rsidRPr="006E77F2">
        <w:rPr>
          <w:rFonts w:ascii="Times New Roman" w:hAnsi="Times New Roman" w:cs="Times New Roman"/>
          <w:sz w:val="24"/>
          <w:szCs w:val="24"/>
        </w:rPr>
        <w:t xml:space="preserve">Atbilstoši pašreizējam DSP “Cietvielu fizika” studiju plānam, studiju programmas ietvaros studējošajiem tiek piedāvāts apgūt </w:t>
      </w:r>
      <w:r w:rsidRPr="006E77F2">
        <w:rPr>
          <w:rFonts w:ascii="Times New Roman" w:hAnsi="Times New Roman" w:cs="Times New Roman"/>
          <w:bCs/>
          <w:sz w:val="24"/>
          <w:szCs w:val="24"/>
        </w:rPr>
        <w:t>kursus “</w:t>
      </w:r>
      <w:r w:rsidRPr="006E77F2">
        <w:rPr>
          <w:rFonts w:ascii="Times New Roman" w:hAnsi="Times New Roman" w:cs="Times New Roman"/>
          <w:bCs/>
          <w:i/>
          <w:sz w:val="24"/>
          <w:szCs w:val="24"/>
        </w:rPr>
        <w:t xml:space="preserve">Fizikas didaktikas atsevišķi jautājumi” (1 KP) </w:t>
      </w:r>
      <w:r w:rsidRPr="006E77F2">
        <w:rPr>
          <w:rFonts w:ascii="Times New Roman" w:hAnsi="Times New Roman" w:cs="Times New Roman"/>
          <w:bCs/>
          <w:sz w:val="24"/>
          <w:szCs w:val="24"/>
        </w:rPr>
        <w:t>un</w:t>
      </w:r>
      <w:r w:rsidRPr="006E77F2">
        <w:rPr>
          <w:rFonts w:ascii="Times New Roman" w:hAnsi="Times New Roman" w:cs="Times New Roman"/>
          <w:bCs/>
          <w:i/>
          <w:sz w:val="24"/>
          <w:szCs w:val="24"/>
        </w:rPr>
        <w:t xml:space="preserve"> “Fizikas nodarbību vadīšana augstskolā” (1 KP). </w:t>
      </w:r>
      <w:r w:rsidRPr="006E77F2">
        <w:rPr>
          <w:rFonts w:ascii="Times New Roman" w:hAnsi="Times New Roman" w:cs="Times New Roman"/>
          <w:bCs/>
          <w:sz w:val="24"/>
          <w:szCs w:val="24"/>
        </w:rPr>
        <w:t xml:space="preserve">Jaunajā programmā tiek rosināts atteikties no šiem kursiem, to vietā paplašināt un padziļināt specializācijas kursus </w:t>
      </w:r>
      <w:r w:rsidRPr="006E77F2">
        <w:rPr>
          <w:rFonts w:ascii="Times New Roman" w:hAnsi="Times New Roman" w:cs="Times New Roman"/>
          <w:iCs/>
          <w:sz w:val="24"/>
          <w:szCs w:val="24"/>
        </w:rPr>
        <w:t>“</w:t>
      </w:r>
      <w:r w:rsidRPr="006E77F2">
        <w:rPr>
          <w:rFonts w:ascii="Times New Roman" w:hAnsi="Times New Roman" w:cs="Times New Roman"/>
          <w:bCs/>
          <w:i/>
          <w:sz w:val="24"/>
          <w:szCs w:val="24"/>
        </w:rPr>
        <w:t>Amorfie As halkogenīdi, to savienojumi”, “</w:t>
      </w:r>
      <w:r w:rsidRPr="006E77F2">
        <w:rPr>
          <w:rFonts w:ascii="Times New Roman" w:hAnsi="Times New Roman" w:cs="Times New Roman"/>
          <w:i/>
          <w:sz w:val="24"/>
          <w:szCs w:val="24"/>
        </w:rPr>
        <w:t xml:space="preserve">Augstvakuuma iegūšanas metodes”, “Lāzeru fizika”, “Plāno kārtiņu fizika un to iegūšana”., </w:t>
      </w:r>
      <w:r w:rsidRPr="006E77F2">
        <w:rPr>
          <w:rFonts w:ascii="Times New Roman" w:hAnsi="Times New Roman" w:cs="Times New Roman"/>
          <w:sz w:val="24"/>
          <w:szCs w:val="24"/>
        </w:rPr>
        <w:t>pārejot no 1 KP uz 2 KP kursiem</w:t>
      </w:r>
      <w:r w:rsidRPr="006E77F2">
        <w:rPr>
          <w:rFonts w:ascii="Times New Roman" w:hAnsi="Times New Roman" w:cs="Times New Roman"/>
          <w:i/>
          <w:sz w:val="24"/>
          <w:szCs w:val="24"/>
        </w:rPr>
        <w:t xml:space="preserve">. </w:t>
      </w:r>
      <w:r w:rsidRPr="006E77F2">
        <w:rPr>
          <w:rFonts w:ascii="Times New Roman" w:hAnsi="Times New Roman" w:cs="Times New Roman"/>
          <w:sz w:val="24"/>
          <w:szCs w:val="24"/>
        </w:rPr>
        <w:t xml:space="preserve">Studiju kurss </w:t>
      </w:r>
      <w:r w:rsidRPr="006E77F2">
        <w:rPr>
          <w:rFonts w:ascii="Times New Roman" w:hAnsi="Times New Roman" w:cs="Times New Roman"/>
          <w:i/>
          <w:sz w:val="24"/>
          <w:szCs w:val="24"/>
        </w:rPr>
        <w:t xml:space="preserve">“Cietvielu fizikas eksperimentālās metodes” </w:t>
      </w:r>
      <w:r w:rsidRPr="006E77F2">
        <w:rPr>
          <w:rFonts w:ascii="Times New Roman" w:hAnsi="Times New Roman" w:cs="Times New Roman"/>
          <w:sz w:val="24"/>
          <w:szCs w:val="24"/>
        </w:rPr>
        <w:t>(1KP)</w:t>
      </w:r>
      <w:r w:rsidRPr="006E77F2">
        <w:rPr>
          <w:rFonts w:ascii="Times New Roman" w:hAnsi="Times New Roman" w:cs="Times New Roman"/>
          <w:i/>
          <w:sz w:val="24"/>
          <w:szCs w:val="24"/>
        </w:rPr>
        <w:t xml:space="preserve"> </w:t>
      </w:r>
      <w:r w:rsidRPr="006E77F2">
        <w:rPr>
          <w:rFonts w:ascii="Times New Roman" w:hAnsi="Times New Roman" w:cs="Times New Roman"/>
          <w:sz w:val="24"/>
          <w:szCs w:val="24"/>
        </w:rPr>
        <w:t>tika paplašināts līdz 4KP</w:t>
      </w:r>
      <w:r w:rsidRPr="006E77F2">
        <w:rPr>
          <w:rFonts w:ascii="Times New Roman" w:hAnsi="Times New Roman" w:cs="Times New Roman"/>
          <w:i/>
          <w:sz w:val="24"/>
          <w:szCs w:val="24"/>
        </w:rPr>
        <w:t xml:space="preserve">. </w:t>
      </w:r>
      <w:r w:rsidRPr="006E77F2">
        <w:rPr>
          <w:rFonts w:ascii="Times New Roman" w:hAnsi="Times New Roman" w:cs="Times New Roman"/>
          <w:sz w:val="24"/>
          <w:szCs w:val="24"/>
        </w:rPr>
        <w:t>Studiju kurss “</w:t>
      </w:r>
      <w:r w:rsidRPr="006E77F2">
        <w:rPr>
          <w:rFonts w:ascii="Times New Roman" w:hAnsi="Times New Roman" w:cs="Times New Roman"/>
          <w:i/>
          <w:iCs/>
          <w:sz w:val="24"/>
          <w:szCs w:val="24"/>
        </w:rPr>
        <w:t xml:space="preserve">Speciālie semināri par pētījumu rezultātiem un aktualitātēm fizikā” </w:t>
      </w:r>
      <w:r w:rsidRPr="006E77F2">
        <w:rPr>
          <w:rFonts w:ascii="Times New Roman" w:hAnsi="Times New Roman" w:cs="Times New Roman"/>
          <w:iCs/>
          <w:sz w:val="24"/>
          <w:szCs w:val="24"/>
        </w:rPr>
        <w:t>(6KP) tika paplašināts līdz 10 KP.</w:t>
      </w:r>
      <w:r w:rsidRPr="006E77F2">
        <w:rPr>
          <w:rFonts w:ascii="Times New Roman" w:hAnsi="Times New Roman" w:cs="Times New Roman"/>
          <w:bCs/>
          <w:i/>
          <w:sz w:val="24"/>
          <w:szCs w:val="24"/>
        </w:rPr>
        <w:t xml:space="preserve"> </w:t>
      </w:r>
      <w:r w:rsidRPr="006E77F2">
        <w:rPr>
          <w:rFonts w:ascii="Times New Roman" w:hAnsi="Times New Roman" w:cs="Times New Roman"/>
          <w:bCs/>
          <w:sz w:val="24"/>
          <w:szCs w:val="24"/>
        </w:rPr>
        <w:t>Tas dos papildus teorētiskās zināšanas un praktiskās iemaņas darbam zinātniskajās laboratorijās, kā arī papildus laiku promocijas darba izstrādei, jo triju gadu laikā bieži vien nav iespējams nopublicēt pētījumu rezultātus starptautiski atzītos zinātniskos izdevumos.</w:t>
      </w:r>
      <w:r w:rsidRPr="006E77F2">
        <w:rPr>
          <w:rFonts w:ascii="Times New Roman" w:hAnsi="Times New Roman" w:cs="Times New Roman"/>
          <w:iCs/>
          <w:sz w:val="24"/>
          <w:szCs w:val="24"/>
        </w:rPr>
        <w:t xml:space="preserve"> </w:t>
      </w:r>
    </w:p>
    <w:p w14:paraId="0CA59FCF" w14:textId="77777777" w:rsidR="00F14659" w:rsidRPr="006E77F2" w:rsidRDefault="00F14659" w:rsidP="00F14659">
      <w:pPr>
        <w:jc w:val="both"/>
        <w:rPr>
          <w:rFonts w:ascii="Times New Roman" w:hAnsi="Times New Roman" w:cs="Times New Roman"/>
          <w:sz w:val="24"/>
          <w:szCs w:val="24"/>
        </w:rPr>
      </w:pPr>
    </w:p>
    <w:p w14:paraId="48F07C6D"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iCs/>
          <w:sz w:val="24"/>
          <w:szCs w:val="24"/>
        </w:rPr>
        <w:t>Par studiju programmas apgūšanu izsniedzamā diploma un tā pielikumu paraugu atbilstoši Ministru kabineta 16.04.2013. noteikumiem Nr. 202 “Kārtība, kādā izsniedz valsts atzītus augstākās izglītības apliecinošus dokumentus”, kā arī studiju līguma paraugu atbilstoši Ministru kabineta 23.01.2007. noteikumiem Nr. 70 “Studiju līgumā obligāti ietveramie noteikumi” skatīt pielikumā (</w:t>
      </w:r>
      <w:r w:rsidRPr="006E77F2">
        <w:rPr>
          <w:rFonts w:ascii="Times New Roman" w:hAnsi="Times New Roman" w:cs="Times New Roman"/>
          <w:i/>
          <w:sz w:val="24"/>
          <w:szCs w:val="24"/>
        </w:rPr>
        <w:t xml:space="preserve">3.1.2.DSP Cietvielu_fizika_diploms un akadēmiskā izziņa </w:t>
      </w:r>
      <w:r w:rsidRPr="006E77F2">
        <w:rPr>
          <w:rFonts w:ascii="Times New Roman" w:hAnsi="Times New Roman" w:cs="Times New Roman"/>
          <w:iCs/>
          <w:sz w:val="24"/>
          <w:szCs w:val="24"/>
        </w:rPr>
        <w:t>un</w:t>
      </w:r>
      <w:r w:rsidRPr="006E77F2">
        <w:rPr>
          <w:rFonts w:ascii="Times New Roman" w:hAnsi="Times New Roman" w:cs="Times New Roman"/>
          <w:i/>
          <w:sz w:val="24"/>
          <w:szCs w:val="24"/>
        </w:rPr>
        <w:t xml:space="preserve"> 2.1.4.Līgums par studijām_DU</w:t>
      </w:r>
      <w:r w:rsidRPr="006E77F2">
        <w:rPr>
          <w:rFonts w:ascii="Times New Roman" w:hAnsi="Times New Roman" w:cs="Times New Roman"/>
          <w:iCs/>
          <w:sz w:val="24"/>
          <w:szCs w:val="24"/>
        </w:rPr>
        <w:t>).</w:t>
      </w:r>
    </w:p>
    <w:p w14:paraId="4CE22C3A" w14:textId="77777777" w:rsidR="00F14659" w:rsidRPr="006E77F2" w:rsidRDefault="00F14659" w:rsidP="00F14659">
      <w:pPr>
        <w:jc w:val="both"/>
        <w:rPr>
          <w:rFonts w:ascii="Times New Roman" w:hAnsi="Times New Roman" w:cs="Times New Roman"/>
          <w:sz w:val="24"/>
          <w:szCs w:val="24"/>
        </w:rPr>
      </w:pPr>
    </w:p>
    <w:p w14:paraId="1BC7839D"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3.1.3. Studiju programmas ekonomiskais un/ vai sociālais pamatojums, analīze par absolventu nodarbinātību. </w:t>
      </w:r>
    </w:p>
    <w:p w14:paraId="5010F002" w14:textId="77777777" w:rsidR="00F14659" w:rsidRPr="006E77F2" w:rsidRDefault="00F14659" w:rsidP="00F14659">
      <w:pPr>
        <w:jc w:val="both"/>
        <w:rPr>
          <w:rFonts w:ascii="Times New Roman" w:hAnsi="Times New Roman" w:cs="Times New Roman"/>
          <w:sz w:val="24"/>
          <w:szCs w:val="24"/>
          <w:shd w:val="clear" w:color="auto" w:fill="FFFFFF"/>
        </w:rPr>
      </w:pPr>
    </w:p>
    <w:p w14:paraId="34D44BA1" w14:textId="77777777" w:rsidR="00F14659" w:rsidRPr="006E77F2" w:rsidRDefault="00F14659" w:rsidP="00F14659">
      <w:pPr>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Lai uzlabotu zinātnes integrēšanu studijās, pilnveidotu zināšanu un tehnoloģiju pārvaldību, zinātniskās darbības popularizēšanu un pētniecisko darbību kopumā orientētu tirgus vajadzībām, DU pētniecības specializācijas virzienā „Dabaszinātnes” tiek īstenota starptautiska līmeņa pētniecība. Specializācijas virziens „Dabaszinātnes” mērķtiecīgi attīsta sadarbību ar industriju pārstāvjiem, paplašina starptautisko partnerību zinātniskajos tīklojumos un konsorcijos, kā arī, kopīgi ar uzņēmējiem un darba devēju asociācijām orientē pētījumus industrijas vajadzībām.</w:t>
      </w:r>
    </w:p>
    <w:p w14:paraId="4F661D3B" w14:textId="77777777" w:rsidR="00F14659" w:rsidRPr="006E77F2" w:rsidRDefault="00F14659" w:rsidP="00F14659">
      <w:pPr>
        <w:jc w:val="both"/>
        <w:rPr>
          <w:rFonts w:ascii="Times New Roman" w:eastAsia="Times New Roman" w:hAnsi="Times New Roman" w:cs="Times New Roman"/>
          <w:sz w:val="24"/>
          <w:szCs w:val="24"/>
        </w:rPr>
      </w:pPr>
    </w:p>
    <w:p w14:paraId="1B7C2DB0" w14:textId="77777777" w:rsidR="00F14659" w:rsidRPr="006E77F2" w:rsidRDefault="00F14659" w:rsidP="00F14659">
      <w:pPr>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 xml:space="preserve">DU zinātniskā izcilība, intelektuālā un infrastruktūras kapacitāte, kā arī zināšanu un tehnoloģiju pārnese, uzkrātā pieredze nozīmīgu starptautisku projektu īstenošanā, iekļaušanās informācijas aprites un sadarbības tīklos sniedz ieguldījumu zinātnē, inovācijās un doktorantūras attīstībā augstāk minētajos DU specializācijas virzienos, kas kopumā atbilst šādiem Viedās Specializācijas stratēģijā (RIS3) definētajiem prioritārajiem virzieniem:  Industrijas modernizācija, industrija un pielietojamie pētījumi, materiālu inženierija, medicīnas tehnoloģijas, nanotehnoloģijas. </w:t>
      </w:r>
    </w:p>
    <w:p w14:paraId="05F176D5" w14:textId="77777777" w:rsidR="00F14659" w:rsidRPr="006E77F2" w:rsidRDefault="00F14659" w:rsidP="00F14659">
      <w:pPr>
        <w:jc w:val="both"/>
        <w:rPr>
          <w:rFonts w:ascii="Times New Roman" w:eastAsia="Times New Roman" w:hAnsi="Times New Roman" w:cs="Times New Roman"/>
          <w:sz w:val="24"/>
          <w:szCs w:val="24"/>
        </w:rPr>
      </w:pPr>
    </w:p>
    <w:p w14:paraId="1B687E35" w14:textId="77777777" w:rsidR="00F14659" w:rsidRPr="006E77F2" w:rsidRDefault="00F14659" w:rsidP="00F14659">
      <w:pPr>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 xml:space="preserve">Atbilstoši IZM datiem par laika periodu no 2016. - 2020. gadam DU specializācijas virzienā “Dabaszinātnes” bija koncentrēti 8 % no Latvijas kopējā zinātnes apmēra dabaszinātņu jomā, kā arī 5 % no zinātnisko publikāciju dabaszinātņu jomā kopskaita Latvijā. Būtisku daļu no šiem rādītājiem nodrošināja tieši DU pētniecības virzienā “Fizika, materiālzinātne, matemātika un statistika”  nodarbinātie zinātnieki un mācībspēki. </w:t>
      </w:r>
    </w:p>
    <w:p w14:paraId="12BE6CE8" w14:textId="77777777" w:rsidR="00F14659" w:rsidRPr="006E77F2" w:rsidRDefault="00F14659" w:rsidP="00F14659">
      <w:pPr>
        <w:jc w:val="both"/>
        <w:rPr>
          <w:rFonts w:ascii="Times New Roman" w:eastAsia="Times New Roman" w:hAnsi="Times New Roman" w:cs="Times New Roman"/>
          <w:sz w:val="24"/>
          <w:szCs w:val="24"/>
        </w:rPr>
      </w:pPr>
    </w:p>
    <w:p w14:paraId="2E64B5DB" w14:textId="77777777" w:rsidR="00F14659" w:rsidRPr="006E77F2" w:rsidRDefault="00F14659" w:rsidP="00F14659">
      <w:pPr>
        <w:pStyle w:val="Parasts1"/>
        <w:spacing w:after="0" w:line="240" w:lineRule="auto"/>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Doktorantūras studiju attīstībai DU ir būtiska loma arī no nacionālās drošības viedokļa. Daugavpils pilsēta un Austrumlatvijas reģions ir izteikti multikulturāls un atrodas Eiropas Savienības pierobežā. DU ir nozīmīgākais reģiona eksakto zinātņu, augstākās izglītības, kultūras un latviskuma centrs.</w:t>
      </w:r>
    </w:p>
    <w:p w14:paraId="68A16786" w14:textId="77777777" w:rsidR="00F14659" w:rsidRPr="006E77F2" w:rsidRDefault="00F14659" w:rsidP="00F14659">
      <w:pPr>
        <w:jc w:val="both"/>
        <w:rPr>
          <w:rFonts w:ascii="Times New Roman" w:hAnsi="Times New Roman" w:cs="Times New Roman"/>
          <w:sz w:val="24"/>
          <w:szCs w:val="24"/>
          <w:shd w:val="clear" w:color="auto" w:fill="FFFFFF"/>
        </w:rPr>
      </w:pPr>
    </w:p>
    <w:p w14:paraId="130D7F23" w14:textId="77777777" w:rsidR="00F14659" w:rsidRPr="006E77F2" w:rsidRDefault="00F14659" w:rsidP="00F14659">
      <w:pPr>
        <w:jc w:val="both"/>
        <w:rPr>
          <w:rFonts w:ascii="Times New Roman" w:hAnsi="Times New Roman" w:cs="Times New Roman"/>
          <w:sz w:val="24"/>
          <w:szCs w:val="24"/>
          <w:shd w:val="clear" w:color="auto" w:fill="FFFFFF"/>
        </w:rPr>
      </w:pPr>
      <w:r w:rsidRPr="006E77F2">
        <w:rPr>
          <w:rFonts w:ascii="Times New Roman" w:hAnsi="Times New Roman" w:cs="Times New Roman"/>
          <w:sz w:val="24"/>
          <w:szCs w:val="24"/>
          <w:shd w:val="clear" w:color="auto" w:fill="FFFFFF"/>
        </w:rPr>
        <w:t>Laika posmā no 2017.-2022. gadam DU DSP “Cietvielu fizika” ir 6 absolventi un viena doktora zinātnisko grādu ieguvusi persona, kura izglītības dokumentu saņēma jau 2023. gada sākumā. Analizējot viņu tālākās karjeras un nodarbinātības datus var secināt, ka 6 no 7 personām, kas pārskata periodā aizstāvējušas promocijas darbus DU Fizikas un astronomijas promocijas padomē, nodarbināti kā zinātnieki vai kā akadēmiskais personāls zinātniskajās institūcijās vai augstākās izglītības iestādēs Latvijā, piedalās zinātniskajā darbā un publicējas starptautiski indeksētos zinātniskajos izdevumos Starp 2017.-2022. gadam doktora zinātnisko grādu ieguvušajām personām trīs ir arī LZP eksperti</w:t>
      </w:r>
      <w:r w:rsidRPr="006E77F2">
        <w:rPr>
          <w:rFonts w:ascii="Times New Roman" w:hAnsi="Times New Roman" w:cs="Times New Roman"/>
          <w:sz w:val="24"/>
          <w:szCs w:val="24"/>
        </w:rPr>
        <w:t xml:space="preserve"> Dabaszinātnēs - Fizika un astronomija</w:t>
      </w:r>
      <w:r w:rsidRPr="006E77F2">
        <w:rPr>
          <w:rFonts w:ascii="Times New Roman" w:hAnsi="Times New Roman" w:cs="Times New Roman"/>
          <w:sz w:val="24"/>
          <w:szCs w:val="24"/>
          <w:shd w:val="clear" w:color="auto" w:fill="FFFFFF"/>
        </w:rPr>
        <w:t xml:space="preserve">. Tas apliecina DSP “Cietvielu fizika” piedāvātās izglītības augsto kvalitāti un konkurētspēju. Viens no absolventiem darbojas ar tehnoloģiskām lietām saistītā privātbiznesā. Detalizētāki dati par 2017.-2022. gadam doktora zinātnisko grādu ieguvušo personu nodarbinātību un zinātniskajiem rādītājiem skat. pielikumā </w:t>
      </w:r>
      <w:r w:rsidRPr="006E77F2">
        <w:rPr>
          <w:rFonts w:ascii="Times New Roman" w:hAnsi="Times New Roman" w:cs="Times New Roman"/>
          <w:i/>
          <w:sz w:val="24"/>
          <w:szCs w:val="24"/>
          <w:shd w:val="clear" w:color="auto" w:fill="FFFFFF"/>
        </w:rPr>
        <w:t>3.1.3.Nodarbinātība un zinātniskie rādītāji DSP Matemātika un DSP Cietvielu fizika.</w:t>
      </w:r>
    </w:p>
    <w:p w14:paraId="07D31412" w14:textId="77777777" w:rsidR="00F14659" w:rsidRPr="006E77F2" w:rsidRDefault="00F14659" w:rsidP="00F14659">
      <w:pPr>
        <w:jc w:val="both"/>
        <w:rPr>
          <w:rFonts w:ascii="Times New Roman" w:hAnsi="Times New Roman" w:cs="Times New Roman"/>
          <w:b/>
          <w:bCs/>
          <w:sz w:val="24"/>
          <w:szCs w:val="24"/>
        </w:rPr>
      </w:pPr>
    </w:p>
    <w:p w14:paraId="47B5AC6A"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3.1.4. Statistikas dati par studējošajiem studiju programmā, studējošo skaita dinamika, skaita izmaiņu ietekmes faktoru analīze un novērtējums. Analizējot, atsevišķi izdalīt dažādas studiju formas, veidus, valodas. </w:t>
      </w:r>
    </w:p>
    <w:p w14:paraId="1FA428FD" w14:textId="77777777" w:rsidR="00F14659" w:rsidRPr="006E77F2" w:rsidRDefault="00F14659" w:rsidP="00F14659">
      <w:pPr>
        <w:jc w:val="both"/>
        <w:rPr>
          <w:rFonts w:ascii="Times New Roman" w:hAnsi="Times New Roman" w:cs="Times New Roman"/>
          <w:sz w:val="24"/>
          <w:szCs w:val="24"/>
        </w:rPr>
      </w:pPr>
    </w:p>
    <w:p w14:paraId="77C53A83"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Uz akreditācijas ziņojuma iesniegšanas brīdi DSP “Cietvielu fizika” kopumā studē 3 </w:t>
      </w:r>
      <w:r w:rsidRPr="006E77F2">
        <w:rPr>
          <w:rFonts w:ascii="Times New Roman" w:hAnsi="Times New Roman" w:cs="Times New Roman"/>
          <w:sz w:val="24"/>
          <w:szCs w:val="24"/>
        </w:rPr>
        <w:lastRenderedPageBreak/>
        <w:t xml:space="preserve">studējošie. 2 studējošie ir 2. studiju gadā un 1 studējošais 3. studiju gadā). Laika periodā no 2017. - 2022. gadam DSP “Cietvielu fizika” kopumā uzņemti 10 studējošie, mācībās latviešu valodā. Tas šķietami nav daudz, taču reģionam valstī, kurā ir ap 1,9 miljoniem iedzīvotāju varētu būt pietiekami. Studentu skaita dinamiku varētu raksturot kā neprognozējamu pieauguma un samazinājuma maiņu. Lielākais imatrikulēto skaits 4 bija 2019. gadā, taču 2022. gadā studijām nepieteicās neviens. </w:t>
      </w:r>
      <w:r w:rsidRPr="006E77F2">
        <w:rPr>
          <w:rFonts w:ascii="Times New Roman" w:hAnsi="Times New Roman" w:cs="Times New Roman"/>
          <w:bCs/>
          <w:sz w:val="24"/>
          <w:szCs w:val="24"/>
        </w:rPr>
        <w:t xml:space="preserve">Ārzemju studējošo </w:t>
      </w:r>
      <w:r w:rsidRPr="006E77F2">
        <w:rPr>
          <w:rFonts w:ascii="Times New Roman" w:hAnsi="Times New Roman" w:cs="Times New Roman"/>
          <w:sz w:val="24"/>
          <w:szCs w:val="24"/>
        </w:rPr>
        <w:t xml:space="preserve">no 2017. - 2022. gadam </w:t>
      </w:r>
      <w:r w:rsidRPr="006E77F2">
        <w:rPr>
          <w:rFonts w:ascii="Times New Roman" w:hAnsi="Times New Roman" w:cs="Times New Roman"/>
          <w:bCs/>
          <w:sz w:val="24"/>
          <w:szCs w:val="24"/>
        </w:rPr>
        <w:t>nav bijis.</w:t>
      </w:r>
      <w:r w:rsidRPr="006E77F2">
        <w:rPr>
          <w:rFonts w:ascii="Times New Roman" w:hAnsi="Times New Roman" w:cs="Times New Roman"/>
          <w:sz w:val="24"/>
          <w:szCs w:val="24"/>
        </w:rPr>
        <w:t xml:space="preserve"> Uz akreditācijas brīdi vēlmi studēt ir izteikušas 3 personas. Iemesli šādai situācijai ir vairāki. Latvijā ir izteikts fizikas speciālistu (sevišķi fizikas skolotāju) deficīts, ko vēl pastiprina demogrāfiskā situācija un faktiski kopš Latvijas neatkarības atjaunošanas ilgstošā izglītības reforma, kuras tēzes mainās līdz ar kārtējo jauno IZM ministru. Lai arī dokumentāli tiek pasludināta prioritāte eksakto zinātņu jomā, taču reāli tā nepiepildās. </w:t>
      </w:r>
    </w:p>
    <w:p w14:paraId="6462B42A"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Visi doktoranti ir studējuši par valsts budžeta līdzekļiem, kā arī saņēmuši stipendijas. Diemžēl doktorantam tas nenodrošina pilnvērtīgus iztikas līdzekļus, un tie spiesti strādāt ārpus DU, sevišķi ja uz konkrēto brīdi nav ienākumu no pētniecisko projektu realizācijas. Arī tas varētu būt cēlonis nelielajam studējošo skaitam, jo eksperimentālā fizika prasa ikdienas darbu pētnieciskajās laboratorijās. Realizējot jauno doktorantūras modeli, situācija varētu būtiski uzlaboties finansējuma ziņā. </w:t>
      </w:r>
    </w:p>
    <w:p w14:paraId="39A6A3C6"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Vērtējot studējošo atbirumu DSP “Cietvielu fizika” var secināt, ka pārskata periodā studijas pārtraukuši 6 studējošie jeb 46 % no studijas uzsākušo studējošo skaita. Augstais studējošo skaita atbirums doktora studiju programmās ir aktuāla problēma Latvijā kopumā. Kā būtiskākais iemesls doktorantu lielajam atbirumam ir līdzšinējais finansēšanas modelis, kas nesedz faktiskās doktorantūras īstenošanas izmaksas un tādējādi arī apdraud doktorantūras ilgtspēju un nestimulē kvalitātes pieaugumu. Doktoranta zemais ienākumu apmērs (stipendija) negatīvi ietekmē gan laiku, ko doktorants var veltīt studijām, gan promocijas darba kvalitāti, gan arī doktoru skaitu un secīgi – augstākās izglītības un zinātnes sektora akadēmiskā personāla un zinātnisko darbinieku atjaunotni. </w:t>
      </w:r>
    </w:p>
    <w:p w14:paraId="48E5A7B7"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iCs/>
          <w:sz w:val="24"/>
          <w:szCs w:val="24"/>
        </w:rPr>
        <w:t xml:space="preserve">Statistikas dati par DSP “Cietvielu fizika” studējošajiem pārskata periodā apkopoti ziņojuma pielikumā </w:t>
      </w:r>
      <w:r w:rsidRPr="006E77F2">
        <w:rPr>
          <w:rFonts w:ascii="Times New Roman" w:hAnsi="Times New Roman" w:cs="Times New Roman"/>
          <w:i/>
          <w:sz w:val="24"/>
          <w:szCs w:val="24"/>
        </w:rPr>
        <w:t>3.1.4. (3.1.4.DSP Cietvielu fizika_Statistikas_dati_par_studejosajiem).</w:t>
      </w:r>
    </w:p>
    <w:p w14:paraId="2D5FE795" w14:textId="77777777" w:rsidR="00F14659" w:rsidRPr="006E77F2" w:rsidRDefault="00F14659" w:rsidP="00F14659">
      <w:pPr>
        <w:jc w:val="both"/>
        <w:rPr>
          <w:rFonts w:ascii="Times New Roman" w:hAnsi="Times New Roman" w:cs="Times New Roman"/>
          <w:i/>
          <w:sz w:val="24"/>
          <w:szCs w:val="24"/>
        </w:rPr>
      </w:pPr>
    </w:p>
    <w:p w14:paraId="5343F946"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3.1.5. Kopīgās studiju programmas izveides pamatojums un partneraugstskolu izvēles raksturojums un novērtējums, iekļaujot informāciju par kopīgās studiju programmas veidošanu un īstenošanu (ja attiecināms). </w:t>
      </w:r>
    </w:p>
    <w:p w14:paraId="71BECA78" w14:textId="77777777" w:rsidR="00F14659" w:rsidRPr="006E77F2" w:rsidRDefault="00F14659" w:rsidP="00F14659">
      <w:pPr>
        <w:jc w:val="both"/>
        <w:rPr>
          <w:rFonts w:ascii="Times New Roman" w:hAnsi="Times New Roman" w:cs="Times New Roman"/>
          <w:sz w:val="24"/>
          <w:szCs w:val="24"/>
        </w:rPr>
      </w:pPr>
    </w:p>
    <w:p w14:paraId="3F6A47D8"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N/A</w:t>
      </w:r>
    </w:p>
    <w:p w14:paraId="6B52F2D2" w14:textId="77777777" w:rsidR="00F14659" w:rsidRPr="006E77F2" w:rsidRDefault="00F14659" w:rsidP="00F14659">
      <w:pPr>
        <w:jc w:val="both"/>
        <w:rPr>
          <w:rFonts w:ascii="Times New Roman" w:hAnsi="Times New Roman" w:cs="Times New Roman"/>
          <w:b/>
          <w:sz w:val="24"/>
          <w:szCs w:val="24"/>
        </w:rPr>
      </w:pPr>
      <w:r w:rsidRPr="006E77F2">
        <w:rPr>
          <w:rFonts w:ascii="Times New Roman" w:hAnsi="Times New Roman" w:cs="Times New Roman"/>
          <w:b/>
          <w:sz w:val="24"/>
          <w:szCs w:val="24"/>
        </w:rPr>
        <w:t>3.2. Studiju saturs un īstenošana</w:t>
      </w:r>
    </w:p>
    <w:p w14:paraId="683A5BD2" w14:textId="77777777" w:rsidR="00F14659" w:rsidRPr="006E77F2" w:rsidRDefault="00F14659" w:rsidP="00F14659">
      <w:pPr>
        <w:jc w:val="both"/>
        <w:rPr>
          <w:rFonts w:ascii="Times New Roman" w:hAnsi="Times New Roman" w:cs="Times New Roman"/>
          <w:b/>
          <w:bCs/>
          <w:i/>
          <w:sz w:val="24"/>
          <w:szCs w:val="24"/>
        </w:rPr>
      </w:pPr>
    </w:p>
    <w:p w14:paraId="21E1791B" w14:textId="77777777" w:rsidR="00F14659" w:rsidRPr="006E77F2" w:rsidRDefault="00F14659" w:rsidP="00F14659">
      <w:pPr>
        <w:rPr>
          <w:rFonts w:ascii="Times New Roman" w:hAnsi="Times New Roman" w:cs="Times New Roman"/>
          <w:b/>
          <w:bCs/>
          <w:sz w:val="24"/>
          <w:szCs w:val="24"/>
        </w:rPr>
      </w:pPr>
      <w:r w:rsidRPr="006E77F2">
        <w:rPr>
          <w:rFonts w:ascii="Times New Roman" w:hAnsi="Times New Roman" w:cs="Times New Roman"/>
          <w:b/>
          <w:bCs/>
          <w:sz w:val="24"/>
          <w:szCs w:val="24"/>
        </w:rPr>
        <w:t xml:space="preserve">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61EFD746" w14:textId="77777777" w:rsidR="00F14659" w:rsidRPr="006E77F2" w:rsidRDefault="00F14659" w:rsidP="00F14659">
      <w:pPr>
        <w:jc w:val="both"/>
        <w:rPr>
          <w:rFonts w:ascii="Times New Roman" w:eastAsia="Times New Roman" w:hAnsi="Times New Roman" w:cs="Times New Roman"/>
          <w:sz w:val="24"/>
          <w:szCs w:val="24"/>
        </w:rPr>
      </w:pPr>
    </w:p>
    <w:p w14:paraId="492289CC" w14:textId="77777777" w:rsidR="00F14659" w:rsidRPr="006E77F2" w:rsidRDefault="00F14659" w:rsidP="00F14659">
      <w:pPr>
        <w:jc w:val="both"/>
        <w:rPr>
          <w:rFonts w:ascii="Times New Roman" w:hAnsi="Times New Roman" w:cs="Times New Roman"/>
          <w:sz w:val="24"/>
          <w:szCs w:val="24"/>
        </w:rPr>
      </w:pPr>
      <w:r w:rsidRPr="006E77F2">
        <w:rPr>
          <w:rFonts w:ascii="Times New Roman" w:eastAsia="Times New Roman" w:hAnsi="Times New Roman" w:cs="Times New Roman"/>
          <w:sz w:val="24"/>
          <w:szCs w:val="24"/>
        </w:rPr>
        <w:t>DSP “Cietvielu fizika” saturs ir vērsts uz fizikas zinātņu nozarē nepieciešamo kompetenču attīstīšanu,</w:t>
      </w:r>
      <w:r w:rsidRPr="006E77F2">
        <w:rPr>
          <w:rFonts w:ascii="Times New Roman" w:hAnsi="Times New Roman" w:cs="Times New Roman"/>
          <w:sz w:val="24"/>
          <w:szCs w:val="24"/>
        </w:rPr>
        <w:t xml:space="preserve"> </w:t>
      </w:r>
      <w:r w:rsidRPr="006E77F2">
        <w:rPr>
          <w:rFonts w:ascii="Times New Roman" w:eastAsia="Times New Roman" w:hAnsi="Times New Roman" w:cs="Times New Roman"/>
          <w:sz w:val="24"/>
          <w:szCs w:val="24"/>
        </w:rPr>
        <w:t xml:space="preserve">aktuālu zinātnisko teoriju un atziņu pārzināšanu, pētniecības metodoloģiju apguvi. Studiju programmā piedāvāto </w:t>
      </w:r>
      <w:r w:rsidRPr="006E77F2">
        <w:rPr>
          <w:rFonts w:ascii="Times New Roman" w:hAnsi="Times New Roman" w:cs="Times New Roman"/>
          <w:sz w:val="24"/>
          <w:szCs w:val="24"/>
        </w:rPr>
        <w:t>studiju kursu saturs, sasniedzamie rezultāti, izvirzītie mērķi u.c. rādītāji ir savstarpēji saistīti ar studiju programmas mērķiem un sasniedzamajiem rezultātiem (DSP “Cietvielu fizika” studiju programmas plāns 3.2.1. pielikumā</w:t>
      </w:r>
      <w:r w:rsidRPr="006E77F2">
        <w:rPr>
          <w:rFonts w:ascii="Times New Roman" w:hAnsi="Times New Roman" w:cs="Times New Roman"/>
        </w:rPr>
        <w:t xml:space="preserve"> (</w:t>
      </w:r>
      <w:r w:rsidRPr="006E77F2">
        <w:rPr>
          <w:rFonts w:ascii="Times New Roman" w:hAnsi="Times New Roman" w:cs="Times New Roman"/>
          <w:i/>
          <w:sz w:val="24"/>
          <w:szCs w:val="24"/>
        </w:rPr>
        <w:t>3.2.1.DSP Cietvielu fizika_Studiju plans</w:t>
      </w:r>
      <w:r w:rsidRPr="006E77F2">
        <w:rPr>
          <w:rFonts w:ascii="Times New Roman" w:hAnsi="Times New Roman" w:cs="Times New Roman"/>
          <w:sz w:val="24"/>
          <w:szCs w:val="24"/>
        </w:rPr>
        <w:t xml:space="preserve">). Studiju kursu saturs atbilst nozares aktualitātēm, kā arī darba tirgus un zinātnes vajadzībām. Jāatzīmē, ka Latvijā ir maz ražošanas uzņēmumu, kuros pielieto jaunākos </w:t>
      </w:r>
      <w:r w:rsidRPr="006E77F2">
        <w:rPr>
          <w:rFonts w:ascii="Times New Roman" w:hAnsi="Times New Roman" w:cs="Times New Roman"/>
          <w:sz w:val="24"/>
          <w:szCs w:val="24"/>
        </w:rPr>
        <w:lastRenderedPageBreak/>
        <w:t>zinātnes sasniegumus pasaulē vai ES, tādēļ prasība zinātniekiem ievērot darba tirgus prasības nereti ir pārspīlētas. Tas reizēm noved pie tā, ka uzņēmuma vadītājs, kas nepārzina zinātnisko terminoloģiju, ir tiesīgs diktēt universitātes programmai savas piezemētās prasības. Ja aplūko zinātnes vēsturi, tad zinātne vienmēr ir bijusi soli vai divus priekšā sabiedrības vajadzībām, citādi tā nav zinātne.</w:t>
      </w:r>
      <w:r w:rsidRPr="006E77F2">
        <w:rPr>
          <w:rFonts w:ascii="Times New Roman" w:hAnsi="Times New Roman" w:cs="Times New Roman"/>
          <w:sz w:val="24"/>
          <w:szCs w:val="24"/>
          <w:shd w:val="clear" w:color="auto" w:fill="EEEEEE"/>
        </w:rPr>
        <w:t xml:space="preserve"> </w:t>
      </w:r>
      <w:r w:rsidRPr="006E77F2">
        <w:rPr>
          <w:rFonts w:ascii="Times New Roman" w:hAnsi="Times New Roman" w:cs="Times New Roman"/>
          <w:sz w:val="24"/>
          <w:szCs w:val="24"/>
        </w:rPr>
        <w:t xml:space="preserve">Izvirzītās prasības attiecībā uz pētījumu rezultātu publicēšanu starptautiski indeksētos zinātniskajos izdevumos, kā arī dalība starptautiskajās zinātniskajās konferencēs attīsta studējošo spējas patstāvīgi veikt kritisku zinātniskās informācijas analīzi, sintēzi un izvērtēšanu, kā arī risināt nozīmīgus pētnieciskus vai inovāciju uzdevumus. </w:t>
      </w:r>
    </w:p>
    <w:p w14:paraId="4D0D2A21" w14:textId="77777777" w:rsidR="00F14659" w:rsidRPr="006E77F2" w:rsidRDefault="00F14659" w:rsidP="00F14659">
      <w:pPr>
        <w:jc w:val="both"/>
        <w:rPr>
          <w:rFonts w:ascii="Times New Roman" w:hAnsi="Times New Roman" w:cs="Times New Roman"/>
          <w:sz w:val="24"/>
          <w:szCs w:val="24"/>
        </w:rPr>
      </w:pPr>
    </w:p>
    <w:p w14:paraId="0D1617B9"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Studiju programmas mērķis:</w:t>
      </w:r>
      <w:r w:rsidRPr="006E77F2">
        <w:rPr>
          <w:rFonts w:ascii="Times New Roman" w:hAnsi="Times New Roman" w:cs="Times New Roman"/>
          <w:sz w:val="24"/>
          <w:szCs w:val="24"/>
        </w:rPr>
        <w:t xml:space="preserve"> augstākās kvalifikācijas speciālista – zinātnieka sagatavošana fizikas nozarē,  kurš ir spējīgs izvirzīt un risināt mūsdienu fizikas un materiālzinātnes svarīgākās problēmas.</w:t>
      </w:r>
    </w:p>
    <w:p w14:paraId="2398BE9E" w14:textId="77777777" w:rsidR="00F14659" w:rsidRPr="006E77F2" w:rsidRDefault="00F14659" w:rsidP="00F14659">
      <w:pPr>
        <w:jc w:val="both"/>
        <w:rPr>
          <w:rFonts w:ascii="Times New Roman" w:hAnsi="Times New Roman" w:cs="Times New Roman"/>
          <w:sz w:val="24"/>
          <w:szCs w:val="24"/>
          <w:u w:val="single"/>
        </w:rPr>
      </w:pPr>
    </w:p>
    <w:p w14:paraId="35D585E5" w14:textId="77777777" w:rsidR="00F14659" w:rsidRPr="006E77F2" w:rsidRDefault="00F14659" w:rsidP="00F14659">
      <w:pPr>
        <w:pStyle w:val="mcntmsonormal"/>
        <w:shd w:val="clear" w:color="auto" w:fill="FFFFFF"/>
        <w:spacing w:before="0" w:beforeAutospacing="0" w:after="0" w:afterAutospacing="0"/>
        <w:jc w:val="both"/>
        <w:rPr>
          <w:lang w:val="lv-LV"/>
        </w:rPr>
      </w:pPr>
      <w:r w:rsidRPr="006E77F2">
        <w:rPr>
          <w:u w:val="single"/>
          <w:lang w:val="lv-LV"/>
        </w:rPr>
        <w:t>Studiju programmas sasniedzamie rezultāti:</w:t>
      </w:r>
      <w:r w:rsidRPr="006E77F2">
        <w:rPr>
          <w:lang w:val="lv-LV"/>
        </w:rPr>
        <w:t xml:space="preserve"> </w:t>
      </w:r>
    </w:p>
    <w:p w14:paraId="5B7E7B81"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Studiju programmā iegūstāmajiem studiju rezultātiem (zināšanām, prasmēm un kompetencei) jānodrošina studiju programmas mērķa sasniegšana, tādējādi sekmējot Latvijas Republikas uz zināšanām un inovācijām balstītas ekonomikas izaugsmi un līdz ar to Latvijas Republikas labklājību un ilgtspēju.</w:t>
      </w:r>
    </w:p>
    <w:p w14:paraId="1E54F17C" w14:textId="77777777" w:rsidR="00F14659" w:rsidRPr="006E77F2" w:rsidRDefault="00F14659" w:rsidP="00F14659">
      <w:pPr>
        <w:jc w:val="both"/>
        <w:rPr>
          <w:rFonts w:ascii="Times New Roman" w:hAnsi="Times New Roman" w:cs="Times New Roman"/>
          <w:sz w:val="24"/>
          <w:szCs w:val="24"/>
          <w:u w:val="single"/>
        </w:rPr>
      </w:pPr>
    </w:p>
    <w:p w14:paraId="3BC0F1EC"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Zināšanas</w:t>
      </w:r>
      <w:r w:rsidRPr="006E77F2">
        <w:rPr>
          <w:rFonts w:ascii="Times New Roman" w:hAnsi="Times New Roman" w:cs="Times New Roman"/>
          <w:sz w:val="24"/>
          <w:szCs w:val="24"/>
        </w:rPr>
        <w:t>. Programmā studējošie pārzina un izprot aktuālākās zinātniskās teorijas un atziņas fizikā, pārvalda mūsdienīgas pētniecības metodoloģijas un mūsdienu pētniecības metodes dažādās fizikas apakšnozarēs.</w:t>
      </w:r>
    </w:p>
    <w:p w14:paraId="740DB656" w14:textId="77777777" w:rsidR="00F14659" w:rsidRPr="006E77F2" w:rsidRDefault="00F14659" w:rsidP="00F14659">
      <w:pPr>
        <w:spacing w:line="276" w:lineRule="auto"/>
        <w:rPr>
          <w:rFonts w:ascii="Times New Roman" w:hAnsi="Times New Roman" w:cs="Times New Roman"/>
          <w:sz w:val="24"/>
          <w:szCs w:val="24"/>
          <w:lang w:eastAsia="lv-LV"/>
        </w:rPr>
      </w:pPr>
      <w:r w:rsidRPr="006E77F2">
        <w:rPr>
          <w:rFonts w:ascii="Times New Roman" w:hAnsi="Times New Roman" w:cs="Times New Roman"/>
          <w:sz w:val="24"/>
          <w:szCs w:val="24"/>
          <w:lang w:eastAsia="lv-LV"/>
        </w:rPr>
        <w:t>1. Pārzina aktuālākās zinātniskās teorijas un metodes fizikā.</w:t>
      </w:r>
    </w:p>
    <w:p w14:paraId="4D18E5A5" w14:textId="77777777" w:rsidR="00F14659" w:rsidRPr="006E77F2" w:rsidRDefault="00F14659" w:rsidP="00F14659">
      <w:pPr>
        <w:spacing w:line="276" w:lineRule="auto"/>
        <w:rPr>
          <w:rFonts w:ascii="Times New Roman" w:hAnsi="Times New Roman" w:cs="Times New Roman"/>
          <w:sz w:val="24"/>
          <w:szCs w:val="24"/>
          <w:lang w:eastAsia="lv-LV"/>
        </w:rPr>
      </w:pPr>
      <w:r w:rsidRPr="006E77F2">
        <w:rPr>
          <w:rFonts w:ascii="Times New Roman" w:hAnsi="Times New Roman" w:cs="Times New Roman"/>
          <w:sz w:val="24"/>
          <w:szCs w:val="24"/>
          <w:lang w:eastAsia="lv-LV"/>
        </w:rPr>
        <w:t>2. Pārzina moderno pētījumu metodoloģiju un mūsdienu fizikas pētījumu metodes dažādās apakšnozarēs.</w:t>
      </w:r>
    </w:p>
    <w:p w14:paraId="4F2ED411" w14:textId="77777777" w:rsidR="00F14659" w:rsidRPr="006E77F2" w:rsidRDefault="00F14659" w:rsidP="00F14659">
      <w:pPr>
        <w:jc w:val="both"/>
        <w:rPr>
          <w:rFonts w:ascii="Times New Roman" w:hAnsi="Times New Roman" w:cs="Times New Roman"/>
          <w:sz w:val="24"/>
          <w:szCs w:val="24"/>
          <w:u w:val="single"/>
        </w:rPr>
      </w:pPr>
    </w:p>
    <w:p w14:paraId="528A63F2"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Prasmes</w:t>
      </w:r>
      <w:r w:rsidRPr="006E77F2">
        <w:rPr>
          <w:rFonts w:ascii="Times New Roman" w:hAnsi="Times New Roman" w:cs="Times New Roman"/>
          <w:sz w:val="24"/>
          <w:szCs w:val="24"/>
        </w:rPr>
        <w:t>. Programmas apguves gaitā studējošie spēj patstāvīgi izvērtēt un izvēlēties zinātniskiem pētījumiem atbilstošas metodes, ir veikuši ieguldījumu zināšanu robežu paplašināšanā vai devuši jaunu izpratni esošām zināšanām un to pielietojumiem praksē, īstenojot būtiska apjoma oriģinālu pētījumu, no kura daļa ir starptautiski citējamu publikāciju līmenī. Spēj gan mutiski, gan rakstiski komunicēt par savu zinātniskās darbības jomu ar plašākām zinātniskajām aprindām un sabiedrību kopumā. Spēj patstāvīgi paaugstināt savu zinātnisko kvalifikāciju, īstenot zinātniskus projektus, gūstot zinātnes nozares starptautiskiem kritērijiem atbilstošus sasniegumus.</w:t>
      </w:r>
    </w:p>
    <w:p w14:paraId="2229179A" w14:textId="77777777" w:rsidR="00F14659" w:rsidRPr="006E77F2" w:rsidRDefault="00F14659" w:rsidP="00F14659">
      <w:pPr>
        <w:jc w:val="both"/>
        <w:rPr>
          <w:rFonts w:ascii="Times New Roman" w:hAnsi="Times New Roman" w:cs="Times New Roman"/>
          <w:sz w:val="24"/>
          <w:szCs w:val="24"/>
          <w:u w:val="single"/>
        </w:rPr>
      </w:pPr>
    </w:p>
    <w:p w14:paraId="1D7B3CE0" w14:textId="77777777" w:rsidR="00F14659" w:rsidRPr="006E77F2" w:rsidRDefault="00F14659" w:rsidP="00F14659">
      <w:pPr>
        <w:spacing w:line="276" w:lineRule="auto"/>
        <w:jc w:val="both"/>
        <w:rPr>
          <w:rFonts w:ascii="Times New Roman" w:hAnsi="Times New Roman" w:cs="Times New Roman"/>
          <w:sz w:val="24"/>
          <w:szCs w:val="24"/>
          <w:lang w:eastAsia="lv-LV"/>
        </w:rPr>
      </w:pPr>
      <w:r w:rsidRPr="006E77F2">
        <w:rPr>
          <w:rFonts w:ascii="Times New Roman" w:hAnsi="Times New Roman" w:cs="Times New Roman"/>
          <w:sz w:val="24"/>
          <w:szCs w:val="24"/>
          <w:lang w:eastAsia="lv-LV"/>
        </w:rPr>
        <w:t>3. Spēj patstāvīgi izvērtēt un izvēlēties piemērotas zinātniskās pētniecības metodes, dot ieguldījumu zināšanu robežas paplašināšanā vai sniegt jaunu izpratni par esošajām zināšanām un to pielietojumu praksē, tai skaitā, publicējot zinātniskās publikācijas.</w:t>
      </w:r>
    </w:p>
    <w:p w14:paraId="1BDB0D42" w14:textId="77777777" w:rsidR="00F14659" w:rsidRPr="006E77F2" w:rsidRDefault="00F14659" w:rsidP="00F14659">
      <w:pPr>
        <w:spacing w:line="276" w:lineRule="auto"/>
        <w:jc w:val="both"/>
        <w:rPr>
          <w:rFonts w:ascii="Times New Roman" w:hAnsi="Times New Roman" w:cs="Times New Roman"/>
          <w:sz w:val="24"/>
          <w:szCs w:val="24"/>
          <w:lang w:eastAsia="lv-LV"/>
        </w:rPr>
      </w:pPr>
      <w:r w:rsidRPr="006E77F2">
        <w:rPr>
          <w:rFonts w:ascii="Times New Roman" w:hAnsi="Times New Roman" w:cs="Times New Roman"/>
          <w:sz w:val="24"/>
          <w:szCs w:val="24"/>
          <w:lang w:eastAsia="lv-LV"/>
        </w:rPr>
        <w:t xml:space="preserve">4. Spēj gan mutiski, gan rakstiski komunicēt par savu zinātnisko jomu ar plašāku zinātnieku sabiedrību un sabiedrību kopumā. </w:t>
      </w:r>
    </w:p>
    <w:p w14:paraId="3D985313" w14:textId="77777777" w:rsidR="00F14659" w:rsidRPr="006E77F2" w:rsidRDefault="00F14659" w:rsidP="00F14659">
      <w:pPr>
        <w:spacing w:line="276" w:lineRule="auto"/>
        <w:jc w:val="both"/>
        <w:rPr>
          <w:rFonts w:ascii="Times New Roman" w:hAnsi="Times New Roman" w:cs="Times New Roman"/>
          <w:sz w:val="24"/>
          <w:szCs w:val="24"/>
          <w:lang w:eastAsia="lv-LV"/>
        </w:rPr>
      </w:pPr>
      <w:r w:rsidRPr="006E77F2">
        <w:rPr>
          <w:rFonts w:ascii="Times New Roman" w:hAnsi="Times New Roman" w:cs="Times New Roman"/>
          <w:sz w:val="24"/>
          <w:szCs w:val="24"/>
          <w:lang w:eastAsia="lv-LV"/>
        </w:rPr>
        <w:t>5. Spēj patstāvīgi pilnveidot savas zinātniskās prasmes, īstenot zinātniskus projektus, gūstot starptautiskus zinātni kvalificējošus sasniegumus.</w:t>
      </w:r>
    </w:p>
    <w:p w14:paraId="17B7DF4A" w14:textId="77777777" w:rsidR="00F14659" w:rsidRPr="006E77F2" w:rsidRDefault="00F14659" w:rsidP="00F14659">
      <w:pPr>
        <w:jc w:val="both"/>
        <w:rPr>
          <w:rFonts w:ascii="Times New Roman" w:hAnsi="Times New Roman" w:cs="Times New Roman"/>
          <w:sz w:val="24"/>
          <w:szCs w:val="24"/>
          <w:u w:val="single"/>
        </w:rPr>
      </w:pPr>
    </w:p>
    <w:p w14:paraId="03FDD621"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Kompetence.</w:t>
      </w:r>
      <w:r w:rsidRPr="006E77F2">
        <w:rPr>
          <w:rFonts w:ascii="Times New Roman" w:hAnsi="Times New Roman" w:cs="Times New Roman"/>
          <w:sz w:val="24"/>
          <w:szCs w:val="24"/>
        </w:rPr>
        <w:t xml:space="preserve"> Studējošie spēj, veicot patstāvīgu, kritisku analīzi, sintēzi un izvērtēšanu, risināt nozīmīgus pētnieciskus vai inovāciju uzdevumus, patstāvīgi izvirzīt pētījuma ideju, plānot, strukturēt un vadīt liela apjoma zinātniskus projektus, tajā skaitā starptautiskā kontekstā.</w:t>
      </w:r>
    </w:p>
    <w:p w14:paraId="3C0C64F7" w14:textId="77777777" w:rsidR="00F14659" w:rsidRPr="006E77F2" w:rsidRDefault="00F14659" w:rsidP="00F14659">
      <w:pPr>
        <w:jc w:val="both"/>
        <w:rPr>
          <w:rFonts w:ascii="Times New Roman" w:hAnsi="Times New Roman" w:cs="Times New Roman"/>
          <w:sz w:val="24"/>
          <w:szCs w:val="24"/>
        </w:rPr>
      </w:pPr>
    </w:p>
    <w:p w14:paraId="428A1B51" w14:textId="77777777" w:rsidR="00F14659" w:rsidRPr="006E77F2" w:rsidRDefault="00F14659" w:rsidP="00F14659">
      <w:pPr>
        <w:spacing w:line="276" w:lineRule="auto"/>
        <w:rPr>
          <w:rFonts w:ascii="Times New Roman" w:hAnsi="Times New Roman" w:cs="Times New Roman"/>
          <w:sz w:val="24"/>
          <w:szCs w:val="24"/>
          <w:lang w:eastAsia="lv-LV"/>
        </w:rPr>
      </w:pPr>
      <w:r w:rsidRPr="006E77F2">
        <w:rPr>
          <w:rFonts w:ascii="Times New Roman" w:hAnsi="Times New Roman" w:cs="Times New Roman"/>
          <w:sz w:val="24"/>
          <w:szCs w:val="24"/>
          <w:lang w:eastAsia="lv-LV"/>
        </w:rPr>
        <w:t xml:space="preserve">6. Veicot patstāvīgu, kritisku analīzi, sintēzi un vērtējumu, spēj atrisināt nozīmīgus </w:t>
      </w:r>
      <w:r w:rsidRPr="006E77F2">
        <w:rPr>
          <w:rFonts w:ascii="Times New Roman" w:hAnsi="Times New Roman" w:cs="Times New Roman"/>
          <w:sz w:val="24"/>
          <w:szCs w:val="24"/>
          <w:lang w:eastAsia="lv-LV"/>
        </w:rPr>
        <w:lastRenderedPageBreak/>
        <w:t>pētniecības vai inovācijas uzdevumus.</w:t>
      </w:r>
    </w:p>
    <w:p w14:paraId="4746C61F" w14:textId="77777777" w:rsidR="00F14659" w:rsidRPr="006E77F2" w:rsidRDefault="00F14659" w:rsidP="00F14659">
      <w:pPr>
        <w:spacing w:line="276" w:lineRule="auto"/>
        <w:rPr>
          <w:rFonts w:ascii="Times New Roman" w:hAnsi="Times New Roman" w:cs="Times New Roman"/>
          <w:sz w:val="24"/>
          <w:szCs w:val="24"/>
          <w:lang w:eastAsia="lv-LV"/>
        </w:rPr>
      </w:pPr>
      <w:r w:rsidRPr="006E77F2">
        <w:rPr>
          <w:rFonts w:ascii="Times New Roman" w:hAnsi="Times New Roman" w:cs="Times New Roman"/>
          <w:sz w:val="24"/>
          <w:szCs w:val="24"/>
          <w:lang w:eastAsia="lv-LV"/>
        </w:rPr>
        <w:t>7. Ir kompetenti patstāvīgi izvirzīt pētījuma ideju, plānu un struktūru.</w:t>
      </w:r>
    </w:p>
    <w:p w14:paraId="012B68FC" w14:textId="77777777" w:rsidR="00F14659" w:rsidRPr="006E77F2" w:rsidRDefault="00F14659" w:rsidP="00F14659">
      <w:pPr>
        <w:spacing w:line="276" w:lineRule="auto"/>
        <w:rPr>
          <w:rFonts w:ascii="Times New Roman" w:hAnsi="Times New Roman" w:cs="Times New Roman"/>
        </w:rPr>
      </w:pPr>
      <w:r w:rsidRPr="006E77F2">
        <w:rPr>
          <w:rFonts w:ascii="Times New Roman" w:hAnsi="Times New Roman" w:cs="Times New Roman"/>
          <w:sz w:val="24"/>
          <w:szCs w:val="24"/>
          <w:lang w:eastAsia="lv-LV"/>
        </w:rPr>
        <w:t>8. Ir spējīgi izvērtēt un vadīt liela mēroga zinātniskus projektus, tostarp starptautiskā kontekstā.</w:t>
      </w:r>
    </w:p>
    <w:p w14:paraId="7967373A" w14:textId="77777777" w:rsidR="00F14659" w:rsidRPr="006E77F2" w:rsidRDefault="00F14659" w:rsidP="00F14659">
      <w:pPr>
        <w:pStyle w:val="mcntmsonormal"/>
        <w:shd w:val="clear" w:color="auto" w:fill="FFFFFF"/>
        <w:spacing w:before="0" w:beforeAutospacing="0" w:after="0" w:afterAutospacing="0"/>
        <w:jc w:val="both"/>
        <w:rPr>
          <w:lang w:val="lv-LV"/>
        </w:rPr>
      </w:pPr>
    </w:p>
    <w:p w14:paraId="07BEA84E" w14:textId="77777777" w:rsidR="00F14659" w:rsidRPr="006E77F2" w:rsidRDefault="00F14659" w:rsidP="00F14659">
      <w:pPr>
        <w:tabs>
          <w:tab w:val="left" w:pos="7574"/>
        </w:tabs>
        <w:jc w:val="both"/>
        <w:rPr>
          <w:rFonts w:ascii="Times New Roman" w:hAnsi="Times New Roman" w:cs="Times New Roman"/>
          <w:sz w:val="24"/>
          <w:szCs w:val="24"/>
        </w:rPr>
      </w:pPr>
      <w:r w:rsidRPr="006E77F2">
        <w:rPr>
          <w:rFonts w:ascii="Times New Roman" w:hAnsi="Times New Roman" w:cs="Times New Roman"/>
          <w:sz w:val="24"/>
          <w:szCs w:val="24"/>
          <w:u w:val="single"/>
        </w:rPr>
        <w:t>Studiju programmas apjoms (KP):</w:t>
      </w:r>
      <w:r w:rsidRPr="006E77F2">
        <w:rPr>
          <w:rFonts w:ascii="Times New Roman" w:hAnsi="Times New Roman" w:cs="Times New Roman"/>
          <w:sz w:val="24"/>
          <w:szCs w:val="24"/>
        </w:rPr>
        <w:t xml:space="preserve"> 120 KP</w:t>
      </w:r>
      <w:r w:rsidRPr="006E77F2">
        <w:rPr>
          <w:rFonts w:ascii="Times New Roman" w:hAnsi="Times New Roman" w:cs="Times New Roman"/>
          <w:sz w:val="24"/>
          <w:szCs w:val="24"/>
        </w:rPr>
        <w:tab/>
      </w:r>
    </w:p>
    <w:p w14:paraId="384B7D7F"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Studiju programmas īstenošanas ilgums:</w:t>
      </w:r>
      <w:r w:rsidRPr="006E77F2">
        <w:rPr>
          <w:rFonts w:ascii="Times New Roman" w:hAnsi="Times New Roman" w:cs="Times New Roman"/>
          <w:sz w:val="24"/>
          <w:szCs w:val="24"/>
        </w:rPr>
        <w:t xml:space="preserve"> 3 gadi</w:t>
      </w:r>
    </w:p>
    <w:p w14:paraId="431A3DB7" w14:textId="77777777" w:rsidR="00F14659" w:rsidRPr="006E77F2" w:rsidRDefault="00F14659" w:rsidP="00F14659">
      <w:pPr>
        <w:jc w:val="both"/>
        <w:rPr>
          <w:rFonts w:ascii="Times New Roman" w:hAnsi="Times New Roman" w:cs="Times New Roman"/>
          <w:sz w:val="24"/>
          <w:szCs w:val="24"/>
          <w:u w:val="single"/>
        </w:rPr>
      </w:pPr>
    </w:p>
    <w:p w14:paraId="60BE6162"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Kontaktstundu apjoms (%):</w:t>
      </w:r>
      <w:r w:rsidRPr="006E77F2">
        <w:rPr>
          <w:rFonts w:ascii="Times New Roman" w:hAnsi="Times New Roman" w:cs="Times New Roman"/>
          <w:sz w:val="24"/>
          <w:szCs w:val="24"/>
        </w:rPr>
        <w:t xml:space="preserve"> 1 kredītpunktam atbilst 40 akadēmiskās stundas, no kurām 8 stundas ir kontakstundas.</w:t>
      </w:r>
    </w:p>
    <w:p w14:paraId="02AAC685" w14:textId="77777777" w:rsidR="00F14659" w:rsidRPr="006E77F2" w:rsidRDefault="00F14659" w:rsidP="00F14659">
      <w:pPr>
        <w:jc w:val="both"/>
        <w:rPr>
          <w:rFonts w:ascii="Times New Roman" w:hAnsi="Times New Roman" w:cs="Times New Roman"/>
          <w:sz w:val="24"/>
          <w:szCs w:val="24"/>
        </w:rPr>
      </w:pPr>
    </w:p>
    <w:p w14:paraId="6C8E8E97"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Piešķirtais grāds un/vai iegūstamā kvalifikācija:</w:t>
      </w:r>
      <w:r w:rsidRPr="006E77F2">
        <w:rPr>
          <w:rFonts w:ascii="Times New Roman" w:hAnsi="Times New Roman" w:cs="Times New Roman"/>
          <w:sz w:val="24"/>
          <w:szCs w:val="24"/>
        </w:rPr>
        <w:t xml:space="preserve"> zinātnes doktora grāds zinātnes doktors (Ph.D.) dabaszinātnēs.</w:t>
      </w:r>
    </w:p>
    <w:p w14:paraId="128F4E7A" w14:textId="5C3EB944" w:rsidR="00F14659" w:rsidRPr="006E77F2" w:rsidRDefault="00F14659" w:rsidP="00F14659">
      <w:pPr>
        <w:widowControl/>
        <w:autoSpaceDE/>
        <w:autoSpaceDN/>
        <w:ind w:left="720"/>
        <w:jc w:val="both"/>
        <w:rPr>
          <w:rFonts w:ascii="Times New Roman" w:eastAsia="Times New Roman" w:hAnsi="Times New Roman" w:cs="Times New Roman"/>
          <w:sz w:val="24"/>
          <w:szCs w:val="24"/>
          <w:lang w:eastAsia="lt-LT"/>
        </w:rPr>
      </w:pPr>
    </w:p>
    <w:p w14:paraId="1EC24DE7" w14:textId="77777777" w:rsidR="00F14659" w:rsidRPr="006E77F2" w:rsidRDefault="00F14659" w:rsidP="00F14659">
      <w:pPr>
        <w:pStyle w:val="Parasts1"/>
        <w:spacing w:after="0" w:line="240" w:lineRule="auto"/>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Ņemot vērā plānotās pārmaiņas doktora studiju programmu īstenošanā Latvijā, kas tiks īstenotas pamatojoties uz konceptuālo ziņojumu „Par jauna doktorantūras modeļa ieviešanu Latvijā” (atbalstīts 2020. gada 25. jūnijā ar Ministru kabineta rīkojumu Nr. 345), arī DU īstenotajā DSP “Cietvielu fizika” notiks pakāpeniska pāreja uz jaunu doktorantūras modeli. 2020. gadā DU izstrādāts “Doktora studiju programmu attīstības plāns 2020.-2026. gadam jaunā doktorantūras modeļa ieviešanai Daugavpils Universitātē” (</w:t>
      </w:r>
      <w:r w:rsidRPr="006E77F2">
        <w:rPr>
          <w:rFonts w:ascii="Times New Roman" w:hAnsi="Times New Roman" w:cs="Times New Roman"/>
          <w:sz w:val="24"/>
          <w:szCs w:val="24"/>
        </w:rPr>
        <w:t xml:space="preserve">apstiprināts </w:t>
      </w:r>
      <w:r w:rsidRPr="006E77F2">
        <w:rPr>
          <w:rFonts w:ascii="Times New Roman" w:eastAsia="Times New Roman" w:hAnsi="Times New Roman" w:cs="Times New Roman"/>
          <w:sz w:val="24"/>
          <w:szCs w:val="24"/>
        </w:rPr>
        <w:t>DU Zinātnes padomes sēdē 22.10.2020. (protokols Nr. 11, lēmums Nr. 1/1)). Doktora studiju programmu attīstības plāns ir daļa no DU Attīstības stratēģijā ietvertā kopējā pētniecības plāna un ir vērsts uz „Latvijas Viedās specializācijas stratēģijā” iekļautās koncepcijas īstenošanu.  Doktora studiju programmu attīstības plānu veido divas daļas: 1) DU pašreizējās situācijas raksturojums, kas ietver DU pētnieciskās kapacitātes un doktorantūras studiju apskatu, 2) jauna doktorantūras modeļa un tā ieviešanas stratēģiju raksturojums un pielikumi. 2023. gadā plānots izstrādāt DU Doktorantūras skolas nolikumu, kas nodrošinās DU Doktorantūras skolas atbilstību Eiropas paraugpraksei un starptautiskajiem standartiem, kā arī paredzēs sadarbības nosacījumus ar citām Latvijas un ārvalstu zinātniskajām institūcijām un augstākās izglītības iestādēm. 2023./2024. studiju gadā DSP “Cietvielu fizika” 1. kursa studenti uzsāks studijas DU Doktorantūras skolā</w:t>
      </w:r>
      <w:r w:rsidRPr="006E77F2">
        <w:rPr>
          <w:rFonts w:ascii="Times New Roman" w:hAnsi="Times New Roman" w:cs="Times New Roman"/>
          <w:sz w:val="24"/>
          <w:szCs w:val="24"/>
          <w:shd w:val="clear" w:color="auto" w:fill="FFFFFF"/>
        </w:rPr>
        <w:t>. Secīgu pāriešanu uz jauno doktorantūras modeli Daugavpils Universitātē plānots pabeigt līdz 2026. gada beigām.</w:t>
      </w:r>
    </w:p>
    <w:p w14:paraId="1F335782" w14:textId="77777777" w:rsidR="00F14659" w:rsidRPr="006E77F2" w:rsidRDefault="00F14659" w:rsidP="00F14659">
      <w:pPr>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DSP specializācijas veido pētniecības tradīciju un aktuālo zinātnes virzienu kombinācija, kas pasniedzēju un pētnieku sadarbības rezultātā pārtop aktuālos studiju kursos, kas dinamiski seko jaunākajām zinātnes tendencēm. Doktora studiju programma “Cietvielu fizika” ir visaptveroša fizikas doktora programma, kuras ietvaros pieejami vairāki specializēti novirzieni:</w:t>
      </w:r>
    </w:p>
    <w:p w14:paraId="0FB0DFBC" w14:textId="77777777" w:rsidR="00F14659" w:rsidRPr="006E77F2" w:rsidRDefault="00F14659" w:rsidP="00882AC2">
      <w:pPr>
        <w:pStyle w:val="ListParagraph"/>
        <w:numPr>
          <w:ilvl w:val="0"/>
          <w:numId w:val="41"/>
        </w:numPr>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 xml:space="preserve">molekulārā un cietvielu fizika, </w:t>
      </w:r>
    </w:p>
    <w:p w14:paraId="0F83EA0B" w14:textId="77777777" w:rsidR="00F14659" w:rsidRPr="006E77F2" w:rsidRDefault="00F14659" w:rsidP="00882AC2">
      <w:pPr>
        <w:pStyle w:val="ListParagraph"/>
        <w:numPr>
          <w:ilvl w:val="0"/>
          <w:numId w:val="41"/>
        </w:numPr>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 xml:space="preserve">materiālu fizika, </w:t>
      </w:r>
    </w:p>
    <w:p w14:paraId="52B66B0E" w14:textId="77777777" w:rsidR="00F14659" w:rsidRPr="006E77F2" w:rsidRDefault="00F14659" w:rsidP="00882AC2">
      <w:pPr>
        <w:pStyle w:val="ListParagraph"/>
        <w:numPr>
          <w:ilvl w:val="0"/>
          <w:numId w:val="41"/>
        </w:numPr>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 xml:space="preserve">ķīmiskā fizika, </w:t>
      </w:r>
    </w:p>
    <w:p w14:paraId="3B35E7BB" w14:textId="77777777" w:rsidR="00F14659" w:rsidRPr="006E77F2" w:rsidRDefault="00F14659" w:rsidP="00882AC2">
      <w:pPr>
        <w:pStyle w:val="ListParagraph"/>
        <w:numPr>
          <w:ilvl w:val="0"/>
          <w:numId w:val="41"/>
        </w:numPr>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 xml:space="preserve">pusvadītāju fizika, </w:t>
      </w:r>
    </w:p>
    <w:p w14:paraId="1E07BD23" w14:textId="77777777" w:rsidR="00F14659" w:rsidRPr="006E77F2" w:rsidRDefault="00F14659" w:rsidP="00882AC2">
      <w:pPr>
        <w:pStyle w:val="ListParagraph"/>
        <w:numPr>
          <w:ilvl w:val="0"/>
          <w:numId w:val="41"/>
        </w:numPr>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 xml:space="preserve">materiālzinātne, </w:t>
      </w:r>
    </w:p>
    <w:p w14:paraId="29EFB724" w14:textId="77777777" w:rsidR="00F14659" w:rsidRPr="006E77F2" w:rsidRDefault="00F14659" w:rsidP="00882AC2">
      <w:pPr>
        <w:pStyle w:val="ListParagraph"/>
        <w:numPr>
          <w:ilvl w:val="0"/>
          <w:numId w:val="41"/>
        </w:numPr>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 xml:space="preserve">lāzeru fizika un spektroskopija, </w:t>
      </w:r>
    </w:p>
    <w:p w14:paraId="6C51A83B" w14:textId="77777777" w:rsidR="00F14659" w:rsidRPr="006E77F2" w:rsidRDefault="00F14659" w:rsidP="00882AC2">
      <w:pPr>
        <w:pStyle w:val="ListParagraph"/>
        <w:numPr>
          <w:ilvl w:val="0"/>
          <w:numId w:val="41"/>
        </w:numPr>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 xml:space="preserve">nanomateriāli, inteliģentie materiāli un struktūras. </w:t>
      </w:r>
    </w:p>
    <w:p w14:paraId="13AFDC91" w14:textId="77777777" w:rsidR="00F14659" w:rsidRPr="006E77F2" w:rsidRDefault="00F14659" w:rsidP="00F14659">
      <w:pPr>
        <w:jc w:val="both"/>
        <w:rPr>
          <w:rFonts w:ascii="Times New Roman" w:hAnsi="Times New Roman" w:cs="Times New Roman"/>
          <w:sz w:val="24"/>
          <w:szCs w:val="24"/>
          <w:lang w:val="pl-PL"/>
        </w:rPr>
      </w:pPr>
      <w:r w:rsidRPr="006E77F2">
        <w:rPr>
          <w:rFonts w:ascii="Times New Roman" w:hAnsi="Times New Roman" w:cs="Times New Roman"/>
          <w:sz w:val="24"/>
          <w:szCs w:val="24"/>
          <w:lang w:val="pl-PL"/>
        </w:rPr>
        <w:t>Studiju programma sniedz studentiem iespēju padziļināt teorētiskās zināšanas, iegūt pieredzi zinātniskajā darbā un spējas veikt patstāvīgus pētījumus fizikas, inženierzinātnes un tehnoloģiju apakšnozarēs. Pārsvarā studējošie veic starpdisciplinārus pētījumus, risinot komplicētas problēmas, kā arī kopā ar zinātnisko personālu izstrādā jaunas metodes un tehnoloģijas, apgūst zināšanas patentēšanas jomā.</w:t>
      </w:r>
    </w:p>
    <w:p w14:paraId="5CAD6756"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Studiju programmas ietvaros izstrādāto kursu apguve, tāpat ka piedalīšanās doktorantūras </w:t>
      </w:r>
      <w:r w:rsidRPr="006E77F2">
        <w:rPr>
          <w:rFonts w:ascii="Times New Roman" w:hAnsi="Times New Roman" w:cs="Times New Roman"/>
          <w:sz w:val="24"/>
          <w:szCs w:val="24"/>
        </w:rPr>
        <w:lastRenderedPageBreak/>
        <w:t>semināros, doktorantūras skolā un sistemātiska sadarbība ar promocijas darba vadītāju veicina studējošo redzesloka paplašināšanu un piedāvā konkurētspējīgu izglītību fizikas jomā; atbilst nākotnes izaicinājumiem un balstās uz studējošo patstāvīgā darba akcentēšanu, studiju un pētnieciskā darba vienotību, sagatavojot darba tirgū konkurētspējīgus speciālistus, attīstot viņu spējas un motivējot izglītoties mūža garumā.</w:t>
      </w:r>
    </w:p>
    <w:p w14:paraId="03624515" w14:textId="77777777" w:rsidR="00F14659" w:rsidRPr="006E77F2" w:rsidRDefault="00F14659" w:rsidP="00F14659">
      <w:pPr>
        <w:jc w:val="both"/>
        <w:rPr>
          <w:rFonts w:ascii="Times New Roman" w:hAnsi="Times New Roman" w:cs="Times New Roman"/>
          <w:sz w:val="24"/>
          <w:szCs w:val="24"/>
        </w:rPr>
      </w:pPr>
    </w:p>
    <w:p w14:paraId="6C00ED40" w14:textId="77777777" w:rsidR="00F14659" w:rsidRPr="006E77F2" w:rsidRDefault="00F14659" w:rsidP="00F14659">
      <w:pPr>
        <w:tabs>
          <w:tab w:val="left" w:pos="3503"/>
        </w:tabs>
        <w:jc w:val="both"/>
        <w:rPr>
          <w:rFonts w:ascii="Times New Roman" w:hAnsi="Times New Roman" w:cs="Times New Roman"/>
          <w:iCs/>
          <w:sz w:val="24"/>
          <w:szCs w:val="24"/>
        </w:rPr>
      </w:pPr>
      <w:r w:rsidRPr="006E77F2">
        <w:rPr>
          <w:rFonts w:ascii="Times New Roman" w:hAnsi="Times New Roman" w:cs="Times New Roman"/>
          <w:iCs/>
          <w:sz w:val="24"/>
          <w:szCs w:val="24"/>
        </w:rPr>
        <w:t>DSP “</w:t>
      </w:r>
      <w:r w:rsidRPr="006E77F2">
        <w:rPr>
          <w:rFonts w:ascii="Times New Roman" w:hAnsi="Times New Roman" w:cs="Times New Roman"/>
          <w:sz w:val="24"/>
          <w:szCs w:val="24"/>
          <w:shd w:val="clear" w:color="auto" w:fill="FFFFFF"/>
        </w:rPr>
        <w:t>Cietvielu fizika</w:t>
      </w:r>
      <w:r w:rsidRPr="006E77F2">
        <w:rPr>
          <w:rFonts w:ascii="Times New Roman" w:hAnsi="Times New Roman" w:cs="Times New Roman"/>
          <w:iCs/>
          <w:sz w:val="24"/>
          <w:szCs w:val="24"/>
        </w:rPr>
        <w:t>” studiju programmas plāns pievienots pielikumā (</w:t>
      </w:r>
      <w:r w:rsidRPr="006E77F2">
        <w:rPr>
          <w:rFonts w:ascii="Times New Roman" w:hAnsi="Times New Roman" w:cs="Times New Roman"/>
          <w:bCs/>
          <w:i/>
          <w:iCs/>
          <w:sz w:val="24"/>
          <w:szCs w:val="24"/>
        </w:rPr>
        <w:t>3.2.1.Studiju programmas DSP Cietvielu fizika  plans</w:t>
      </w:r>
      <w:r w:rsidRPr="006E77F2">
        <w:rPr>
          <w:rFonts w:ascii="Times New Roman" w:hAnsi="Times New Roman" w:cs="Times New Roman"/>
          <w:iCs/>
          <w:sz w:val="24"/>
          <w:szCs w:val="24"/>
        </w:rPr>
        <w:t xml:space="preserve">), savukārt studiju programmas studiju kursu apraksti pievienoti </w:t>
      </w:r>
      <w:r w:rsidRPr="006E77F2">
        <w:rPr>
          <w:rFonts w:ascii="Times New Roman" w:hAnsi="Times New Roman" w:cs="Times New Roman"/>
          <w:i/>
          <w:sz w:val="24"/>
          <w:szCs w:val="24"/>
        </w:rPr>
        <w:t>3.2.1_DSP Cietvielu fizika studiju kursu apraksti</w:t>
      </w:r>
      <w:r w:rsidRPr="006E77F2">
        <w:rPr>
          <w:rFonts w:ascii="Times New Roman" w:hAnsi="Times New Roman" w:cs="Times New Roman"/>
          <w:iCs/>
          <w:sz w:val="24"/>
          <w:szCs w:val="24"/>
        </w:rPr>
        <w:t>). Studiju kursu kartējumu studiju programmas studiju rezultātu sasniegšanai skatīt pielikumā (</w:t>
      </w:r>
      <w:r w:rsidRPr="006E77F2">
        <w:rPr>
          <w:rFonts w:ascii="Times New Roman" w:hAnsi="Times New Roman" w:cs="Times New Roman"/>
          <w:i/>
          <w:sz w:val="24"/>
          <w:szCs w:val="24"/>
        </w:rPr>
        <w:t>3.2.1.DSP Cietvielu fizikas_studiju kursu kartējums</w:t>
      </w:r>
      <w:r w:rsidRPr="006E77F2">
        <w:rPr>
          <w:rFonts w:ascii="Times New Roman" w:hAnsi="Times New Roman" w:cs="Times New Roman"/>
          <w:iCs/>
          <w:sz w:val="24"/>
          <w:szCs w:val="24"/>
        </w:rPr>
        <w:t xml:space="preserve">). </w:t>
      </w:r>
    </w:p>
    <w:p w14:paraId="7A9A9A0C" w14:textId="77777777" w:rsidR="00F14659" w:rsidRPr="006E77F2" w:rsidRDefault="00F14659" w:rsidP="00F14659">
      <w:pPr>
        <w:jc w:val="both"/>
        <w:rPr>
          <w:rFonts w:ascii="Times New Roman" w:hAnsi="Times New Roman" w:cs="Times New Roman"/>
          <w:sz w:val="24"/>
          <w:szCs w:val="24"/>
        </w:rPr>
      </w:pPr>
    </w:p>
    <w:p w14:paraId="1814AA7C" w14:textId="77777777" w:rsidR="00F14659" w:rsidRPr="006E77F2" w:rsidRDefault="00F14659" w:rsidP="00F14659">
      <w:pPr>
        <w:jc w:val="both"/>
        <w:rPr>
          <w:rFonts w:ascii="Times New Roman" w:hAnsi="Times New Roman" w:cs="Times New Roman"/>
          <w:sz w:val="24"/>
          <w:szCs w:val="24"/>
        </w:rPr>
      </w:pPr>
    </w:p>
    <w:p w14:paraId="6BDD0EB7"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1A8A811D" w14:textId="77777777" w:rsidR="00F14659" w:rsidRPr="006E77F2" w:rsidRDefault="00F14659" w:rsidP="00F14659">
      <w:pPr>
        <w:jc w:val="both"/>
        <w:rPr>
          <w:rFonts w:ascii="Times New Roman" w:eastAsia="Times New Roman" w:hAnsi="Times New Roman" w:cs="Times New Roman"/>
          <w:sz w:val="24"/>
          <w:szCs w:val="24"/>
        </w:rPr>
      </w:pPr>
    </w:p>
    <w:p w14:paraId="4E87E81C"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Izglītojamie ar iepriekš iegūtu atbilstošo akadēmisko maģistra grādu vai atbilstošo profesionālo augstāko izglītību fizikas zinātņu jomā pēc studiju programmas apguves iegūst zinātnes doktora grādu zinātnes doktors (PhD) dabaszinātnēs. Zinātņu grāda piešķiršana balstīta fizikas zinātnes nozares sasniegumos un atziņās, ko apliecina studiju programmas saturs. </w:t>
      </w:r>
      <w:r w:rsidRPr="006E77F2">
        <w:rPr>
          <w:rFonts w:ascii="Times New Roman" w:hAnsi="Times New Roman" w:cs="Times New Roman"/>
          <w:bCs/>
          <w:sz w:val="24"/>
          <w:szCs w:val="24"/>
        </w:rPr>
        <w:t xml:space="preserve">Sīkāk, </w:t>
      </w:r>
      <w:r w:rsidRPr="006E77F2">
        <w:rPr>
          <w:rFonts w:ascii="Times New Roman" w:hAnsi="Times New Roman" w:cs="Times New Roman"/>
          <w:sz w:val="24"/>
          <w:szCs w:val="24"/>
          <w:shd w:val="clear" w:color="auto" w:fill="FFFFFF"/>
        </w:rPr>
        <w:t xml:space="preserve">kā tiek īstenots promocijas process un pievērsta uzmanība, </w:t>
      </w:r>
      <w:r w:rsidRPr="006E77F2">
        <w:rPr>
          <w:rFonts w:ascii="Times New Roman" w:hAnsi="Times New Roman" w:cs="Times New Roman"/>
          <w:bCs/>
          <w:sz w:val="24"/>
          <w:szCs w:val="24"/>
        </w:rPr>
        <w:t xml:space="preserve">lai </w:t>
      </w:r>
      <w:r w:rsidRPr="006E77F2">
        <w:rPr>
          <w:rFonts w:ascii="Times New Roman" w:eastAsia="Times New Roman" w:hAnsi="Times New Roman" w:cs="Times New Roman"/>
          <w:sz w:val="24"/>
          <w:szCs w:val="24"/>
        </w:rPr>
        <w:t>promocijas darbs būtu izstrādāts atbilstoši prasībām un</w:t>
      </w:r>
      <w:r w:rsidRPr="006E77F2">
        <w:rPr>
          <w:rFonts w:ascii="Times New Roman" w:hAnsi="Times New Roman" w:cs="Times New Roman"/>
          <w:bCs/>
          <w:sz w:val="24"/>
          <w:szCs w:val="24"/>
        </w:rPr>
        <w:t xml:space="preserve"> grāda piešķiršana būtu balstīta uz fizikas zinātnes nozares sasniegumiem un atziņām, lasāms 3.2.5</w:t>
      </w:r>
      <w:r w:rsidRPr="006E77F2">
        <w:rPr>
          <w:rFonts w:ascii="Times New Roman" w:hAnsi="Times New Roman" w:cs="Times New Roman"/>
          <w:sz w:val="24"/>
          <w:szCs w:val="24"/>
        </w:rPr>
        <w:t>. nodaļā.</w:t>
      </w:r>
    </w:p>
    <w:p w14:paraId="4EE06B50" w14:textId="77777777" w:rsidR="00F14659" w:rsidRPr="006E77F2" w:rsidRDefault="00F14659" w:rsidP="00F14659">
      <w:pPr>
        <w:jc w:val="both"/>
        <w:rPr>
          <w:rFonts w:ascii="Times New Roman" w:hAnsi="Times New Roman" w:cs="Times New Roman"/>
          <w:sz w:val="24"/>
          <w:szCs w:val="24"/>
        </w:rPr>
      </w:pPr>
      <w:r w:rsidRPr="006E77F2">
        <w:rPr>
          <w:rFonts w:ascii="Times New Roman" w:eastAsia="Times New Roman" w:hAnsi="Times New Roman" w:cs="Times New Roman"/>
          <w:sz w:val="24"/>
          <w:szCs w:val="24"/>
        </w:rPr>
        <w:t xml:space="preserve">DSP “Cietvielu fizika” </w:t>
      </w:r>
      <w:r w:rsidRPr="006E77F2">
        <w:rPr>
          <w:rFonts w:ascii="Times New Roman" w:hAnsi="Times New Roman" w:cs="Times New Roman"/>
          <w:sz w:val="24"/>
          <w:szCs w:val="24"/>
        </w:rPr>
        <w:t>zinātnieki sniedz nopietnu ieguldījumu dažādu mūsdienu fizikas zinātnei un tautsaimniecībai nozīmīgu problēmu risināšanā, t.sk., materiālu īpašību izpētē, to pielietošanu optoelektronikā, mikroelektronikā un nanotehnoloģijās, sniedzot starpdisciplinārus risinājumus dažādās sabiedrības darbības jomās, t.sk. enerģētikā un medicīniskajā diagnostikā.</w:t>
      </w:r>
    </w:p>
    <w:p w14:paraId="1281C08B" w14:textId="77777777" w:rsidR="00F14659" w:rsidRPr="006E77F2" w:rsidRDefault="00F14659" w:rsidP="00F14659">
      <w:pPr>
        <w:jc w:val="both"/>
        <w:rPr>
          <w:rFonts w:ascii="Times New Roman" w:hAnsi="Times New Roman" w:cs="Times New Roman"/>
          <w:sz w:val="24"/>
          <w:szCs w:val="24"/>
        </w:rPr>
      </w:pPr>
      <w:r w:rsidRPr="006E77F2">
        <w:rPr>
          <w:rFonts w:ascii="Times New Roman" w:eastAsia="Times New Roman" w:hAnsi="Times New Roman" w:cs="Times New Roman"/>
          <w:sz w:val="24"/>
          <w:szCs w:val="24"/>
        </w:rPr>
        <w:t>DSP “Cietvielu fizika”</w:t>
      </w:r>
      <w:r w:rsidRPr="006E77F2">
        <w:rPr>
          <w:rFonts w:ascii="Times New Roman" w:hAnsi="Times New Roman" w:cs="Times New Roman"/>
          <w:sz w:val="24"/>
          <w:szCs w:val="24"/>
        </w:rPr>
        <w:t xml:space="preserve"> zinātnieki izmanto savas zināšanas un radošumu, piedaloties dialogā un strādājot ar sabiedrību pie kopīgo mērķu sasniegšanas. Balstoties uz virziena stiprajām pusēm un personāla pieredzi, ir iespējams pielāgot vai no jauna radīt uz pierādījumiem balstītus pētījumus, kuri spētu risināt daudzas sabiedrībai nozīmīgas problēmas. Ir ļoti būtiski, ka virzienā iesaistītais personāls nodrošina novatorisku studiju vidi un profesionālo pieredzi studentiem visos līmeņos, jo īpaši doktora studiju programmā. Jānorāda, ka šobrīd ļoti liels uzsvars zināšanu pārnesē tiek likts uz studiju darba mijiedarbību ar pētniecību un uz zinātnes sasniegumiem balstītu studējošo apmācību. Ir būtisks šī aspekta starpdisciplinārais aspekts un dažādu studiju programmu (Fizika, Ķīmija, Bioloģija, Vides zinātne, Fizioterapija, Matemātika u.c.) un dažāda līmeņa (bakalaura, maģistra, doktora) studējošo iekļaušana aktuālo zinātnes un līdz ar to sabiedrības kopumā problēmu risināšanā. Virziena zinātnieki no 2017.-2022. gadam ir nodrošinājusi augstāk minētajās studiju programmās mūsdienu prasībām pilnībā atbilstošu studiju procesu, t.sk., studiju, bakalaura, maģistra un doktora darbu vadīšanu. Pārsvarā studējošie veic starpdisciplinārus pētījumus, risinot komplicētas problēmas, kā arī kopā ar zinātnisko personālu izstrādā jaunas metodes un tehnoloģijas, apgūst zināšanas patentēšanas jomā.</w:t>
      </w:r>
    </w:p>
    <w:p w14:paraId="16C45E3A" w14:textId="77777777" w:rsidR="00F14659" w:rsidRPr="006E77F2" w:rsidRDefault="00F14659" w:rsidP="00F14659">
      <w:pPr>
        <w:jc w:val="both"/>
        <w:rPr>
          <w:rFonts w:ascii="Times New Roman" w:hAnsi="Times New Roman" w:cs="Times New Roman"/>
          <w:sz w:val="24"/>
          <w:szCs w:val="24"/>
        </w:rPr>
      </w:pPr>
    </w:p>
    <w:p w14:paraId="065FA6B9"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DU fiziķi ir gatavi sniegt nopietnu ieguldījumu fizikālu un bioloģisku nanoobjektu mijiedarbības izpratnē, kā arī materiālu īpašību modifikācijā, sniedzot starpdisciplinārus </w:t>
      </w:r>
      <w:r w:rsidRPr="006E77F2">
        <w:rPr>
          <w:rFonts w:ascii="Times New Roman" w:hAnsi="Times New Roman" w:cs="Times New Roman"/>
          <w:sz w:val="24"/>
          <w:szCs w:val="24"/>
        </w:rPr>
        <w:lastRenderedPageBreak/>
        <w:t>risinājumus virknei enerģētikas, vides, veselības, nanodrošības un citām problēmām. Pētnieciskā joma iekļauj fundamentālu darbu ar nanostrukturētiem funkcionāliem materiāliem, to sintēzes metodēm un izmantošanu biosensorikā, fotonikā; materiālu īpašību modificēšanu un izpēti – lāzerapstrādi, industriāliem pielietojumiem un tehnoloģiskiem risinājumiem. Unikālā iespēja vairāku jomu zinātnieku sadarbībai rada potenci starpdisciplināru pētījumu attīstībai, apvienojot, nanotehnoloģijas, fiziku, matemātiku, vides zinātnes un inženierzinātnes un ģenerējot produktus mūsdienu ekonomikai.</w:t>
      </w:r>
    </w:p>
    <w:p w14:paraId="1E8BBDE8"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Parādoties arvien jauniem produktiem un risinājumiem, šobrīd novērojama strauja nanotehnoloģiju, bionanotehnoloģiju, nanostrukturētu materiālu izpētes attīstība, ko veicina industrijas augšana šajā nozarē, kas norāda uz virkni globālu, nacionālu un reģionālu virzītāju šī pētnieciskā virziena attīstībai. Globālā līmenī vērojams ļoti straujš nanotehnoloģisku un augsti zinātnisku tehnoloģisko risinājumu īpatsvara pieaugums industrijā (mašīnbūve, ķīmiskā ražošana, medicīna, enerģētika u.c.), kas palielina arī zinātnisko pētījumu un starptautisku projektu programmu attīstību šajā virzienā. Arī Latvijas stratēģiskajos dokumentos šī joma ir izcelta kā prioritāra – ir definēta viedās specializācijas joma „Viedie materiāli, tehnoloģijas un inženiersistēmas”. </w:t>
      </w:r>
    </w:p>
    <w:p w14:paraId="720137AF"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Neapšaubāma arī Latvijas un reģiona industrijas interesējas par DU attīstītajām tehnoloģijām un risinājumiem. Daugavpilī strauji attīstās metālu apstrādes rūpniecība (Zieglera mašīnbūve, Daugavpils Lokomotīvju remonta rūpnīca, Sanistal, Magistr, BM Industrial, Ditton pievadķēžu rūpnīca, East Metal, Speciālā metināšana, Daugavpils eksperimentālā rūpnīca, Arhis u.c.), kurā ir būtiskas lāzerapstrādes tehnoloģija. Optiskās stikla šķiedras ražotājiem (Z-Light, Biolitec) ir interese attīstīt pētījumus par nanosensorikas iespējām stikla šķiedrās; vairākiem uzņēmumiem (GroGlass, Sidrabe,</w:t>
      </w:r>
    </w:p>
    <w:p w14:paraId="33C21C93"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Axon Cable u.c.) ir interese izmantot DU zinātnieku pieredzi un tehnoloģiskās iespējas dažādu jautājumu un problēmu izpētē un risināšanā. Jāmin arī tas, ka virzienā darbojošās struktūrvienības (DU G.Liberta Inovatīvās mikroskopijas centrs (IMC), Matemātisko pētījumu centrs (MPC) un Baltkrievijas – Latvijas zinātniski inovatīvais centrs stiprināšanas tehnoloģiju jomā (BLZICSTJ)), ir augstu novērtētas starptautiskajā zinātniskajā vērtējumā.</w:t>
      </w:r>
    </w:p>
    <w:p w14:paraId="38CF11BD"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Jau pašreiz DU ir attīstīta augstākā līmeņa infrastruktūras bāze, kas nodrošina gan atbilstošu vidi (tīrtelpas), gan tehnoloģisko nodrošinājumu (vakuumuzputināšana, elektornu, lāzeru, atomspēka u.c. mikroskopija, rentgendifrakcija, lielas jaudas lāzerapstrāde un robotizēta procesa vadība u.c.) augstākā līmeņa pētījumu veikšanai. Pateicoties infrastruktūras attīstībai, DU ir izveidojusies augsta līmeņa zinātniskā grupa no DSP “Fizika” absolventiem un studējošajiem kas sniedz ieguldījumu pasaules zinātniskās domas attīstībā, par ko liecina publikācijas starptautiski citētos žurnālos. Pētniecības attīstības ilgtspējīga plānošana, studiju un cilvēkresursu attīstības stratēģija būs nozīmīgs faktors studējošo, t.sk., doktorantu un zinātnē iesaistītā personāla skaita pieaugumam tuvāko gadu laikā. Minētais atbilst “Daugavpils Universitātes attīstības stratēģijai 2015.-2020. gadam”</w:t>
      </w:r>
      <w:r w:rsidRPr="006E77F2">
        <w:rPr>
          <w:rStyle w:val="FootnoteReference"/>
          <w:rFonts w:ascii="Times New Roman" w:hAnsi="Times New Roman"/>
          <w:sz w:val="24"/>
          <w:szCs w:val="24"/>
        </w:rPr>
        <w:footnoteReference w:id="62"/>
      </w:r>
      <w:r w:rsidRPr="006E77F2">
        <w:rPr>
          <w:rFonts w:ascii="Times New Roman" w:hAnsi="Times New Roman" w:cs="Times New Roman"/>
          <w:sz w:val="24"/>
          <w:szCs w:val="24"/>
        </w:rPr>
        <w:t xml:space="preserve">. </w:t>
      </w:r>
    </w:p>
    <w:p w14:paraId="7AE84D6F" w14:textId="77777777" w:rsidR="00F14659" w:rsidRPr="006E77F2" w:rsidRDefault="00F14659" w:rsidP="00F14659">
      <w:pPr>
        <w:jc w:val="both"/>
        <w:rPr>
          <w:rFonts w:ascii="Times New Roman" w:hAnsi="Times New Roman" w:cs="Times New Roman"/>
          <w:sz w:val="24"/>
          <w:szCs w:val="24"/>
        </w:rPr>
      </w:pPr>
    </w:p>
    <w:p w14:paraId="3CEF89FE"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Nosakot prioritāros pētījumu virzienus fizikas nozarē, DU zinātnieki ir vadījušies pēc šādiem kritērijiem: SCI (Web of Science &amp; SCOPUS) publikāciju skaits, piesaistītais finansējums, pētnieciskās infrastruktūras esamība, zinātniskās grupas esamība (doktoru skaits, doktorantu skaits), vidējais citējamības indekss, sadarbība pētniecībā vietējā un starptautiskā mērogā, perspektīvas sadarbībai ar uzņēmējiem. </w:t>
      </w:r>
    </w:p>
    <w:p w14:paraId="4C8DBA0D" w14:textId="77777777" w:rsidR="00F14659" w:rsidRPr="006E77F2" w:rsidRDefault="00F14659" w:rsidP="00F14659">
      <w:pPr>
        <w:jc w:val="both"/>
        <w:rPr>
          <w:rFonts w:ascii="Times New Roman" w:hAnsi="Times New Roman" w:cs="Times New Roman"/>
          <w:sz w:val="24"/>
          <w:szCs w:val="24"/>
        </w:rPr>
      </w:pPr>
    </w:p>
    <w:p w14:paraId="74276A53"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3.2.3. Studiju programmas īstenošanas, tajā skaitā kursu/ moduļu īstenošanas metožu, novērtējums, norādot metodes un kā tās veicina studiju kursu rezultātu un studiju </w:t>
      </w:r>
      <w:r w:rsidRPr="006E77F2">
        <w:rPr>
          <w:rFonts w:ascii="Times New Roman" w:hAnsi="Times New Roman" w:cs="Times New Roman"/>
          <w:b/>
          <w:bCs/>
          <w:sz w:val="24"/>
          <w:szCs w:val="24"/>
        </w:rPr>
        <w:lastRenderedPageBreak/>
        <w:t>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studentcentrētas izglītības principi.</w:t>
      </w:r>
    </w:p>
    <w:p w14:paraId="2726D7AF" w14:textId="77777777" w:rsidR="00F14659" w:rsidRPr="006E77F2" w:rsidRDefault="00F14659" w:rsidP="00F14659">
      <w:pPr>
        <w:jc w:val="both"/>
        <w:rPr>
          <w:rFonts w:ascii="Times New Roman" w:eastAsia="Times New Roman" w:hAnsi="Times New Roman" w:cs="Times New Roman"/>
          <w:sz w:val="24"/>
          <w:szCs w:val="24"/>
        </w:rPr>
      </w:pPr>
    </w:p>
    <w:p w14:paraId="182D0CD9" w14:textId="77777777" w:rsidR="00F14659" w:rsidRPr="006E77F2" w:rsidRDefault="00F14659" w:rsidP="00F14659">
      <w:pPr>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Doktorantu studiju darbs norit, izmantojot dažādas darba organizēšanas formas, kas ļauj nodrošināt studiju rezultātu sasniegšanu un veicina studencentrēta studiju procesa organizēšanu, visbiežāk – grupu nodarbības, seminārus, konsultācijas un individuālo darbu. Doktoranta individuālā darba plāna apstiprināšana tiek saskaņota ar promocijas darba vadītāju, taču netiek reglamentēta ārpus struktūrvienības. DSP īstenošanas laikā doktoranti un pēc tās realizācijas doktora grāda pretendenti veic pētījumus par sava promocijas darba tēmu, publicē galvenos pētījumu rezultātus vispāratzītos recenzējamos zinātniskajos izdevumos, veic zinātnes pārneses darbību, pētījumu rezultātus prezentē zinātniskos semināros, simpozijos, konferencēs un kongresos. Šī darbība visbiežāk notiek, konsultējoties ar promocijas darba vadītāju. Doktoranta darba uzraudzību veic promocijas darba vadītājs un struktūrvienība, kurā tiek izstrādāts zinātniskais darbs. Studiju procesa norisei un nodrošināšanai seko arī programmas direktors.</w:t>
      </w:r>
    </w:p>
    <w:p w14:paraId="1352A41F" w14:textId="77777777" w:rsidR="00F14659" w:rsidRPr="006E77F2" w:rsidRDefault="00F14659" w:rsidP="00F14659">
      <w:pPr>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 xml:space="preserve">Ņemot vērā plānotās pārmaiņas doktora studiju programmu īstenošanā Latvijā, kas tiks īstenotas pamatojoties uz konceptuālo ziņojumu „Par jauna doktorantūras modeļa ieviešanu Latvijā” (atbalstīts 2020. gada 25. jūnijā ar Ministru kabineta rīkojumu Nr. 345), arī DU īstenotajās doktora studiju programmās t.sk.  DSP </w:t>
      </w:r>
      <w:r w:rsidRPr="006E77F2">
        <w:rPr>
          <w:rFonts w:ascii="Times New Roman" w:hAnsi="Times New Roman" w:cs="Times New Roman"/>
          <w:iCs/>
          <w:sz w:val="24"/>
          <w:szCs w:val="24"/>
        </w:rPr>
        <w:t>“</w:t>
      </w:r>
      <w:r w:rsidRPr="006E77F2">
        <w:rPr>
          <w:rFonts w:ascii="Times New Roman" w:hAnsi="Times New Roman" w:cs="Times New Roman"/>
          <w:sz w:val="24"/>
          <w:szCs w:val="24"/>
          <w:shd w:val="clear" w:color="auto" w:fill="FFFFFF"/>
        </w:rPr>
        <w:t>Cietvielu fizika</w:t>
      </w:r>
      <w:r w:rsidRPr="006E77F2">
        <w:rPr>
          <w:rFonts w:ascii="Times New Roman" w:eastAsia="Times New Roman" w:hAnsi="Times New Roman" w:cs="Times New Roman"/>
          <w:sz w:val="24"/>
          <w:szCs w:val="24"/>
        </w:rPr>
        <w:t xml:space="preserve">” notiks pakāpeniska pāreja uz jaunu doktorantūras modeli. Konceptuālais ziņojums paredz, ka ikvienai augstskolai doktora līmeņa studijas jāorganizē centralizēti izveidotās struktūrvienībās – doktorantūras skolās. 2023. gadā plānots izstrādāt DU Doktorantūras skolas nolikumu, kas nodrošinās DU Doktorantūras skolas atbilstību Eiropas paraugpraksei un starptautiskajiem standartiem, kā arī paredzēs sadarbības nosacījumus ar citām Latvijas un ārvalstu zinātniskajām institūcijām un augstākās izglītības iestādēm. 2023./2024. studiju gadā DSP </w:t>
      </w:r>
      <w:r w:rsidRPr="006E77F2">
        <w:rPr>
          <w:rFonts w:ascii="Times New Roman" w:hAnsi="Times New Roman" w:cs="Times New Roman"/>
          <w:iCs/>
          <w:sz w:val="24"/>
          <w:szCs w:val="24"/>
        </w:rPr>
        <w:t>“</w:t>
      </w:r>
      <w:r w:rsidRPr="006E77F2">
        <w:rPr>
          <w:rFonts w:ascii="Times New Roman" w:hAnsi="Times New Roman" w:cs="Times New Roman"/>
          <w:sz w:val="24"/>
          <w:szCs w:val="24"/>
          <w:shd w:val="clear" w:color="auto" w:fill="FFFFFF"/>
        </w:rPr>
        <w:t>Cietvielu fizika</w:t>
      </w:r>
      <w:r w:rsidRPr="006E77F2">
        <w:rPr>
          <w:rFonts w:ascii="Times New Roman" w:eastAsia="Times New Roman" w:hAnsi="Times New Roman" w:cs="Times New Roman"/>
          <w:sz w:val="24"/>
          <w:szCs w:val="24"/>
        </w:rPr>
        <w:t>” 1. kursa studenti uzsāks studijas DU Doktorantūras skolā</w:t>
      </w:r>
      <w:r w:rsidRPr="006E77F2">
        <w:rPr>
          <w:rFonts w:ascii="Times New Roman" w:hAnsi="Times New Roman" w:cs="Times New Roman"/>
          <w:sz w:val="24"/>
          <w:szCs w:val="24"/>
          <w:shd w:val="clear" w:color="auto" w:fill="FFFFFF"/>
        </w:rPr>
        <w:t>.</w:t>
      </w:r>
    </w:p>
    <w:p w14:paraId="646EF115" w14:textId="77777777" w:rsidR="00F14659" w:rsidRPr="006E77F2" w:rsidRDefault="00F14659" w:rsidP="00F14659">
      <w:pPr>
        <w:jc w:val="both"/>
        <w:rPr>
          <w:rFonts w:ascii="Times New Roman" w:hAnsi="Times New Roman" w:cs="Times New Roman"/>
          <w:sz w:val="24"/>
          <w:szCs w:val="24"/>
          <w:shd w:val="clear" w:color="auto" w:fill="FFFFFF"/>
        </w:rPr>
      </w:pPr>
      <w:r w:rsidRPr="006E77F2">
        <w:rPr>
          <w:rFonts w:ascii="Times New Roman" w:hAnsi="Times New Roman" w:cs="Times New Roman"/>
          <w:sz w:val="24"/>
          <w:szCs w:val="24"/>
          <w:shd w:val="clear" w:color="auto" w:fill="FFFFFF"/>
        </w:rPr>
        <w:t xml:space="preserve">Izstrādājot DSP “Cietvielu fizika” studiju plānu, tika ņemtas vērā konceptuālajā ziņojumā </w:t>
      </w:r>
      <w:r w:rsidRPr="006E77F2">
        <w:rPr>
          <w:rFonts w:ascii="Times New Roman" w:eastAsia="Times New Roman" w:hAnsi="Times New Roman" w:cs="Times New Roman"/>
          <w:sz w:val="24"/>
          <w:szCs w:val="24"/>
        </w:rPr>
        <w:t xml:space="preserve">„Par jauna doktorantūras modeļa ieviešanu Latvijā” noteiktās rekomendācijas attiecībā uz pētniecībai veltītā laika un studiju kursu apguves proporciju. Atbilstoši šīm rekomendācijām </w:t>
      </w:r>
      <w:r w:rsidRPr="006E77F2">
        <w:rPr>
          <w:rFonts w:ascii="Times New Roman" w:hAnsi="Times New Roman" w:cs="Times New Roman"/>
          <w:sz w:val="24"/>
          <w:szCs w:val="24"/>
          <w:shd w:val="clear" w:color="auto" w:fill="FFFFFF"/>
        </w:rPr>
        <w:t>kredītpunkti doktora studiju programmās jāpiešķir par pētniecībai veltīto laiku, doktorantam izstrādājot promocijas darbu un starptautiski atpazīstamas zinātniskas publikācijas (~ 70 % laika no pilna laika studijām), un par studiju kursu apguvei un mobilitātei veltīto laiku (~ 30 %). </w:t>
      </w:r>
    </w:p>
    <w:p w14:paraId="0F2398D6" w14:textId="77777777" w:rsidR="00F14659" w:rsidRPr="006E77F2" w:rsidRDefault="00F14659" w:rsidP="00F14659">
      <w:pPr>
        <w:jc w:val="both"/>
        <w:rPr>
          <w:rFonts w:ascii="Times New Roman" w:hAnsi="Times New Roman" w:cs="Times New Roman"/>
          <w:sz w:val="24"/>
          <w:szCs w:val="24"/>
          <w:shd w:val="clear" w:color="auto" w:fill="FFFFFF"/>
        </w:rPr>
      </w:pPr>
    </w:p>
    <w:p w14:paraId="63AAF3ED" w14:textId="77777777" w:rsidR="00F14659" w:rsidRPr="006E77F2" w:rsidRDefault="00F14659" w:rsidP="00F14659">
      <w:pPr>
        <w:jc w:val="both"/>
        <w:rPr>
          <w:rFonts w:ascii="Times New Roman" w:hAnsi="Times New Roman" w:cs="Times New Roman"/>
          <w:sz w:val="24"/>
          <w:szCs w:val="24"/>
          <w:shd w:val="clear" w:color="auto" w:fill="FFFFFF"/>
        </w:rPr>
      </w:pPr>
      <w:r w:rsidRPr="006E77F2">
        <w:rPr>
          <w:rFonts w:ascii="Times New Roman" w:hAnsi="Times New Roman" w:cs="Times New Roman"/>
          <w:sz w:val="24"/>
          <w:szCs w:val="24"/>
        </w:rPr>
        <w:t xml:space="preserve">Atbilstoši izstrādātajam studiju plānam (skat. pielikumu </w:t>
      </w:r>
      <w:r w:rsidRPr="006E77F2">
        <w:rPr>
          <w:rFonts w:ascii="Times New Roman" w:hAnsi="Times New Roman" w:cs="Times New Roman"/>
          <w:i/>
          <w:sz w:val="24"/>
          <w:szCs w:val="24"/>
        </w:rPr>
        <w:t>3.2.1.DSP Cietvielu fizika_Studiju_plans</w:t>
      </w:r>
      <w:r w:rsidRPr="006E77F2">
        <w:rPr>
          <w:rFonts w:ascii="Times New Roman" w:hAnsi="Times New Roman" w:cs="Times New Roman"/>
          <w:i/>
          <w:iCs/>
          <w:sz w:val="24"/>
          <w:szCs w:val="24"/>
        </w:rPr>
        <w:t xml:space="preserve">) </w:t>
      </w:r>
      <w:r w:rsidRPr="006E77F2">
        <w:rPr>
          <w:rFonts w:ascii="Times New Roman" w:eastAsia="Times New Roman" w:hAnsi="Times New Roman" w:cs="Times New Roman"/>
          <w:sz w:val="24"/>
          <w:szCs w:val="24"/>
        </w:rPr>
        <w:t xml:space="preserve">jaunajā DSP “Cietvielu fizika” paredzētajos studiju kursos </w:t>
      </w:r>
      <w:r w:rsidRPr="006E77F2">
        <w:rPr>
          <w:rFonts w:ascii="Times New Roman" w:hAnsi="Times New Roman" w:cs="Times New Roman"/>
          <w:i/>
          <w:sz w:val="24"/>
          <w:szCs w:val="24"/>
        </w:rPr>
        <w:t xml:space="preserve">Cietvielu fizikas eksperimentālās metodes (4 KP) </w:t>
      </w:r>
      <w:r w:rsidRPr="006E77F2">
        <w:rPr>
          <w:rFonts w:ascii="Times New Roman" w:hAnsi="Times New Roman" w:cs="Times New Roman"/>
          <w:iCs/>
          <w:sz w:val="24"/>
          <w:szCs w:val="24"/>
        </w:rPr>
        <w:t xml:space="preserve">un </w:t>
      </w:r>
      <w:r w:rsidRPr="006E77F2">
        <w:rPr>
          <w:rFonts w:ascii="Times New Roman" w:hAnsi="Times New Roman" w:cs="Times New Roman"/>
          <w:i/>
          <w:sz w:val="24"/>
          <w:szCs w:val="24"/>
        </w:rPr>
        <w:t>Nanostrukturētie materiāli (2 KP)</w:t>
      </w:r>
      <w:r w:rsidRPr="006E77F2">
        <w:rPr>
          <w:rFonts w:ascii="Times New Roman" w:hAnsi="Times New Roman" w:cs="Times New Roman"/>
          <w:iCs/>
          <w:sz w:val="24"/>
          <w:szCs w:val="24"/>
        </w:rPr>
        <w:t>, būtiska daļa no abu studiju kursu apjoma varētu tikt realizēta DU Doktorantūras skolas ietvaros t.sk. citu Latvijas un ārvalstu augstskolu organizētajās Doktorantūras skolās, atbilstoši studējošo izvēlētajai specializācijai</w:t>
      </w:r>
    </w:p>
    <w:p w14:paraId="305CAF0E" w14:textId="77777777" w:rsidR="00F14659" w:rsidRPr="006E77F2" w:rsidRDefault="00F14659" w:rsidP="00F14659">
      <w:pPr>
        <w:jc w:val="both"/>
        <w:rPr>
          <w:rFonts w:ascii="Times New Roman" w:hAnsi="Times New Roman" w:cs="Times New Roman"/>
          <w:sz w:val="24"/>
          <w:szCs w:val="24"/>
        </w:rPr>
      </w:pPr>
    </w:p>
    <w:p w14:paraId="6EB46B66"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Programmas realizācijas gaitā tiek ievēroti visi studentcentrētās izglītības pamatprincipi:</w:t>
      </w:r>
    </w:p>
    <w:p w14:paraId="1A89148E" w14:textId="77777777" w:rsidR="00F14659" w:rsidRPr="006E77F2" w:rsidRDefault="00F14659" w:rsidP="00882AC2">
      <w:pPr>
        <w:pStyle w:val="ListParagraph"/>
        <w:widowControl/>
        <w:numPr>
          <w:ilvl w:val="0"/>
          <w:numId w:val="37"/>
        </w:numPr>
        <w:autoSpaceDE/>
        <w:autoSpaceDN/>
        <w:contextualSpacing w:val="0"/>
        <w:jc w:val="both"/>
        <w:rPr>
          <w:rFonts w:ascii="Times New Roman" w:hAnsi="Times New Roman" w:cs="Times New Roman"/>
          <w:sz w:val="24"/>
          <w:szCs w:val="24"/>
        </w:rPr>
      </w:pPr>
      <w:r w:rsidRPr="006E77F2">
        <w:rPr>
          <w:rFonts w:ascii="Times New Roman" w:hAnsi="Times New Roman" w:cs="Times New Roman"/>
          <w:sz w:val="24"/>
          <w:szCs w:val="24"/>
        </w:rPr>
        <w:t>pastāvīgā darbības paškontrole (refleksija),</w:t>
      </w:r>
    </w:p>
    <w:p w14:paraId="17E63FAA" w14:textId="77777777" w:rsidR="00F14659" w:rsidRPr="006E77F2" w:rsidRDefault="00F14659" w:rsidP="00882AC2">
      <w:pPr>
        <w:pStyle w:val="ListParagraph"/>
        <w:widowControl/>
        <w:numPr>
          <w:ilvl w:val="0"/>
          <w:numId w:val="37"/>
        </w:numPr>
        <w:autoSpaceDE/>
        <w:autoSpaceDN/>
        <w:contextualSpacing w:val="0"/>
        <w:jc w:val="both"/>
        <w:rPr>
          <w:rFonts w:ascii="Times New Roman" w:hAnsi="Times New Roman" w:cs="Times New Roman"/>
          <w:sz w:val="24"/>
          <w:szCs w:val="24"/>
        </w:rPr>
      </w:pPr>
      <w:r w:rsidRPr="006E77F2">
        <w:rPr>
          <w:rFonts w:ascii="Times New Roman" w:hAnsi="Times New Roman" w:cs="Times New Roman"/>
          <w:sz w:val="24"/>
          <w:szCs w:val="24"/>
        </w:rPr>
        <w:t>individuālā pieeja studējošiem, nav viena risinājuma, kas derētu visiem,</w:t>
      </w:r>
    </w:p>
    <w:p w14:paraId="77251972" w14:textId="77777777" w:rsidR="00F14659" w:rsidRPr="006E77F2" w:rsidRDefault="00F14659" w:rsidP="00882AC2">
      <w:pPr>
        <w:pStyle w:val="ListParagraph"/>
        <w:widowControl/>
        <w:numPr>
          <w:ilvl w:val="0"/>
          <w:numId w:val="37"/>
        </w:numPr>
        <w:autoSpaceDE/>
        <w:autoSpaceDN/>
        <w:contextualSpacing w:val="0"/>
        <w:jc w:val="both"/>
        <w:rPr>
          <w:rFonts w:ascii="Times New Roman" w:hAnsi="Times New Roman" w:cs="Times New Roman"/>
          <w:sz w:val="24"/>
          <w:szCs w:val="24"/>
        </w:rPr>
      </w:pPr>
      <w:r w:rsidRPr="006E77F2">
        <w:rPr>
          <w:rFonts w:ascii="Times New Roman" w:hAnsi="Times New Roman" w:cs="Times New Roman"/>
          <w:sz w:val="24"/>
          <w:szCs w:val="24"/>
        </w:rPr>
        <w:t>tiek ņemts vērā, ka studējošajiem ir dažādi mācīšanās stili, dažādas prasības, intereses, pieredze un iepriekšējās zināšanas,</w:t>
      </w:r>
    </w:p>
    <w:p w14:paraId="654E2F8F" w14:textId="77777777" w:rsidR="00F14659" w:rsidRPr="006E77F2" w:rsidRDefault="00F14659" w:rsidP="00882AC2">
      <w:pPr>
        <w:pStyle w:val="ListParagraph"/>
        <w:widowControl/>
        <w:numPr>
          <w:ilvl w:val="0"/>
          <w:numId w:val="37"/>
        </w:numPr>
        <w:autoSpaceDE/>
        <w:autoSpaceDN/>
        <w:contextualSpacing w:val="0"/>
        <w:jc w:val="both"/>
        <w:rPr>
          <w:rFonts w:ascii="Times New Roman" w:hAnsi="Times New Roman" w:cs="Times New Roman"/>
          <w:sz w:val="24"/>
          <w:szCs w:val="24"/>
        </w:rPr>
      </w:pPr>
      <w:r w:rsidRPr="006E77F2">
        <w:rPr>
          <w:rFonts w:ascii="Times New Roman" w:hAnsi="Times New Roman" w:cs="Times New Roman"/>
          <w:sz w:val="24"/>
          <w:szCs w:val="24"/>
        </w:rPr>
        <w:lastRenderedPageBreak/>
        <w:t>studējošo zināšanas, prasmes un iemaņas vērtē ne tikai akadēmiskais personāls, bet būtu jābūt arī paškontrolei pār savām studijām,</w:t>
      </w:r>
    </w:p>
    <w:p w14:paraId="0383789D" w14:textId="77777777" w:rsidR="00F14659" w:rsidRPr="006E77F2" w:rsidRDefault="00F14659" w:rsidP="00882AC2">
      <w:pPr>
        <w:pStyle w:val="ListParagraph"/>
        <w:widowControl/>
        <w:numPr>
          <w:ilvl w:val="0"/>
          <w:numId w:val="37"/>
        </w:numPr>
        <w:autoSpaceDE/>
        <w:autoSpaceDN/>
        <w:contextualSpacing w:val="0"/>
        <w:jc w:val="both"/>
        <w:rPr>
          <w:rFonts w:ascii="Times New Roman" w:hAnsi="Times New Roman" w:cs="Times New Roman"/>
          <w:sz w:val="24"/>
          <w:szCs w:val="24"/>
        </w:rPr>
      </w:pPr>
      <w:r w:rsidRPr="006E77F2">
        <w:rPr>
          <w:rFonts w:ascii="Times New Roman" w:hAnsi="Times New Roman" w:cs="Times New Roman"/>
          <w:sz w:val="24"/>
          <w:szCs w:val="24"/>
        </w:rPr>
        <w:t>nepārtraukta sadarbība starp studējošiem un akadēmisko personālu.</w:t>
      </w:r>
    </w:p>
    <w:p w14:paraId="65B6D595" w14:textId="77777777" w:rsidR="00F14659" w:rsidRPr="006E77F2" w:rsidRDefault="00F14659" w:rsidP="00F14659">
      <w:pPr>
        <w:widowControl/>
        <w:autoSpaceDE/>
        <w:autoSpaceDN/>
        <w:jc w:val="both"/>
        <w:rPr>
          <w:rFonts w:ascii="Times New Roman" w:hAnsi="Times New Roman" w:cs="Times New Roman"/>
          <w:sz w:val="24"/>
          <w:szCs w:val="24"/>
        </w:rPr>
      </w:pPr>
    </w:p>
    <w:p w14:paraId="322C97F6" w14:textId="77777777" w:rsidR="00F14659" w:rsidRPr="006E77F2" w:rsidRDefault="00F14659" w:rsidP="00F14659">
      <w:pPr>
        <w:widowControl/>
        <w:autoSpaceDE/>
        <w:autoSpaceDN/>
        <w:rPr>
          <w:rFonts w:ascii="Times New Roman" w:hAnsi="Times New Roman" w:cs="Times New Roman"/>
          <w:sz w:val="24"/>
          <w:szCs w:val="24"/>
          <w:u w:val="single"/>
        </w:rPr>
      </w:pPr>
      <w:r w:rsidRPr="006E77F2">
        <w:rPr>
          <w:rFonts w:ascii="Times New Roman" w:hAnsi="Times New Roman" w:cs="Times New Roman"/>
          <w:sz w:val="24"/>
          <w:szCs w:val="24"/>
          <w:u w:val="single"/>
        </w:rPr>
        <w:t>Studiju programmas apguves un vērtēšanas pamatprincipi un kārtība:</w:t>
      </w:r>
      <w:r w:rsidRPr="006E77F2">
        <w:rPr>
          <w:rFonts w:ascii="Times New Roman" w:hAnsi="Times New Roman" w:cs="Times New Roman"/>
          <w:sz w:val="24"/>
          <w:szCs w:val="24"/>
        </w:rPr>
        <w:t xml:space="preserve"> studiju programmas apguvē un vērtēšanā tiek piemēroti sekojoši principi:</w:t>
      </w:r>
    </w:p>
    <w:p w14:paraId="73CE823E" w14:textId="77777777" w:rsidR="00F14659" w:rsidRPr="006E77F2" w:rsidRDefault="00F14659" w:rsidP="00882AC2">
      <w:pPr>
        <w:pStyle w:val="ListParagraph"/>
        <w:widowControl/>
        <w:numPr>
          <w:ilvl w:val="0"/>
          <w:numId w:val="32"/>
        </w:numPr>
        <w:autoSpaceDE/>
        <w:autoSpaceDN/>
        <w:rPr>
          <w:rFonts w:ascii="Times New Roman" w:eastAsia="Times New Roman" w:hAnsi="Times New Roman" w:cs="Times New Roman"/>
          <w:sz w:val="24"/>
          <w:szCs w:val="24"/>
          <w:lang w:eastAsia="lt-LT"/>
        </w:rPr>
      </w:pPr>
      <w:r w:rsidRPr="006E77F2">
        <w:rPr>
          <w:rFonts w:ascii="Times New Roman" w:eastAsia="Times New Roman" w:hAnsi="Times New Roman" w:cs="Times New Roman"/>
          <w:sz w:val="24"/>
          <w:szCs w:val="24"/>
          <w:lang w:eastAsia="lt-LT"/>
        </w:rPr>
        <w:t>atklātības princips;</w:t>
      </w:r>
    </w:p>
    <w:p w14:paraId="54678879" w14:textId="77777777" w:rsidR="00F14659" w:rsidRPr="006E77F2" w:rsidRDefault="00F14659" w:rsidP="00882AC2">
      <w:pPr>
        <w:widowControl/>
        <w:numPr>
          <w:ilvl w:val="0"/>
          <w:numId w:val="31"/>
        </w:numPr>
        <w:autoSpaceDE/>
        <w:autoSpaceDN/>
        <w:rPr>
          <w:rFonts w:ascii="Times New Roman" w:eastAsia="Times New Roman" w:hAnsi="Times New Roman" w:cs="Times New Roman"/>
          <w:sz w:val="24"/>
          <w:szCs w:val="24"/>
          <w:lang w:eastAsia="lt-LT"/>
        </w:rPr>
      </w:pPr>
      <w:r w:rsidRPr="006E77F2">
        <w:rPr>
          <w:rFonts w:ascii="Times New Roman" w:eastAsia="Times New Roman" w:hAnsi="Times New Roman" w:cs="Times New Roman"/>
          <w:sz w:val="24"/>
          <w:szCs w:val="24"/>
          <w:lang w:eastAsia="lt-LT"/>
        </w:rPr>
        <w:t>obligātuma princips;</w:t>
      </w:r>
    </w:p>
    <w:p w14:paraId="22EB5EDA" w14:textId="77777777" w:rsidR="00F14659" w:rsidRPr="006E77F2" w:rsidRDefault="00F14659" w:rsidP="00882AC2">
      <w:pPr>
        <w:widowControl/>
        <w:numPr>
          <w:ilvl w:val="0"/>
          <w:numId w:val="31"/>
        </w:numPr>
        <w:autoSpaceDE/>
        <w:autoSpaceDN/>
        <w:rPr>
          <w:rFonts w:ascii="Times New Roman" w:eastAsia="Times New Roman" w:hAnsi="Times New Roman" w:cs="Times New Roman"/>
          <w:sz w:val="24"/>
          <w:szCs w:val="24"/>
          <w:lang w:eastAsia="lt-LT"/>
        </w:rPr>
      </w:pPr>
      <w:r w:rsidRPr="006E77F2">
        <w:rPr>
          <w:rFonts w:ascii="Times New Roman" w:hAnsi="Times New Roman" w:cs="Times New Roman"/>
          <w:sz w:val="24"/>
          <w:szCs w:val="24"/>
        </w:rPr>
        <w:t>prasību atklātības un skaidrības princips;</w:t>
      </w:r>
    </w:p>
    <w:p w14:paraId="3AA2A351" w14:textId="77777777" w:rsidR="00F14659" w:rsidRPr="006E77F2" w:rsidRDefault="00F14659" w:rsidP="00882AC2">
      <w:pPr>
        <w:widowControl/>
        <w:numPr>
          <w:ilvl w:val="0"/>
          <w:numId w:val="31"/>
        </w:numPr>
        <w:autoSpaceDE/>
        <w:autoSpaceDN/>
        <w:rPr>
          <w:rFonts w:ascii="Times New Roman" w:eastAsia="Times New Roman" w:hAnsi="Times New Roman" w:cs="Times New Roman"/>
          <w:sz w:val="24"/>
          <w:szCs w:val="24"/>
          <w:lang w:eastAsia="lt-LT"/>
        </w:rPr>
      </w:pPr>
      <w:r w:rsidRPr="006E77F2">
        <w:rPr>
          <w:rFonts w:ascii="Times New Roman" w:eastAsia="Times New Roman" w:hAnsi="Times New Roman" w:cs="Times New Roman"/>
          <w:sz w:val="24"/>
          <w:szCs w:val="24"/>
          <w:lang w:eastAsia="lt-LT"/>
        </w:rPr>
        <w:t>vērtējuma pārskatīšanas iespēju princips;</w:t>
      </w:r>
    </w:p>
    <w:p w14:paraId="0C603744" w14:textId="77777777" w:rsidR="00F14659" w:rsidRPr="006E77F2" w:rsidRDefault="00F14659" w:rsidP="00882AC2">
      <w:pPr>
        <w:widowControl/>
        <w:numPr>
          <w:ilvl w:val="0"/>
          <w:numId w:val="31"/>
        </w:numPr>
        <w:autoSpaceDE/>
        <w:autoSpaceDN/>
        <w:jc w:val="both"/>
        <w:rPr>
          <w:rFonts w:ascii="Times New Roman" w:eastAsia="Times New Roman" w:hAnsi="Times New Roman" w:cs="Times New Roman"/>
          <w:sz w:val="24"/>
          <w:szCs w:val="24"/>
          <w:lang w:eastAsia="lt-LT"/>
        </w:rPr>
      </w:pPr>
      <w:r w:rsidRPr="006E77F2">
        <w:rPr>
          <w:rFonts w:ascii="Times New Roman" w:eastAsia="Times New Roman" w:hAnsi="Times New Roman" w:cs="Times New Roman"/>
          <w:sz w:val="24"/>
          <w:szCs w:val="24"/>
          <w:lang w:eastAsia="lt-LT"/>
        </w:rPr>
        <w:t>izmantoto pārbaudes veidu dažādības princips</w:t>
      </w:r>
    </w:p>
    <w:p w14:paraId="6234E133" w14:textId="77777777" w:rsidR="00F14659" w:rsidRPr="006E77F2" w:rsidRDefault="00F14659" w:rsidP="00F14659">
      <w:pPr>
        <w:widowControl/>
        <w:autoSpaceDE/>
        <w:autoSpaceDN/>
        <w:jc w:val="both"/>
        <w:rPr>
          <w:rFonts w:ascii="Times New Roman" w:hAnsi="Times New Roman" w:cs="Times New Roman"/>
          <w:sz w:val="24"/>
          <w:szCs w:val="24"/>
        </w:rPr>
      </w:pPr>
      <w:r w:rsidRPr="006E77F2">
        <w:rPr>
          <w:rFonts w:ascii="Times New Roman" w:hAnsi="Times New Roman" w:cs="Times New Roman"/>
          <w:sz w:val="24"/>
          <w:szCs w:val="24"/>
        </w:rPr>
        <w:t>Studiju kursu rezultātu kvalitatīvais vērtēšanas kritērijs ir atzīme 10 ballu sistēmā. Vērtēšanas principi un kritēriji ir aprakstīti katra studiju kursa aprakstā.</w:t>
      </w:r>
    </w:p>
    <w:p w14:paraId="21B055E5" w14:textId="77777777" w:rsidR="00F14659" w:rsidRPr="006E77F2" w:rsidRDefault="00F14659" w:rsidP="00F14659">
      <w:pPr>
        <w:widowControl/>
        <w:autoSpaceDE/>
        <w:autoSpaceDN/>
        <w:jc w:val="both"/>
        <w:rPr>
          <w:rFonts w:ascii="Times New Roman" w:hAnsi="Times New Roman" w:cs="Times New Roman"/>
          <w:sz w:val="24"/>
          <w:szCs w:val="24"/>
        </w:rPr>
      </w:pPr>
    </w:p>
    <w:p w14:paraId="04DBE90B" w14:textId="77777777" w:rsidR="00F14659" w:rsidRPr="006E77F2" w:rsidRDefault="00F14659" w:rsidP="00F14659">
      <w:pPr>
        <w:widowControl/>
        <w:autoSpaceDE/>
        <w:autoSpaceDN/>
        <w:jc w:val="both"/>
        <w:rPr>
          <w:rFonts w:ascii="Times New Roman" w:hAnsi="Times New Roman" w:cs="Times New Roman"/>
          <w:sz w:val="24"/>
          <w:szCs w:val="24"/>
        </w:rPr>
      </w:pPr>
      <w:r w:rsidRPr="006E77F2">
        <w:rPr>
          <w:rFonts w:ascii="Times New Roman" w:hAnsi="Times New Roman" w:cs="Times New Roman"/>
          <w:sz w:val="24"/>
          <w:szCs w:val="24"/>
        </w:rPr>
        <w:t>Tajā pašā laikā jāņem vērā, ka doktorantūrā studē uz noteiktu zinātnisko mērķi motivētas personas ar noteiktu dzīves pieredzi, tāpēc studiju procesu pēc tam izvirzītajām formālajām prasībām nevajadzētu novest līdz vispārizglītojošās skolas līmenim.</w:t>
      </w:r>
    </w:p>
    <w:p w14:paraId="0387FCFA" w14:textId="77777777" w:rsidR="00F14659" w:rsidRPr="006E77F2" w:rsidRDefault="00F14659" w:rsidP="00F14659">
      <w:pPr>
        <w:widowControl/>
        <w:autoSpaceDE/>
        <w:autoSpaceDN/>
        <w:jc w:val="both"/>
        <w:rPr>
          <w:rFonts w:ascii="Times New Roman" w:hAnsi="Times New Roman" w:cs="Times New Roman"/>
          <w:sz w:val="24"/>
          <w:szCs w:val="24"/>
        </w:rPr>
      </w:pPr>
    </w:p>
    <w:p w14:paraId="1300BC38" w14:textId="77777777" w:rsidR="00F14659" w:rsidRPr="006E77F2" w:rsidRDefault="00F14659" w:rsidP="00F14659">
      <w:pPr>
        <w:jc w:val="both"/>
        <w:rPr>
          <w:rFonts w:ascii="Times New Roman" w:hAnsi="Times New Roman" w:cs="Times New Roman"/>
          <w:b/>
          <w:bCs/>
          <w:sz w:val="24"/>
          <w:szCs w:val="24"/>
        </w:rPr>
      </w:pPr>
    </w:p>
    <w:p w14:paraId="1E416911"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4E6877E8" w14:textId="77777777" w:rsidR="00F14659" w:rsidRPr="006E77F2" w:rsidRDefault="00F14659" w:rsidP="00F14659">
      <w:pPr>
        <w:jc w:val="both"/>
        <w:rPr>
          <w:rFonts w:ascii="Times New Roman" w:hAnsi="Times New Roman" w:cs="Times New Roman"/>
          <w:sz w:val="24"/>
          <w:szCs w:val="24"/>
        </w:rPr>
      </w:pPr>
    </w:p>
    <w:p w14:paraId="18CCEB1B" w14:textId="77777777" w:rsidR="00F14659" w:rsidRPr="006E77F2" w:rsidRDefault="00F14659" w:rsidP="00F14659">
      <w:pPr>
        <w:jc w:val="both"/>
        <w:rPr>
          <w:rFonts w:ascii="Times New Roman" w:hAnsi="Times New Roman" w:cs="Times New Roman"/>
          <w:i/>
          <w:sz w:val="24"/>
          <w:szCs w:val="24"/>
        </w:rPr>
      </w:pPr>
      <w:r w:rsidRPr="006E77F2">
        <w:rPr>
          <w:rFonts w:ascii="Times New Roman" w:hAnsi="Times New Roman" w:cs="Times New Roman"/>
          <w:sz w:val="24"/>
          <w:szCs w:val="24"/>
        </w:rPr>
        <w:t>N/A</w:t>
      </w:r>
    </w:p>
    <w:p w14:paraId="08642CE6" w14:textId="77777777" w:rsidR="00F14659" w:rsidRPr="006E77F2" w:rsidRDefault="00F14659" w:rsidP="00F14659">
      <w:pPr>
        <w:jc w:val="both"/>
        <w:rPr>
          <w:rFonts w:ascii="Times New Roman" w:hAnsi="Times New Roman" w:cs="Times New Roman"/>
          <w:sz w:val="24"/>
          <w:szCs w:val="24"/>
        </w:rPr>
      </w:pPr>
    </w:p>
    <w:p w14:paraId="061B2EFA"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3.2.5. Doktora studiju programmas studējošajiem nodrošināto promocijas iespēju un promocijas procesa novērtējums un raksturojums (ja attiecināms). </w:t>
      </w:r>
    </w:p>
    <w:p w14:paraId="5BE5E1DE" w14:textId="77777777" w:rsidR="00F14659" w:rsidRPr="006E77F2" w:rsidRDefault="00F14659" w:rsidP="00F14659">
      <w:pPr>
        <w:jc w:val="both"/>
        <w:rPr>
          <w:rFonts w:ascii="Times New Roman" w:hAnsi="Times New Roman" w:cs="Times New Roman"/>
          <w:b/>
          <w:bCs/>
          <w:sz w:val="24"/>
          <w:szCs w:val="24"/>
        </w:rPr>
      </w:pPr>
    </w:p>
    <w:p w14:paraId="1D16F291"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sz w:val="24"/>
          <w:szCs w:val="24"/>
          <w:shd w:val="clear" w:color="auto" w:fill="FFFFFF"/>
        </w:rPr>
        <w:t>Promocijas process Daugavpils Universitātē tiek  īstenots pamatojoties uz LR Zinātniskās darbības likumu, LR Augstskolu likumu, kā arī Ministru kabineta 27.12.2005. noteikumos  Nr. 1001 “Zinātniskā doktora grāda piešķiršanas (promocijas) kārtība un kritēriji”</w:t>
      </w:r>
      <w:r w:rsidRPr="006E77F2">
        <w:rPr>
          <w:rStyle w:val="FootnoteReference"/>
          <w:rFonts w:ascii="Times New Roman" w:hAnsi="Times New Roman"/>
          <w:sz w:val="24"/>
          <w:szCs w:val="24"/>
          <w:shd w:val="clear" w:color="auto" w:fill="FFFFFF"/>
        </w:rPr>
        <w:footnoteReference w:id="63"/>
      </w:r>
      <w:r w:rsidRPr="006E77F2">
        <w:rPr>
          <w:rFonts w:ascii="Times New Roman" w:hAnsi="Times New Roman" w:cs="Times New Roman"/>
          <w:sz w:val="24"/>
          <w:szCs w:val="24"/>
          <w:shd w:val="clear" w:color="auto" w:fill="FFFFFF"/>
        </w:rPr>
        <w:t xml:space="preserve"> definēto kārtību. </w:t>
      </w:r>
      <w:r w:rsidRPr="006E77F2">
        <w:rPr>
          <w:rFonts w:ascii="Times New Roman" w:hAnsi="Times New Roman" w:cs="Times New Roman"/>
          <w:sz w:val="24"/>
          <w:szCs w:val="24"/>
        </w:rPr>
        <w:t xml:space="preserve">Kopējo promocijas padomju veidošanas un promocijas kārtību Daugavpils Universitātē nosaka </w:t>
      </w:r>
      <w:r w:rsidRPr="006E77F2">
        <w:rPr>
          <w:rFonts w:ascii="Times New Roman" w:hAnsi="Times New Roman" w:cs="Times New Roman"/>
          <w:iCs/>
          <w:sz w:val="24"/>
          <w:szCs w:val="24"/>
        </w:rPr>
        <w:t>“Nolikums par Daugavpils Universitātes promocijas padomēm”</w:t>
      </w:r>
      <w:r w:rsidRPr="006E77F2">
        <w:rPr>
          <w:rStyle w:val="FootnoteReference"/>
          <w:rFonts w:ascii="Times New Roman" w:hAnsi="Times New Roman"/>
          <w:iCs/>
          <w:sz w:val="24"/>
          <w:szCs w:val="24"/>
        </w:rPr>
        <w:footnoteReference w:id="64"/>
      </w:r>
      <w:r w:rsidRPr="006E77F2">
        <w:rPr>
          <w:rFonts w:ascii="Times New Roman" w:hAnsi="Times New Roman" w:cs="Times New Roman"/>
          <w:iCs/>
          <w:sz w:val="24"/>
          <w:szCs w:val="24"/>
        </w:rPr>
        <w:t xml:space="preserve">, savukārt </w:t>
      </w:r>
      <w:r w:rsidRPr="006E77F2">
        <w:rPr>
          <w:rFonts w:ascii="Times New Roman" w:hAnsi="Times New Roman" w:cs="Times New Roman"/>
          <w:sz w:val="24"/>
          <w:szCs w:val="24"/>
        </w:rPr>
        <w:t>Fizikas un astronomijas promocijas padomes veidošanas un promocijas kārtība noteikta “Daugavpils Universitātes Fizikas un astronomijas promocijas padomes nolikumā”</w:t>
      </w:r>
      <w:r w:rsidRPr="006E77F2">
        <w:rPr>
          <w:rStyle w:val="FootnoteReference"/>
          <w:rFonts w:ascii="Times New Roman" w:hAnsi="Times New Roman"/>
          <w:sz w:val="24"/>
          <w:szCs w:val="24"/>
        </w:rPr>
        <w:footnoteReference w:id="65"/>
      </w:r>
      <w:r w:rsidRPr="006E77F2">
        <w:rPr>
          <w:rFonts w:ascii="Times New Roman" w:hAnsi="Times New Roman" w:cs="Times New Roman"/>
          <w:sz w:val="24"/>
          <w:szCs w:val="24"/>
        </w:rPr>
        <w:t xml:space="preserve">. </w:t>
      </w:r>
    </w:p>
    <w:p w14:paraId="14647441" w14:textId="77777777" w:rsidR="00F14659" w:rsidRPr="006E77F2" w:rsidRDefault="00F14659" w:rsidP="00F14659">
      <w:pPr>
        <w:jc w:val="both"/>
        <w:rPr>
          <w:rFonts w:ascii="Times New Roman" w:hAnsi="Times New Roman" w:cs="Times New Roman"/>
          <w:iCs/>
          <w:sz w:val="24"/>
          <w:szCs w:val="24"/>
        </w:rPr>
      </w:pPr>
    </w:p>
    <w:p w14:paraId="6CCC9157"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Fizikas un astronomijas promocijas padomes darbība balstās uz akreditēto doktora studiju programmu “Cietvielu fizika”. Saskaņā ar DU Fizikas un astronomijas promocijas padomes (Fizikas un astronomijas PP) nolikumu Fizikas un astronomijas PP patstāvīgajā sastāvā iekļauj </w:t>
      </w:r>
      <w:r w:rsidRPr="006E77F2">
        <w:rPr>
          <w:rFonts w:ascii="Times New Roman" w:hAnsi="Times New Roman" w:cs="Times New Roman"/>
          <w:sz w:val="24"/>
          <w:szCs w:val="24"/>
        </w:rPr>
        <w:lastRenderedPageBreak/>
        <w:t xml:space="preserve">vismaz piecus zinātniekus, kuriem ir LZP eksperta tiesības cietvielu fizikā un tai tematiski tuvās apakšnozarēs. Fizikas un astronomijas PP sastāvā jābūt vismaz diviem zinātniekiem tajā fizikas zinātnes apakšnozarē, kurā tiek aizstāvēts promocijas darbs. Pašreizējās Fizikas un astronomijas PP sastāvs ir </w:t>
      </w:r>
      <w:r w:rsidRPr="006E77F2">
        <w:rPr>
          <w:rFonts w:ascii="Times New Roman" w:hAnsi="Times New Roman" w:cs="Times New Roman"/>
          <w:sz w:val="24"/>
          <w:szCs w:val="24"/>
          <w:shd w:val="clear" w:color="auto" w:fill="FFFFFF"/>
        </w:rPr>
        <w:t xml:space="preserve">apstiprināts </w:t>
      </w:r>
      <w:r w:rsidRPr="006E77F2">
        <w:rPr>
          <w:rFonts w:ascii="Times New Roman" w:hAnsi="Times New Roman" w:cs="Times New Roman"/>
          <w:sz w:val="24"/>
          <w:szCs w:val="24"/>
        </w:rPr>
        <w:t>25.07.2022. ar DU rektores rīkojumu Nr.4-4/PP/2022/1</w:t>
      </w:r>
      <w:r w:rsidRPr="006E77F2">
        <w:rPr>
          <w:rFonts w:ascii="Times New Roman" w:hAnsi="Times New Roman" w:cs="Times New Roman"/>
          <w:sz w:val="24"/>
          <w:szCs w:val="24"/>
          <w:shd w:val="clear" w:color="auto" w:fill="FFFFFF"/>
        </w:rPr>
        <w:t>, tajā iekļauti 6 eksperti</w:t>
      </w:r>
      <w:r w:rsidRPr="006E77F2">
        <w:rPr>
          <w:rStyle w:val="FootnoteReference"/>
          <w:rFonts w:ascii="Times New Roman" w:hAnsi="Times New Roman"/>
          <w:sz w:val="24"/>
          <w:szCs w:val="24"/>
          <w:shd w:val="clear" w:color="auto" w:fill="FFFFFF"/>
        </w:rPr>
        <w:footnoteReference w:id="66"/>
      </w:r>
      <w:r w:rsidRPr="006E77F2">
        <w:rPr>
          <w:rFonts w:ascii="Times New Roman" w:hAnsi="Times New Roman" w:cs="Times New Roman"/>
          <w:sz w:val="24"/>
          <w:szCs w:val="24"/>
          <w:shd w:val="clear" w:color="auto" w:fill="FFFFFF"/>
        </w:rPr>
        <w:t xml:space="preserve">. </w:t>
      </w:r>
    </w:p>
    <w:p w14:paraId="7EF0AB7D" w14:textId="77777777" w:rsidR="00F14659" w:rsidRPr="006E77F2" w:rsidRDefault="00F14659" w:rsidP="00F14659">
      <w:pPr>
        <w:pStyle w:val="Parasts1"/>
        <w:spacing w:after="0" w:line="240" w:lineRule="auto"/>
        <w:jc w:val="both"/>
        <w:rPr>
          <w:rFonts w:ascii="Times New Roman" w:eastAsia="Times New Roman" w:hAnsi="Times New Roman" w:cs="Times New Roman"/>
          <w:sz w:val="24"/>
          <w:szCs w:val="24"/>
        </w:rPr>
      </w:pPr>
    </w:p>
    <w:p w14:paraId="71EFE866" w14:textId="77777777" w:rsidR="00F14659" w:rsidRPr="006E77F2" w:rsidRDefault="00F14659" w:rsidP="00F14659">
      <w:pPr>
        <w:pStyle w:val="Parasts1"/>
        <w:spacing w:after="0" w:line="240" w:lineRule="auto"/>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 xml:space="preserve">Pirms izstrādātā promocijas darba iesniegšanas DU Zinātņu daļā, tas tiek izskatīts DU Dzīvības zinātņu un tehnoloģiju institūta (DZTI) Tehnoloģiju departamenta sēdē. Ja pēc darba izskatīšanas tiek lemts, ka promocijas darbs ir izstrādāts atbilstoši prasībām, tas tiek iesniegts DU Zinātņu daļā, kas deleģē  pienākumu promocijas darba izskatīšanai attiecīgās zinātnes nozares promocijas padomē. Mēneša laikā pēc promocijas darba saņemšanas promocijas padomē tiek lemts par darba virzīšanu publiskai aizstāvēšanai un trīs recenzentu noteikšanu. Pozitīva Valsts zinātniskās kvalifikācijas komisijas (VZKK) lēmuma gadījumā uz konkrēto promocijas darba aizstāvēšanu recenzenti iesaistās augstskolas veidotas un ar rektora rīkojumu apstiprinātas promocijas padomes darbā. </w:t>
      </w:r>
    </w:p>
    <w:p w14:paraId="1BB372FD" w14:textId="77777777" w:rsidR="00F14659" w:rsidRPr="006E77F2" w:rsidRDefault="00F14659" w:rsidP="00F14659">
      <w:pPr>
        <w:pStyle w:val="Parasts1"/>
        <w:spacing w:after="0" w:line="240" w:lineRule="auto"/>
        <w:jc w:val="both"/>
        <w:rPr>
          <w:rFonts w:ascii="Times New Roman" w:eastAsia="Times New Roman" w:hAnsi="Times New Roman" w:cs="Times New Roman"/>
          <w:sz w:val="24"/>
          <w:szCs w:val="24"/>
        </w:rPr>
      </w:pPr>
    </w:p>
    <w:p w14:paraId="4E4F16F8" w14:textId="77777777" w:rsidR="00F14659" w:rsidRPr="006E77F2" w:rsidRDefault="00F14659" w:rsidP="00F14659">
      <w:pPr>
        <w:jc w:val="both"/>
        <w:rPr>
          <w:rFonts w:ascii="Times New Roman" w:hAnsi="Times New Roman" w:cs="Times New Roman"/>
          <w:bCs/>
          <w:iCs/>
          <w:sz w:val="24"/>
          <w:szCs w:val="24"/>
        </w:rPr>
      </w:pPr>
      <w:r w:rsidRPr="006E77F2">
        <w:rPr>
          <w:rFonts w:ascii="Times New Roman" w:hAnsi="Times New Roman" w:cs="Times New Roman"/>
          <w:bCs/>
          <w:iCs/>
          <w:sz w:val="24"/>
          <w:szCs w:val="24"/>
        </w:rPr>
        <w:t>Izziņojot promocijas darba aizstāvēšanu, informācija (t.sk. promocijas darba kopsavilkums) tiek izvietota DU mājaslapā, kur ar to var iepazīties visi interesenti (piemēru skat. šeit</w:t>
      </w:r>
      <w:r w:rsidRPr="006E77F2">
        <w:rPr>
          <w:rStyle w:val="FootnoteReference"/>
          <w:rFonts w:ascii="Times New Roman" w:hAnsi="Times New Roman"/>
          <w:iCs/>
          <w:sz w:val="24"/>
          <w:szCs w:val="24"/>
        </w:rPr>
        <w:footnoteReference w:id="67"/>
      </w:r>
      <w:r w:rsidRPr="006E77F2">
        <w:rPr>
          <w:rFonts w:ascii="Times New Roman" w:hAnsi="Times New Roman" w:cs="Times New Roman"/>
        </w:rPr>
        <w:t>)</w:t>
      </w:r>
      <w:r w:rsidRPr="006E77F2">
        <w:rPr>
          <w:rFonts w:ascii="Times New Roman" w:hAnsi="Times New Roman" w:cs="Times New Roman"/>
          <w:bCs/>
          <w:iCs/>
          <w:sz w:val="24"/>
          <w:szCs w:val="24"/>
        </w:rPr>
        <w:t xml:space="preserve">. </w:t>
      </w:r>
    </w:p>
    <w:p w14:paraId="4B3117BD" w14:textId="77777777" w:rsidR="00F14659" w:rsidRPr="006E77F2" w:rsidRDefault="00F14659" w:rsidP="00F14659">
      <w:pPr>
        <w:pStyle w:val="Parasts1"/>
        <w:spacing w:after="0" w:line="240" w:lineRule="auto"/>
        <w:jc w:val="both"/>
        <w:rPr>
          <w:rFonts w:ascii="Times New Roman" w:eastAsia="Times New Roman" w:hAnsi="Times New Roman" w:cs="Times New Roman"/>
          <w:sz w:val="24"/>
          <w:szCs w:val="24"/>
        </w:rPr>
      </w:pPr>
    </w:p>
    <w:p w14:paraId="356879DD" w14:textId="77777777" w:rsidR="00F14659" w:rsidRPr="006E77F2" w:rsidRDefault="00F14659" w:rsidP="00F14659">
      <w:pPr>
        <w:pStyle w:val="Parasts1"/>
        <w:spacing w:after="0" w:line="240" w:lineRule="auto"/>
        <w:jc w:val="both"/>
        <w:rPr>
          <w:rFonts w:ascii="Times New Roman" w:eastAsia="Times New Roman" w:hAnsi="Times New Roman" w:cs="Times New Roman"/>
          <w:sz w:val="24"/>
          <w:szCs w:val="24"/>
        </w:rPr>
      </w:pPr>
      <w:r w:rsidRPr="006E77F2">
        <w:rPr>
          <w:rFonts w:ascii="Times New Roman" w:hAnsi="Times New Roman" w:cs="Times New Roman"/>
          <w:sz w:val="24"/>
          <w:szCs w:val="24"/>
        </w:rPr>
        <w:t>Katrai konkrētai promocijas darba aizstāvēšanai pēc Fizikas un astronomijas PP priekšsēdētāja ierosinājuma un zinātņu prorektora priekšlikuma, DU rektors ar rīkojumu var papildināt Fizikas un astronomijas promocijas padomes sastāvu ar citiem zinātniekiem, kuriem ir LZP ekspertu tiesības attiecīgajā fizikas zinātnes apakšnozarē. Pēc zinātniskā grāda pretendenta un recenzentu ziņojumu uzklausīšanas, kā arī pēc zinātniskās diskusijas, promocijas padomes atklātā sēdē ar balsu vairākumu pieņem lēmumu par grāda piešķiršanu vai atteikumu.</w:t>
      </w:r>
    </w:p>
    <w:p w14:paraId="0417E2B7" w14:textId="77777777" w:rsidR="00F14659" w:rsidRPr="006E77F2" w:rsidRDefault="00F14659" w:rsidP="00F14659">
      <w:pPr>
        <w:jc w:val="both"/>
        <w:rPr>
          <w:rFonts w:ascii="Times New Roman" w:hAnsi="Times New Roman" w:cs="Times New Roman"/>
          <w:sz w:val="24"/>
          <w:szCs w:val="24"/>
        </w:rPr>
      </w:pPr>
    </w:p>
    <w:p w14:paraId="23612846"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Promocijas padomes darbu nodrošina DU Zinātņu daļa. DU doktora studiju programmu absolventu promocijas procesa izmaksas sedz no doktorantūras programmas īstenošanai paredzētajiem līdzekļiem, ja pretendents iegūst doktora grādu divu pilnu kalendāro gadu laikā pēc teorētisko studiju pabeigšanas. Ja pretendents uz doktora grādu nav apguvis atbilstošu DU doktora studiju programmu vai apguvis to pirms vairāk nekā diviem pilniem kalendārajiem gadiem, neiegūstot grādu, lēmumu par to, no kādiem līdzekļiem segt promocijas procesa izmaksas, pieņem DU Zinātnes padome. </w:t>
      </w:r>
    </w:p>
    <w:p w14:paraId="6152DC32" w14:textId="77777777" w:rsidR="00F14659" w:rsidRPr="006E77F2" w:rsidRDefault="00F14659" w:rsidP="00F14659">
      <w:pPr>
        <w:jc w:val="both"/>
        <w:rPr>
          <w:rFonts w:ascii="Times New Roman" w:hAnsi="Times New Roman" w:cs="Times New Roman"/>
          <w:sz w:val="24"/>
          <w:szCs w:val="24"/>
        </w:rPr>
      </w:pPr>
    </w:p>
    <w:p w14:paraId="42D6510A" w14:textId="77777777" w:rsidR="00F14659" w:rsidRPr="006E77F2" w:rsidRDefault="00F14659" w:rsidP="00F14659">
      <w:pPr>
        <w:jc w:val="both"/>
        <w:rPr>
          <w:rFonts w:ascii="Times New Roman" w:hAnsi="Times New Roman" w:cs="Times New Roman"/>
          <w:i/>
          <w:iCs/>
          <w:sz w:val="24"/>
          <w:szCs w:val="24"/>
        </w:rPr>
      </w:pPr>
      <w:r w:rsidRPr="006E77F2">
        <w:rPr>
          <w:rFonts w:ascii="Times New Roman" w:hAnsi="Times New Roman" w:cs="Times New Roman"/>
          <w:sz w:val="24"/>
          <w:szCs w:val="24"/>
        </w:rPr>
        <w:t>DU Fizikas un astronomijas PP aizstāvēto promocijas darbu sarakstu par periodu 2017.-2022. gadam skatīt pielikumā (</w:t>
      </w:r>
      <w:r w:rsidRPr="006E77F2">
        <w:rPr>
          <w:rFonts w:ascii="Times New Roman" w:hAnsi="Times New Roman" w:cs="Times New Roman"/>
          <w:i/>
          <w:iCs/>
          <w:sz w:val="24"/>
          <w:szCs w:val="24"/>
        </w:rPr>
        <w:t>3.2.5.DSP_Cietvielu_fizika_Aizstaveto promocijas darbu saraksts</w:t>
      </w:r>
      <w:r w:rsidRPr="006E77F2">
        <w:rPr>
          <w:rFonts w:ascii="Times New Roman" w:hAnsi="Times New Roman" w:cs="Times New Roman"/>
          <w:sz w:val="24"/>
          <w:szCs w:val="24"/>
        </w:rPr>
        <w:t>).</w:t>
      </w:r>
    </w:p>
    <w:p w14:paraId="32EFD589" w14:textId="77777777" w:rsidR="00F14659" w:rsidRPr="006E77F2" w:rsidRDefault="00F14659" w:rsidP="00F14659">
      <w:pPr>
        <w:jc w:val="both"/>
        <w:rPr>
          <w:rFonts w:ascii="Times New Roman" w:hAnsi="Times New Roman" w:cs="Times New Roman"/>
          <w:sz w:val="24"/>
          <w:szCs w:val="24"/>
        </w:rPr>
      </w:pPr>
    </w:p>
    <w:p w14:paraId="35DFA7A3"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3.2.6. Analīze un novērtējums par studējošo noslēguma darbu tēmām, to aktualitāti nozarē, tajā skaitā darba tirgū, un noslēguma darbu vērtējumiem.</w:t>
      </w:r>
    </w:p>
    <w:p w14:paraId="602EDAE6" w14:textId="77777777" w:rsidR="00F14659" w:rsidRPr="006E77F2" w:rsidRDefault="00F14659" w:rsidP="00F14659">
      <w:pPr>
        <w:jc w:val="both"/>
        <w:rPr>
          <w:rFonts w:ascii="Times New Roman" w:hAnsi="Times New Roman" w:cs="Times New Roman"/>
          <w:b/>
          <w:bCs/>
          <w:sz w:val="24"/>
          <w:szCs w:val="24"/>
        </w:rPr>
      </w:pPr>
    </w:p>
    <w:p w14:paraId="00909CB9" w14:textId="77777777" w:rsidR="00F14659" w:rsidRPr="006E77F2" w:rsidRDefault="00F14659" w:rsidP="00F14659">
      <w:pPr>
        <w:pStyle w:val="NormalWeb"/>
        <w:shd w:val="clear" w:color="auto" w:fill="FFFFFF"/>
        <w:spacing w:before="0" w:beforeAutospacing="0" w:after="0" w:afterAutospacing="0"/>
        <w:jc w:val="both"/>
      </w:pPr>
      <w:r w:rsidRPr="006E77F2">
        <w:rPr>
          <w:bCs/>
          <w:iCs/>
        </w:rPr>
        <w:t xml:space="preserve">Studējošie doktora darbu tēmu izvēli veic konsultējoties ar darbu vadītājiem un studiju programmas direktoru. Studiju programmas direktors izvērtē promocijas darba vadītāja zinātniskās pieredzes atbilstību izvēlēto promocijas darba tēmu zinātniskajai specifikai. Tiek praktizēta pieeja, kad promocijas darba izstrādei tiek pieaicināti promocijas darbu vadītāji vai konsultanti no citām zinātniskajām institūcijām, kam ir atbilstošā zinātniskā pieredze izvēlētajā </w:t>
      </w:r>
      <w:r w:rsidRPr="006E77F2">
        <w:rPr>
          <w:bCs/>
          <w:iCs/>
        </w:rPr>
        <w:lastRenderedPageBreak/>
        <w:t xml:space="preserve">promocijas darba tematikā. </w:t>
      </w:r>
      <w:r w:rsidRPr="006E77F2">
        <w:t>Vadītājs nodrošina doktorantam nepieciešamās konsultācijas gan ar DU, gan ar citu augstskolu speciālistiem.</w:t>
      </w:r>
    </w:p>
    <w:p w14:paraId="46D91FA7" w14:textId="77777777" w:rsidR="00F14659" w:rsidRPr="006E77F2" w:rsidRDefault="00F14659" w:rsidP="00F14659">
      <w:pPr>
        <w:jc w:val="both"/>
        <w:rPr>
          <w:rFonts w:ascii="Times New Roman" w:hAnsi="Times New Roman" w:cs="Times New Roman"/>
          <w:bCs/>
          <w:iCs/>
          <w:sz w:val="24"/>
          <w:szCs w:val="24"/>
        </w:rPr>
      </w:pPr>
    </w:p>
    <w:p w14:paraId="12A01739" w14:textId="77777777" w:rsidR="00F14659" w:rsidRPr="006E77F2" w:rsidRDefault="00F14659" w:rsidP="00F14659">
      <w:pPr>
        <w:jc w:val="both"/>
        <w:rPr>
          <w:rFonts w:ascii="Times New Roman" w:hAnsi="Times New Roman" w:cs="Times New Roman"/>
          <w:bCs/>
          <w:iCs/>
          <w:sz w:val="24"/>
          <w:szCs w:val="24"/>
        </w:rPr>
      </w:pPr>
      <w:r w:rsidRPr="006E77F2">
        <w:rPr>
          <w:rFonts w:ascii="Times New Roman" w:hAnsi="Times New Roman" w:cs="Times New Roman"/>
          <w:bCs/>
          <w:iCs/>
          <w:sz w:val="24"/>
          <w:szCs w:val="24"/>
        </w:rPr>
        <w:t xml:space="preserve">Lai nodrošinātu promocijas darbu kvalitāti būtiska nozīme tiek pievērsta arī atbilstošās jomas recenzentu izvēlei promocijas darba aizstāvēšanas procesā. Atbilstoši DU Fizikas un astronomijas PP nolikumam pēc darba iesniegšanas promocijas padomē, padomes priekšsēdētājs nosaka darbam 3 recenzentus, no kuriem 1 ir šīs padomes eksperts atbilstošajā zinātnes apakšnozarē, bet 2 – apakšnozares eksperti no citām zinātniskajām institūcijām vai organizācijām (vēlams ārpus Latvijas). </w:t>
      </w:r>
    </w:p>
    <w:p w14:paraId="22A7A493" w14:textId="77777777" w:rsidR="00F14659" w:rsidRPr="006E77F2" w:rsidRDefault="00F14659" w:rsidP="00F14659">
      <w:pPr>
        <w:jc w:val="both"/>
        <w:rPr>
          <w:rFonts w:ascii="Times New Roman" w:hAnsi="Times New Roman" w:cs="Times New Roman"/>
          <w:bCs/>
          <w:iCs/>
          <w:sz w:val="24"/>
          <w:szCs w:val="24"/>
        </w:rPr>
      </w:pPr>
    </w:p>
    <w:p w14:paraId="14615E17" w14:textId="77777777" w:rsidR="00F14659" w:rsidRPr="006E77F2" w:rsidRDefault="00F14659" w:rsidP="00F14659">
      <w:pPr>
        <w:jc w:val="both"/>
        <w:rPr>
          <w:rFonts w:ascii="Times New Roman" w:hAnsi="Times New Roman" w:cs="Times New Roman"/>
          <w:bCs/>
          <w:iCs/>
          <w:sz w:val="24"/>
          <w:szCs w:val="24"/>
        </w:rPr>
      </w:pPr>
      <w:r w:rsidRPr="006E77F2">
        <w:rPr>
          <w:rFonts w:ascii="Times New Roman" w:hAnsi="Times New Roman" w:cs="Times New Roman"/>
          <w:bCs/>
          <w:iCs/>
          <w:sz w:val="24"/>
          <w:szCs w:val="24"/>
        </w:rPr>
        <w:t xml:space="preserve">Detalizētāku informāciju par promocijas procesu DU Fizikas un astronomijas promocijas padomē skat. 3.2.5. nodaļā. </w:t>
      </w:r>
    </w:p>
    <w:p w14:paraId="76636527" w14:textId="77777777" w:rsidR="00F14659" w:rsidRPr="006E77F2" w:rsidRDefault="00F14659" w:rsidP="00F14659">
      <w:pPr>
        <w:jc w:val="both"/>
        <w:rPr>
          <w:rFonts w:ascii="Times New Roman" w:hAnsi="Times New Roman" w:cs="Times New Roman"/>
          <w:bCs/>
          <w:iCs/>
          <w:sz w:val="24"/>
          <w:szCs w:val="24"/>
        </w:rPr>
      </w:pPr>
    </w:p>
    <w:p w14:paraId="5E2C9056" w14:textId="72C68070" w:rsidR="00F14659" w:rsidRPr="006E77F2" w:rsidRDefault="00F14659" w:rsidP="00F14659">
      <w:pPr>
        <w:jc w:val="both"/>
        <w:rPr>
          <w:rFonts w:ascii="Times New Roman" w:hAnsi="Times New Roman" w:cs="Times New Roman"/>
          <w:bCs/>
          <w:iCs/>
          <w:sz w:val="24"/>
          <w:szCs w:val="24"/>
        </w:rPr>
      </w:pPr>
      <w:r w:rsidRPr="006E77F2">
        <w:rPr>
          <w:rFonts w:ascii="Times New Roman" w:hAnsi="Times New Roman" w:cs="Times New Roman"/>
          <w:bCs/>
          <w:iCs/>
          <w:sz w:val="24"/>
          <w:szCs w:val="24"/>
        </w:rPr>
        <w:t xml:space="preserve">Līdz šim visi DU DSP “Cietvielu fizika” ietvaros izstrādātie promocijas darbi ir tikuši aizstāvēti DU Fizikas un astronomijas promocijas padomē. </w:t>
      </w:r>
      <w:r w:rsidR="000D0F41">
        <w:rPr>
          <w:rFonts w:ascii="Times New Roman" w:hAnsi="Times New Roman" w:cs="Times New Roman"/>
          <w:bCs/>
          <w:iCs/>
          <w:sz w:val="24"/>
          <w:szCs w:val="24"/>
        </w:rPr>
        <w:t xml:space="preserve">Laika periodā no 2017. līdz </w:t>
      </w:r>
      <w:r w:rsidR="000D0F41" w:rsidRPr="000D0F41">
        <w:rPr>
          <w:rFonts w:ascii="Times New Roman" w:hAnsi="Times New Roman" w:cs="Times New Roman"/>
          <w:bCs/>
          <w:iCs/>
          <w:sz w:val="24"/>
          <w:szCs w:val="24"/>
          <w:highlight w:val="cyan"/>
        </w:rPr>
        <w:t>2024</w:t>
      </w:r>
      <w:r w:rsidRPr="000D0F41">
        <w:rPr>
          <w:rFonts w:ascii="Times New Roman" w:hAnsi="Times New Roman" w:cs="Times New Roman"/>
          <w:bCs/>
          <w:iCs/>
          <w:sz w:val="24"/>
          <w:szCs w:val="24"/>
          <w:highlight w:val="cyan"/>
        </w:rPr>
        <w:t>.</w:t>
      </w:r>
      <w:r w:rsidRPr="006E77F2">
        <w:rPr>
          <w:rFonts w:ascii="Times New Roman" w:hAnsi="Times New Roman" w:cs="Times New Roman"/>
          <w:bCs/>
          <w:iCs/>
          <w:sz w:val="24"/>
          <w:szCs w:val="24"/>
        </w:rPr>
        <w:t xml:space="preserve"> gadam DU Fizikas un astronomijas promocijas padomē kopumā aizstāvēti 6 promocijas darbi. Pārskata periodā aizstāvēto promocijas darbu tēmas atbilst mūsdienu fizikas un ar to saistīto dabaszinātņu (saskarzinātņu) aktualitātēm. Darbu tematika ir daudzveidīga, aizstāvētajiem promocijas darbiem ir kā lietišķā, tā arī teorētiskā nozīme. Pētījumu rezultātu pielietošanas iespējas nosaka arī sadarbību ar uzņēmējiem. Sarakstu ar aizstāvēto promocijas darbu tēmām, darba vadītājiem, konsultantiem un recenzentie</w:t>
      </w:r>
      <w:r w:rsidR="000D0F41">
        <w:rPr>
          <w:rFonts w:ascii="Times New Roman" w:hAnsi="Times New Roman" w:cs="Times New Roman"/>
          <w:bCs/>
          <w:iCs/>
          <w:sz w:val="24"/>
          <w:szCs w:val="24"/>
        </w:rPr>
        <w:t xml:space="preserve">m laika periodam no </w:t>
      </w:r>
      <w:r w:rsidR="000D0F41" w:rsidRPr="000D0F41">
        <w:rPr>
          <w:rFonts w:ascii="Times New Roman" w:hAnsi="Times New Roman" w:cs="Times New Roman"/>
          <w:bCs/>
          <w:iCs/>
          <w:sz w:val="24"/>
          <w:szCs w:val="24"/>
          <w:highlight w:val="cyan"/>
        </w:rPr>
        <w:t>2017. – 2024</w:t>
      </w:r>
      <w:r w:rsidRPr="000D0F41">
        <w:rPr>
          <w:rFonts w:ascii="Times New Roman" w:hAnsi="Times New Roman" w:cs="Times New Roman"/>
          <w:bCs/>
          <w:iCs/>
          <w:sz w:val="24"/>
          <w:szCs w:val="24"/>
          <w:highlight w:val="cyan"/>
        </w:rPr>
        <w:t>.</w:t>
      </w:r>
      <w:r w:rsidRPr="006E77F2">
        <w:rPr>
          <w:rFonts w:ascii="Times New Roman" w:hAnsi="Times New Roman" w:cs="Times New Roman"/>
          <w:bCs/>
          <w:iCs/>
          <w:sz w:val="24"/>
          <w:szCs w:val="24"/>
        </w:rPr>
        <w:t xml:space="preserve"> gadam skatīt pielikumā (</w:t>
      </w:r>
      <w:r w:rsidRPr="006E77F2">
        <w:rPr>
          <w:rFonts w:ascii="Times New Roman" w:hAnsi="Times New Roman" w:cs="Times New Roman"/>
          <w:i/>
          <w:iCs/>
          <w:sz w:val="24"/>
          <w:szCs w:val="24"/>
        </w:rPr>
        <w:t>3.2.5.DSP_Cietvielu_fizika_Aizstaveto promocijas darbu saraksts</w:t>
      </w:r>
      <w:r w:rsidRPr="006E77F2">
        <w:rPr>
          <w:rFonts w:ascii="Times New Roman" w:hAnsi="Times New Roman" w:cs="Times New Roman"/>
          <w:bCs/>
          <w:iCs/>
          <w:sz w:val="24"/>
          <w:szCs w:val="24"/>
        </w:rPr>
        <w:t>).</w:t>
      </w:r>
    </w:p>
    <w:p w14:paraId="6EAA2727" w14:textId="77777777" w:rsidR="00F14659" w:rsidRPr="006E77F2" w:rsidRDefault="00F14659" w:rsidP="00F14659">
      <w:pPr>
        <w:jc w:val="both"/>
        <w:rPr>
          <w:rFonts w:ascii="Times New Roman" w:hAnsi="Times New Roman" w:cs="Times New Roman"/>
          <w:bCs/>
          <w:iCs/>
          <w:sz w:val="24"/>
          <w:szCs w:val="24"/>
        </w:rPr>
      </w:pPr>
    </w:p>
    <w:p w14:paraId="10AD034C" w14:textId="77777777" w:rsidR="00F14659" w:rsidRPr="006E77F2" w:rsidRDefault="00F14659" w:rsidP="00F14659">
      <w:pPr>
        <w:jc w:val="both"/>
        <w:rPr>
          <w:rFonts w:ascii="Times New Roman" w:hAnsi="Times New Roman" w:cs="Times New Roman"/>
          <w:bCs/>
          <w:iCs/>
          <w:sz w:val="24"/>
          <w:szCs w:val="24"/>
        </w:rPr>
      </w:pPr>
      <w:r w:rsidRPr="006E77F2">
        <w:rPr>
          <w:rFonts w:ascii="Times New Roman" w:hAnsi="Times New Roman" w:cs="Times New Roman"/>
          <w:bCs/>
          <w:iCs/>
          <w:sz w:val="24"/>
          <w:szCs w:val="24"/>
        </w:rPr>
        <w:t xml:space="preserve">Kopumā 5 no 6 personām, kas pārskata periodā aizstāvējušas promocijas darbus, pašlaik strādā dažādās zinātniskajās vai augstākās izglītības iestādes Latvijā. (skat. pielikumu </w:t>
      </w:r>
      <w:r w:rsidRPr="006E77F2">
        <w:rPr>
          <w:rFonts w:ascii="Times New Roman" w:hAnsi="Times New Roman" w:cs="Times New Roman"/>
          <w:i/>
          <w:sz w:val="24"/>
          <w:szCs w:val="24"/>
          <w:shd w:val="clear" w:color="auto" w:fill="FFFFFF"/>
        </w:rPr>
        <w:t>3.1.3.Nodarbinātība un zinātniskie rādītāji DSP Matemātika un DSP Cietvielu fizika</w:t>
      </w:r>
      <w:r w:rsidRPr="006E77F2">
        <w:rPr>
          <w:rFonts w:ascii="Times New Roman" w:hAnsi="Times New Roman" w:cs="Times New Roman"/>
          <w:bCs/>
          <w:iCs/>
          <w:sz w:val="24"/>
          <w:szCs w:val="24"/>
        </w:rPr>
        <w:t>, kas apliecina DSP “Cietvielu fizika” atbilstošu izglītības kvalitāti. DU sagatavotie jaunie fizikas zinātņu doktori ir pieprasīti speciālisti, kopš DSP “Cietvielu fizika” darbojas DU, un dod būtisku ieguldījumu valsts tautsaimniecības attīstībā.</w:t>
      </w:r>
    </w:p>
    <w:p w14:paraId="58644576" w14:textId="77777777" w:rsidR="00F14659" w:rsidRPr="006E77F2" w:rsidRDefault="00F14659" w:rsidP="00F14659">
      <w:pPr>
        <w:jc w:val="both"/>
        <w:rPr>
          <w:rFonts w:ascii="Times New Roman" w:hAnsi="Times New Roman" w:cs="Times New Roman"/>
          <w:b/>
          <w:i/>
          <w:sz w:val="24"/>
          <w:szCs w:val="24"/>
        </w:rPr>
      </w:pPr>
    </w:p>
    <w:p w14:paraId="19C9AB51" w14:textId="77777777" w:rsidR="00F14659" w:rsidRPr="006E77F2" w:rsidRDefault="00F14659" w:rsidP="00F14659">
      <w:pPr>
        <w:jc w:val="both"/>
        <w:rPr>
          <w:rFonts w:ascii="Times New Roman" w:hAnsi="Times New Roman" w:cs="Times New Roman"/>
          <w:b/>
          <w:sz w:val="24"/>
          <w:szCs w:val="24"/>
        </w:rPr>
      </w:pPr>
      <w:r w:rsidRPr="006E77F2">
        <w:rPr>
          <w:rFonts w:ascii="Times New Roman" w:hAnsi="Times New Roman" w:cs="Times New Roman"/>
          <w:b/>
          <w:sz w:val="24"/>
          <w:szCs w:val="24"/>
        </w:rPr>
        <w:t>3.3. Studiju programmas resursi un nodrošinājums</w:t>
      </w:r>
    </w:p>
    <w:p w14:paraId="68BE0808" w14:textId="77777777" w:rsidR="00F14659" w:rsidRPr="006E77F2" w:rsidRDefault="00F14659" w:rsidP="00F14659">
      <w:pPr>
        <w:jc w:val="both"/>
        <w:rPr>
          <w:rFonts w:ascii="Times New Roman" w:hAnsi="Times New Roman" w:cs="Times New Roman"/>
          <w:b/>
          <w:i/>
          <w:sz w:val="24"/>
          <w:szCs w:val="24"/>
        </w:rPr>
      </w:pPr>
    </w:p>
    <w:p w14:paraId="5D47114B"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0A6F43CA" w14:textId="77777777" w:rsidR="00F14659" w:rsidRPr="006E77F2" w:rsidRDefault="00F14659" w:rsidP="00F14659">
      <w:pPr>
        <w:jc w:val="both"/>
        <w:rPr>
          <w:rFonts w:ascii="Times New Roman" w:hAnsi="Times New Roman" w:cs="Times New Roman"/>
          <w:sz w:val="24"/>
          <w:szCs w:val="24"/>
        </w:rPr>
      </w:pPr>
    </w:p>
    <w:p w14:paraId="6988522E"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DU ir izveidota efektīva pētnieciskā infrastruktūra, kas nodrošina  atbilstošu vidi pētījumiem un studiju procesam.  Studiju procesa nodrošināšanai un zinātnisko pētījumu veikšanai doktorantiem ir pieejami vairāk nekā 20 specializēti kabineti un mācību vai zinātniski pētnieciskas laboratorijas Dzīvības zinātņu un tehnoloģiju institūtā (DZTI). Tīrtelpas ar atbilstošu mikroklimatu un moderni aprīkotas laboratorijas DZTI, ļauj veikt starpdisciplinārus pētījumus, attīstīt tehnoloģijas industrijas un sabiedrības vajadzībām (rentgendifraktometrija, masspektrogrāfija digitālā hologrāfija, elektronu, lāzeru, atomspēka u.c. mikroskopija, ģenētiskā materiāla analīzes komplekti u.c.). Lai gan pārsvarā DSP “Cietvielu fizika” doktoranti strādā DZTI Tehnoloģiju departamentā, viņiem ir pieejama zinātniskā aparatūra citās DZTI struktūrvienību laboratorijās starpdisciplināro dabaszinātņu pētījumu ietvaros. Zinātniskās un mācību laboratorijās pieejamo nozīmīgāko aprīkojumu skat. (</w:t>
      </w:r>
      <w:r w:rsidRPr="006E77F2">
        <w:rPr>
          <w:rFonts w:ascii="Times New Roman" w:hAnsi="Times New Roman" w:cs="Times New Roman"/>
          <w:i/>
          <w:sz w:val="24"/>
          <w:szCs w:val="24"/>
        </w:rPr>
        <w:t>2.3.2.Infrastruktura un materialtehniskais nodrosinajums</w:t>
      </w:r>
      <w:r w:rsidRPr="006E77F2">
        <w:rPr>
          <w:rFonts w:ascii="Times New Roman" w:hAnsi="Times New Roman" w:cs="Times New Roman"/>
          <w:sz w:val="24"/>
          <w:szCs w:val="24"/>
        </w:rPr>
        <w:t xml:space="preserve">). </w:t>
      </w:r>
    </w:p>
    <w:p w14:paraId="2DC59896"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DSP “Cietvielu fizika” studējošajiem ir pieejami visi DU Bibliotēkas piedāvātie pakalpojumi </w:t>
      </w:r>
      <w:r w:rsidRPr="006E77F2">
        <w:rPr>
          <w:rFonts w:ascii="Times New Roman" w:hAnsi="Times New Roman" w:cs="Times New Roman"/>
          <w:sz w:val="24"/>
          <w:szCs w:val="24"/>
        </w:rPr>
        <w:lastRenderedPageBreak/>
        <w:t>– bibliotēkas elektroniskais katalogs, grāmatu pasūtīšana, rezervēšana un pagarināšana internetā, automatizēta lietotāju apkalpošana, kā arī piekļuve DU abonētajām elektroniskajām datubāzēm t.sk. Web of Science, Scopus, Science Direct u.c.. Bibliotēkas krājums uz 2023.gada sākumu ir 259916 vienības, t.sk. grāmatas – 243318, periodiskie izdevumi –16598. Grāmatu skaits fizikas zinātnes nozarē – 6616, t.sk. 171 angļu valodā,</w:t>
      </w:r>
      <w:r w:rsidRPr="006E77F2">
        <w:rPr>
          <w:rFonts w:ascii="Times New Roman" w:hAnsi="Times New Roman" w:cs="Times New Roman"/>
          <w:sz w:val="24"/>
          <w:szCs w:val="24"/>
          <w:shd w:val="clear" w:color="auto" w:fill="FFFFFF"/>
        </w:rPr>
        <w:t xml:space="preserve"> tas ir 3% no grāmatām </w:t>
      </w:r>
      <w:r w:rsidRPr="006E77F2">
        <w:rPr>
          <w:rFonts w:ascii="Times New Roman" w:hAnsi="Times New Roman" w:cs="Times New Roman"/>
          <w:sz w:val="24"/>
          <w:szCs w:val="24"/>
        </w:rPr>
        <w:t>fizikas zinātnes</w:t>
      </w:r>
      <w:r w:rsidRPr="006E77F2">
        <w:rPr>
          <w:rFonts w:ascii="Times New Roman" w:hAnsi="Times New Roman" w:cs="Times New Roman"/>
          <w:sz w:val="24"/>
          <w:szCs w:val="24"/>
          <w:shd w:val="clear" w:color="auto" w:fill="FFFFFF"/>
        </w:rPr>
        <w:t xml:space="preserve"> nozarē.</w:t>
      </w:r>
      <w:r w:rsidRPr="006E77F2">
        <w:rPr>
          <w:rFonts w:ascii="Times New Roman" w:hAnsi="Times New Roman" w:cs="Times New Roman"/>
          <w:sz w:val="24"/>
          <w:szCs w:val="24"/>
        </w:rPr>
        <w:t xml:space="preserve"> Elektroniskajās datu bāzēs pārsvarā ir materiāli angļu valodā. DU tīklā tiek nodrošināta piekļuve sekojošām elektroniskajām datubāzēm:</w:t>
      </w:r>
    </w:p>
    <w:p w14:paraId="107B7F39" w14:textId="77777777" w:rsidR="00F14659" w:rsidRPr="006E77F2" w:rsidRDefault="00F14659" w:rsidP="00F14659">
      <w:pPr>
        <w:tabs>
          <w:tab w:val="left" w:pos="709"/>
        </w:tabs>
        <w:ind w:left="1418" w:hanging="709"/>
        <w:jc w:val="both"/>
        <w:rPr>
          <w:rFonts w:ascii="Times New Roman" w:hAnsi="Times New Roman" w:cs="Times New Roman"/>
          <w:sz w:val="24"/>
          <w:szCs w:val="24"/>
        </w:rPr>
      </w:pPr>
      <w:r w:rsidRPr="006E77F2">
        <w:rPr>
          <w:rFonts w:ascii="Times New Roman" w:hAnsi="Times New Roman" w:cs="Times New Roman"/>
          <w:sz w:val="24"/>
          <w:szCs w:val="24"/>
        </w:rPr>
        <w:t>•</w:t>
      </w:r>
      <w:r w:rsidRPr="006E77F2">
        <w:rPr>
          <w:rFonts w:ascii="Times New Roman" w:hAnsi="Times New Roman" w:cs="Times New Roman"/>
          <w:sz w:val="24"/>
          <w:szCs w:val="24"/>
        </w:rPr>
        <w:tab/>
        <w:t xml:space="preserve">EBSCO Publishing (tā ietver 8 datu bāzes: Academic Search Elite, Business Source Premier, MasterFILE Priemer, Newspaper Source, ERIC, Business Wire News, MEDLINE, Health Source – Consumer Edition, Agrikola); ir pieejami aptuveni 10 000 zinātniskie žurnāli vairākās zinātņu nozarēs (t.sk. fizikas nozarē) angļu valodā. </w:t>
      </w:r>
    </w:p>
    <w:p w14:paraId="6CCC612E" w14:textId="77777777" w:rsidR="00F14659" w:rsidRPr="006E77F2" w:rsidRDefault="00F14659" w:rsidP="00F14659">
      <w:pPr>
        <w:ind w:left="1418" w:hanging="709"/>
        <w:jc w:val="both"/>
        <w:rPr>
          <w:rFonts w:ascii="Times New Roman" w:hAnsi="Times New Roman" w:cs="Times New Roman"/>
          <w:sz w:val="24"/>
          <w:szCs w:val="24"/>
        </w:rPr>
      </w:pPr>
      <w:r w:rsidRPr="006E77F2">
        <w:rPr>
          <w:rFonts w:ascii="Times New Roman" w:hAnsi="Times New Roman" w:cs="Times New Roman"/>
          <w:sz w:val="24"/>
          <w:szCs w:val="24"/>
        </w:rPr>
        <w:t>•</w:t>
      </w:r>
      <w:r w:rsidRPr="006E77F2">
        <w:rPr>
          <w:rFonts w:ascii="Times New Roman" w:hAnsi="Times New Roman" w:cs="Times New Roman"/>
          <w:sz w:val="24"/>
          <w:szCs w:val="24"/>
        </w:rPr>
        <w:tab/>
        <w:t xml:space="preserve">Cambridge Journals online. ir pieejami 100 zinātniskie žurnāli vairākās zinātņu nozarēs (t.sk. fizikas nozarē) angļu valodā. </w:t>
      </w:r>
      <w:r w:rsidRPr="006E77F2">
        <w:rPr>
          <w:rFonts w:ascii="Times New Roman" w:hAnsi="Times New Roman" w:cs="Times New Roman"/>
          <w:strike/>
          <w:sz w:val="24"/>
          <w:szCs w:val="24"/>
        </w:rPr>
        <w:t xml:space="preserve"> </w:t>
      </w:r>
    </w:p>
    <w:p w14:paraId="77B919BE" w14:textId="77777777" w:rsidR="00F14659" w:rsidRPr="006E77F2" w:rsidRDefault="00F14659" w:rsidP="00F14659">
      <w:pPr>
        <w:ind w:left="709"/>
        <w:jc w:val="both"/>
        <w:rPr>
          <w:rFonts w:ascii="Times New Roman" w:hAnsi="Times New Roman" w:cs="Times New Roman"/>
          <w:sz w:val="24"/>
          <w:szCs w:val="24"/>
        </w:rPr>
      </w:pPr>
      <w:r w:rsidRPr="006E77F2">
        <w:rPr>
          <w:rFonts w:ascii="Times New Roman" w:hAnsi="Times New Roman" w:cs="Times New Roman"/>
          <w:sz w:val="24"/>
          <w:szCs w:val="24"/>
        </w:rPr>
        <w:t>•</w:t>
      </w:r>
      <w:r w:rsidRPr="006E77F2">
        <w:rPr>
          <w:rFonts w:ascii="Times New Roman" w:hAnsi="Times New Roman" w:cs="Times New Roman"/>
          <w:sz w:val="24"/>
          <w:szCs w:val="24"/>
        </w:rPr>
        <w:tab/>
        <w:t>Science Direct</w:t>
      </w:r>
      <w:r w:rsidRPr="006E77F2">
        <w:rPr>
          <w:rFonts w:ascii="Times New Roman" w:hAnsi="Times New Roman" w:cs="Times New Roman"/>
          <w:bCs/>
          <w:sz w:val="24"/>
          <w:szCs w:val="24"/>
        </w:rPr>
        <w:t>:</w:t>
      </w:r>
      <w:r w:rsidRPr="006E77F2">
        <w:rPr>
          <w:rFonts w:ascii="Times New Roman" w:hAnsi="Times New Roman" w:cs="Times New Roman"/>
          <w:sz w:val="24"/>
          <w:szCs w:val="24"/>
        </w:rPr>
        <w:t xml:space="preserve"> Daudznozaru datu bāze, no kuras pieejami ap 380 žurnālu nosaukumu pilni teksti. (angļu valodā). </w:t>
      </w:r>
    </w:p>
    <w:p w14:paraId="131D8DEE" w14:textId="77777777" w:rsidR="00F14659" w:rsidRPr="006E77F2" w:rsidRDefault="00F14659" w:rsidP="00F14659">
      <w:pPr>
        <w:ind w:left="709"/>
        <w:jc w:val="both"/>
        <w:rPr>
          <w:rFonts w:ascii="Times New Roman" w:hAnsi="Times New Roman" w:cs="Times New Roman"/>
          <w:sz w:val="24"/>
          <w:szCs w:val="24"/>
        </w:rPr>
      </w:pPr>
      <w:r w:rsidRPr="006E77F2">
        <w:rPr>
          <w:rFonts w:ascii="Times New Roman" w:hAnsi="Times New Roman" w:cs="Times New Roman"/>
          <w:sz w:val="24"/>
          <w:szCs w:val="24"/>
        </w:rPr>
        <w:t>•</w:t>
      </w:r>
      <w:r w:rsidRPr="006E77F2">
        <w:rPr>
          <w:rFonts w:ascii="Times New Roman" w:hAnsi="Times New Roman" w:cs="Times New Roman"/>
          <w:sz w:val="24"/>
          <w:szCs w:val="24"/>
        </w:rPr>
        <w:tab/>
        <w:t xml:space="preserve">Web of Science - Daudznozaru datubāze, kas piedāvā plašas meklēšanas, atlases un rezultātu analīzes iespējas (t.sk. fizikas nozarē) angļu valodā. </w:t>
      </w:r>
    </w:p>
    <w:p w14:paraId="6FDA9955" w14:textId="77777777" w:rsidR="00F14659" w:rsidRPr="006E77F2" w:rsidRDefault="00F14659" w:rsidP="00F14659">
      <w:pPr>
        <w:ind w:left="709"/>
        <w:jc w:val="both"/>
        <w:rPr>
          <w:rFonts w:ascii="Times New Roman" w:hAnsi="Times New Roman" w:cs="Times New Roman"/>
          <w:sz w:val="24"/>
          <w:szCs w:val="24"/>
        </w:rPr>
      </w:pPr>
      <w:r w:rsidRPr="006E77F2">
        <w:rPr>
          <w:rFonts w:ascii="Times New Roman" w:hAnsi="Times New Roman" w:cs="Times New Roman"/>
          <w:sz w:val="24"/>
          <w:szCs w:val="24"/>
        </w:rPr>
        <w:t>•</w:t>
      </w:r>
      <w:r w:rsidRPr="006E77F2">
        <w:rPr>
          <w:rFonts w:ascii="Times New Roman" w:hAnsi="Times New Roman" w:cs="Times New Roman"/>
          <w:sz w:val="24"/>
          <w:szCs w:val="24"/>
        </w:rPr>
        <w:tab/>
        <w:t>Scopus - daudznozaru zinātnisko publikāciju bibliogrāfiskās un citēšanas informācijas datubāze (t.sk. fizikas  nozarēs) angļu un vācu valodā.</w:t>
      </w:r>
    </w:p>
    <w:p w14:paraId="303942B9" w14:textId="77777777" w:rsidR="00F14659" w:rsidRPr="006E77F2" w:rsidRDefault="00F14659" w:rsidP="00882AC2">
      <w:pPr>
        <w:pStyle w:val="ListParagraph"/>
        <w:numPr>
          <w:ilvl w:val="0"/>
          <w:numId w:val="21"/>
        </w:numPr>
        <w:ind w:left="1429"/>
        <w:jc w:val="both"/>
        <w:rPr>
          <w:rFonts w:ascii="Times New Roman" w:hAnsi="Times New Roman" w:cs="Times New Roman"/>
          <w:sz w:val="24"/>
          <w:szCs w:val="24"/>
          <w:u w:val="single"/>
        </w:rPr>
      </w:pPr>
      <w:r w:rsidRPr="006E77F2">
        <w:rPr>
          <w:rFonts w:ascii="Times New Roman" w:hAnsi="Times New Roman" w:cs="Times New Roman"/>
          <w:sz w:val="24"/>
          <w:szCs w:val="24"/>
        </w:rPr>
        <w:t xml:space="preserve">Springer Link (www.springerlink.com), </w:t>
      </w:r>
      <w:r w:rsidRPr="006E77F2">
        <w:rPr>
          <w:rFonts w:ascii="Times New Roman" w:hAnsi="Times New Roman" w:cs="Times New Roman"/>
          <w:sz w:val="24"/>
          <w:szCs w:val="24"/>
          <w:u w:val="single"/>
        </w:rPr>
        <w:t>u.c.</w:t>
      </w:r>
    </w:p>
    <w:p w14:paraId="1FC17BF7" w14:textId="77777777" w:rsidR="00F14659" w:rsidRPr="006E77F2" w:rsidRDefault="00F14659" w:rsidP="00F14659">
      <w:pPr>
        <w:jc w:val="both"/>
        <w:rPr>
          <w:rFonts w:ascii="Times New Roman" w:hAnsi="Times New Roman" w:cs="Times New Roman"/>
          <w:sz w:val="24"/>
          <w:szCs w:val="24"/>
        </w:rPr>
      </w:pPr>
    </w:p>
    <w:p w14:paraId="5CBD7484"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Studējošajiem nodrošinātas iespējas izmantot arī DU DZTI zinātniskajās laboratorijās pieejamo specializēto zinātnisko literatūru. Sīkāk par informatīvo bāzi var izlasīt 2.3.3. nodaļā.</w:t>
      </w:r>
    </w:p>
    <w:p w14:paraId="6B2BD839" w14:textId="77777777" w:rsidR="00F14659" w:rsidRPr="006E77F2" w:rsidRDefault="00F14659" w:rsidP="00F14659">
      <w:pPr>
        <w:jc w:val="both"/>
        <w:rPr>
          <w:rFonts w:ascii="Times New Roman" w:hAnsi="Times New Roman" w:cs="Times New Roman"/>
          <w:sz w:val="24"/>
          <w:szCs w:val="24"/>
        </w:rPr>
      </w:pPr>
    </w:p>
    <w:p w14:paraId="0C12EE9B"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3.3.2. Studiju un zinātnes bāzes, tajā skaitā resursu, kuri tiek nodrošināti sadarbības ietvaros ar citām zinātniskajām institūcijām un augstākās izglītības iestādēm, novērtējums (attiecināms uz doktora studiju programmām) (ja attiecināms). </w:t>
      </w:r>
    </w:p>
    <w:p w14:paraId="4D58795D" w14:textId="77777777" w:rsidR="00F14659" w:rsidRPr="006E77F2" w:rsidRDefault="00F14659" w:rsidP="00F14659">
      <w:pPr>
        <w:jc w:val="both"/>
        <w:rPr>
          <w:rFonts w:ascii="Times New Roman" w:hAnsi="Times New Roman" w:cs="Times New Roman"/>
          <w:sz w:val="24"/>
          <w:szCs w:val="24"/>
        </w:rPr>
      </w:pPr>
    </w:p>
    <w:p w14:paraId="5634C272"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DU DSP “Cietvielu fizika” studējošajiem studiju programmas apguvei un promocijas darbu izstrādei tiek piedāvāta plaša studiju un zinātniskā bāze ar visiem veiksmīgai studiju un zinātnes procesa nodrošināšanai nepieciešamajiem resursiem. Studējošajiem, kuru promocijas darbu izstrādei nepieciešamas specifiskas zinātniskās iekārtas vai analīzes, iespēju robežās tiek meklēti risinājumi vienojoties ar citām zinātniskajām institūcijām. DU fiziķiem ir vairākus gadu desmitus ilga sadarbība ar Latvijas Universitātes Cietvielu fizikas institūtu kā iestāžu, tā arī personīgo kontaktu līmenī. Latvijas Universitātes fiziķi bieži vien izmanto DZTI esošo aparatūru. Iepriekšējā pārskata periodā atsevišķiem DSP “Cietvielu fizika” studējošajiem nodrošināta pieeja specifiskam zinātniskajam aprīkojumam LU Cietvielu fizikas institūtā. </w:t>
      </w:r>
    </w:p>
    <w:p w14:paraId="41146B34"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Kopš 2022. gada DU ir uzņemts Eiropas Kodolpētniecības organizācijas (CERN) Baltijas grupā</w:t>
      </w:r>
      <w:r w:rsidRPr="006E77F2">
        <w:rPr>
          <w:rStyle w:val="FootnoteReference"/>
          <w:rFonts w:ascii="Times New Roman" w:hAnsi="Times New Roman"/>
          <w:sz w:val="24"/>
          <w:szCs w:val="24"/>
        </w:rPr>
        <w:footnoteReference w:id="68"/>
      </w:r>
      <w:r w:rsidRPr="006E77F2">
        <w:rPr>
          <w:rFonts w:ascii="Times New Roman" w:hAnsi="Times New Roman" w:cs="Times New Roman"/>
          <w:sz w:val="24"/>
          <w:szCs w:val="24"/>
        </w:rPr>
        <w:t xml:space="preserve">. Lai gan studiju virzienā ietilpstošās studiju programmas nav tiešā veidā saistītas ar CERN īstenotajiem pētījumiem, tomēr līdzdalība CERN paver plašas iespējas dzīvās dabas zinātņu virziena pētnieciskajam personālam un studējošajiem iesaistīties CERN realizētajos starpdisciplinārajos pētījumos. </w:t>
      </w:r>
    </w:p>
    <w:p w14:paraId="476170EC" w14:textId="77777777" w:rsidR="00F14659" w:rsidRPr="006E77F2" w:rsidRDefault="00F14659" w:rsidP="00F14659">
      <w:pPr>
        <w:pStyle w:val="BodyText"/>
        <w:spacing w:after="0"/>
        <w:jc w:val="both"/>
        <w:rPr>
          <w:sz w:val="24"/>
          <w:szCs w:val="24"/>
        </w:rPr>
      </w:pPr>
      <w:r w:rsidRPr="006E77F2">
        <w:rPr>
          <w:sz w:val="24"/>
          <w:szCs w:val="24"/>
        </w:rPr>
        <w:t xml:space="preserve">Viens no starptautiskās sadarbības piemēriem bija Baltkrievijas-Latvijas zinātniski inovatīvais centrs stiprināšanas tehnoloģiju jomā (DU, Parādes ielā 1a), kas tika izveidots, apvienojot Daugavpils uzņēmēju, DU un Baltkrievijas Nacionālās Tehniskās universitātes zinātnieku idejas par rūpniecisko tehnoloģiju attīstību reģionā. Centrs ir īstenojis vairākus projektus gan </w:t>
      </w:r>
      <w:r w:rsidRPr="006E77F2">
        <w:rPr>
          <w:sz w:val="24"/>
          <w:szCs w:val="24"/>
        </w:rPr>
        <w:lastRenderedPageBreak/>
        <w:t xml:space="preserve">sadarbībā ar Baltkrievijas, gan Lietuvas kolēģiem, pakāpeniski pilnveidojot materiālo bāzi un personālsastāvu. Galvenās pētījumu tēmas: </w:t>
      </w:r>
      <w:r w:rsidRPr="006E77F2">
        <w:rPr>
          <w:i/>
          <w:sz w:val="24"/>
          <w:szCs w:val="24"/>
        </w:rPr>
        <w:t xml:space="preserve">Rūpnieciskās materiālu apstrādes metodes </w:t>
      </w:r>
      <w:r w:rsidRPr="006E77F2">
        <w:rPr>
          <w:sz w:val="24"/>
          <w:szCs w:val="24"/>
        </w:rPr>
        <w:t>un</w:t>
      </w:r>
      <w:r w:rsidRPr="006E77F2">
        <w:rPr>
          <w:i/>
          <w:sz w:val="24"/>
          <w:szCs w:val="24"/>
        </w:rPr>
        <w:t xml:space="preserve"> Rūpniecisko iekārtu </w:t>
      </w:r>
      <w:r w:rsidRPr="006E77F2">
        <w:rPr>
          <w:sz w:val="24"/>
          <w:szCs w:val="24"/>
        </w:rPr>
        <w:t>un</w:t>
      </w:r>
      <w:r w:rsidRPr="006E77F2">
        <w:rPr>
          <w:i/>
          <w:sz w:val="24"/>
          <w:szCs w:val="24"/>
        </w:rPr>
        <w:t xml:space="preserve"> robotu programmēšana. </w:t>
      </w:r>
      <w:r w:rsidRPr="006E77F2">
        <w:rPr>
          <w:sz w:val="24"/>
          <w:szCs w:val="24"/>
        </w:rPr>
        <w:t>Diemžēl Baltkrievijai, kļūstot par Krievijas sabiedroto karadarbībā pret Ukrainu, sadarbība ar kaimiņvalsti oficiāli tika pārtraukta, taču sadarbība ar vietējiem uzņēmējiem saglabājas un turpina attīstīties. Uzturēt kontaktus un palīdz Latgales Uzņēmējdarbības centrs (LUC) un Inovatīvas uzņēmējdarbības atbalsta centrs “Latgale”, kura valdē darbojās arī DU DSP “Cietvielu fizika” pārstāvis.</w:t>
      </w:r>
    </w:p>
    <w:p w14:paraId="0035EF12" w14:textId="77777777" w:rsidR="00F14659" w:rsidRPr="006E77F2" w:rsidRDefault="00F14659" w:rsidP="00F14659">
      <w:pPr>
        <w:jc w:val="both"/>
        <w:rPr>
          <w:rFonts w:ascii="Times New Roman" w:hAnsi="Times New Roman" w:cs="Times New Roman"/>
          <w:sz w:val="24"/>
          <w:szCs w:val="24"/>
        </w:rPr>
      </w:pPr>
    </w:p>
    <w:p w14:paraId="30213725"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054D435D" w14:textId="77777777" w:rsidR="00F14659" w:rsidRPr="006E77F2" w:rsidRDefault="00F14659" w:rsidP="00F14659">
      <w:pPr>
        <w:jc w:val="both"/>
        <w:rPr>
          <w:rFonts w:ascii="Times New Roman" w:hAnsi="Times New Roman" w:cs="Times New Roman"/>
          <w:b/>
          <w:bCs/>
          <w:sz w:val="24"/>
          <w:szCs w:val="24"/>
        </w:rPr>
      </w:pPr>
    </w:p>
    <w:p w14:paraId="001DFC23" w14:textId="77777777" w:rsidR="00F14659" w:rsidRPr="006E77F2" w:rsidRDefault="00F14659" w:rsidP="00F14659">
      <w:pPr>
        <w:jc w:val="both"/>
        <w:rPr>
          <w:rFonts w:ascii="Times New Roman" w:hAnsi="Times New Roman" w:cs="Times New Roman"/>
          <w:sz w:val="24"/>
          <w:szCs w:val="24"/>
          <w:shd w:val="clear" w:color="auto" w:fill="EEEEEE"/>
        </w:rPr>
      </w:pPr>
      <w:r w:rsidRPr="006E77F2">
        <w:rPr>
          <w:rFonts w:ascii="Times New Roman" w:hAnsi="Times New Roman" w:cs="Times New Roman"/>
          <w:sz w:val="24"/>
          <w:szCs w:val="24"/>
          <w:shd w:val="clear" w:color="auto" w:fill="EEEEEE"/>
        </w:rPr>
        <w:t xml:space="preserve">DSP “Cietvielu fizika” ﬁnansējuma avots ir valsts budžeta ﬁnansējums studijām (dotācija) un studiju maksa. 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nodrošinājumam. Izmaksu aprēķins uz vienu studējošo DSP “Cietvielu fizika” </w:t>
      </w:r>
      <w:r w:rsidRPr="006E77F2">
        <w:rPr>
          <w:rFonts w:ascii="Times New Roman" w:hAnsi="Times New Roman" w:cs="Times New Roman"/>
          <w:sz w:val="24"/>
          <w:szCs w:val="24"/>
        </w:rPr>
        <w:t xml:space="preserve">(pilna laika studijas, 3 gadi, 120 KP) </w:t>
      </w:r>
      <w:r w:rsidRPr="006E77F2">
        <w:rPr>
          <w:rFonts w:ascii="Times New Roman" w:hAnsi="Times New Roman" w:cs="Times New Roman"/>
          <w:sz w:val="24"/>
          <w:szCs w:val="24"/>
          <w:shd w:val="clear" w:color="auto" w:fill="EEEEEE"/>
        </w:rPr>
        <w:t xml:space="preserve">un informācija par finansējuma procentuālo sadalījumu skat. 3.3.3.1. tabulā. </w:t>
      </w:r>
    </w:p>
    <w:p w14:paraId="195E8AC8" w14:textId="77777777" w:rsidR="00F14659" w:rsidRPr="006E77F2" w:rsidRDefault="00F14659" w:rsidP="00F14659">
      <w:pPr>
        <w:jc w:val="both"/>
        <w:rPr>
          <w:rFonts w:ascii="Times New Roman" w:hAnsi="Times New Roman" w:cs="Times New Roman"/>
          <w:sz w:val="24"/>
          <w:szCs w:val="24"/>
          <w:shd w:val="clear" w:color="auto" w:fill="EEEEEE"/>
        </w:rPr>
      </w:pPr>
    </w:p>
    <w:p w14:paraId="5AFED9BF" w14:textId="77777777" w:rsidR="00F14659" w:rsidRPr="006E77F2" w:rsidRDefault="00F14659" w:rsidP="00F14659">
      <w:pPr>
        <w:jc w:val="both"/>
        <w:rPr>
          <w:rFonts w:ascii="Times New Roman" w:hAnsi="Times New Roman" w:cs="Times New Roman"/>
          <w:sz w:val="24"/>
          <w:szCs w:val="24"/>
          <w:shd w:val="clear" w:color="auto" w:fill="EEEEEE"/>
        </w:rPr>
      </w:pPr>
      <w:r w:rsidRPr="006E77F2">
        <w:rPr>
          <w:rFonts w:ascii="Times New Roman" w:hAnsi="Times New Roman" w:cs="Times New Roman"/>
          <w:sz w:val="24"/>
          <w:szCs w:val="24"/>
          <w:shd w:val="clear" w:color="auto" w:fill="EEEEEE"/>
        </w:rPr>
        <w:t>Daugavpils Universitātē nav noteikts minimālais studējošo skaits attiecībā uz doktora studiju programmām.</w:t>
      </w:r>
    </w:p>
    <w:p w14:paraId="7DF45A58" w14:textId="77777777" w:rsidR="00F14659" w:rsidRPr="006E77F2" w:rsidRDefault="00F14659" w:rsidP="00F14659">
      <w:pPr>
        <w:jc w:val="both"/>
        <w:rPr>
          <w:rFonts w:ascii="Times New Roman" w:hAnsi="Times New Roman" w:cs="Times New Roman"/>
          <w:sz w:val="24"/>
          <w:szCs w:val="24"/>
          <w:shd w:val="clear" w:color="auto" w:fill="EEEEEE"/>
        </w:rPr>
      </w:pPr>
    </w:p>
    <w:p w14:paraId="223ACBD8" w14:textId="77777777" w:rsidR="00F14659" w:rsidRPr="006E77F2" w:rsidRDefault="00F14659" w:rsidP="00F14659">
      <w:pPr>
        <w:jc w:val="both"/>
        <w:rPr>
          <w:rFonts w:ascii="Times New Roman" w:hAnsi="Times New Roman" w:cs="Times New Roman"/>
          <w:i/>
          <w:sz w:val="24"/>
          <w:szCs w:val="24"/>
          <w:shd w:val="clear" w:color="auto" w:fill="EEEEEE"/>
        </w:rPr>
      </w:pPr>
      <w:r w:rsidRPr="006E77F2">
        <w:rPr>
          <w:rFonts w:ascii="Times New Roman" w:hAnsi="Times New Roman" w:cs="Times New Roman"/>
          <w:i/>
          <w:sz w:val="24"/>
          <w:szCs w:val="24"/>
          <w:shd w:val="clear" w:color="auto" w:fill="EEEEEE"/>
        </w:rPr>
        <w:t>3.3.3.1. tabula. Izmaksu aprēķins uz vienu studējošo DSP “Cietvielu fizika”</w:t>
      </w:r>
    </w:p>
    <w:p w14:paraId="44AAEA45" w14:textId="77777777" w:rsidR="00F14659" w:rsidRPr="006E77F2" w:rsidRDefault="00F14659" w:rsidP="00F14659">
      <w:pPr>
        <w:jc w:val="both"/>
        <w:rPr>
          <w:rFonts w:ascii="Times New Roman" w:hAnsi="Times New Roman" w:cs="Times New Roman"/>
          <w:i/>
          <w:sz w:val="24"/>
          <w:szCs w:val="24"/>
          <w:shd w:val="clear" w:color="auto" w:fill="EEEEEE"/>
        </w:rPr>
      </w:pPr>
    </w:p>
    <w:p w14:paraId="6BEA39DF" w14:textId="77777777" w:rsidR="00F14659" w:rsidRPr="006E77F2" w:rsidRDefault="00F14659" w:rsidP="00F14659">
      <w:pPr>
        <w:jc w:val="both"/>
        <w:rPr>
          <w:rFonts w:ascii="Times New Roman" w:hAnsi="Times New Roman" w:cs="Times New Roman"/>
          <w:b/>
          <w:i/>
          <w:sz w:val="24"/>
          <w:szCs w:val="24"/>
        </w:rPr>
      </w:pPr>
    </w:p>
    <w:p w14:paraId="13BB13EE" w14:textId="77777777" w:rsidR="00F14659" w:rsidRPr="006E77F2" w:rsidRDefault="00F14659" w:rsidP="00F14659">
      <w:pPr>
        <w:jc w:val="both"/>
        <w:rPr>
          <w:rFonts w:ascii="Times New Roman" w:hAnsi="Times New Roman" w:cs="Times New Roman"/>
          <w:b/>
          <w:sz w:val="24"/>
          <w:szCs w:val="24"/>
        </w:rPr>
      </w:pPr>
      <w:r w:rsidRPr="006E77F2">
        <w:rPr>
          <w:rFonts w:ascii="Times New Roman" w:hAnsi="Times New Roman" w:cs="Times New Roman"/>
          <w:b/>
          <w:sz w:val="24"/>
          <w:szCs w:val="24"/>
        </w:rPr>
        <w:t xml:space="preserve">3.4. Mācībspēki </w:t>
      </w:r>
    </w:p>
    <w:p w14:paraId="0AF844F1" w14:textId="77777777" w:rsidR="00F14659" w:rsidRPr="006E77F2" w:rsidRDefault="00F14659" w:rsidP="00F14659">
      <w:pPr>
        <w:jc w:val="both"/>
        <w:rPr>
          <w:rFonts w:ascii="Times New Roman" w:hAnsi="Times New Roman" w:cs="Times New Roman"/>
          <w:sz w:val="24"/>
          <w:szCs w:val="24"/>
        </w:rPr>
      </w:pPr>
    </w:p>
    <w:p w14:paraId="71797CDB"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3.4.1. Studiju programmas īstenošanā iesaistīto mācībspēku (akadēmiskā personāla, viesprofesoru, asociēto viesprofesoru, viesdocentu, vieslektoru un viesasistentu) kvalifikācijas atbilstības studiju programmas īstenošanas nosacījumiem un normatīvo aktu prasībām novērtējums. Sniegt informāciju par to, kā mācībspēku kvalifikācija palīdz sasniegt studiju rezultātus. </w:t>
      </w:r>
    </w:p>
    <w:p w14:paraId="5CB7DD4F" w14:textId="77777777" w:rsidR="00F14659" w:rsidRPr="006E77F2" w:rsidRDefault="00F14659" w:rsidP="00F14659">
      <w:pPr>
        <w:jc w:val="both"/>
        <w:rPr>
          <w:rFonts w:ascii="Times New Roman" w:hAnsi="Times New Roman" w:cs="Times New Roman"/>
          <w:sz w:val="24"/>
          <w:szCs w:val="24"/>
        </w:rPr>
      </w:pPr>
    </w:p>
    <w:p w14:paraId="14B2145E"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DSP “Cietvielu fizika” iesaistītā mācībspēku kvalifikācija kopumā atbilst programmas īstenošanas nosacījumiem, programmas saturam un normatīvo aktu prasībām. Studiju programmas īstenošanā nodarbinātā akadēmiskā personālam ir atbilstošas valsts valodas un angļu (vācu) valodas zināšanas. </w:t>
      </w:r>
    </w:p>
    <w:p w14:paraId="0EC40682"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Jāatzīmē, ka mācībspēki pilnveido un paaugstina kvalifikāciju ne tikai atskaites periodā, bet visā darba mūža laikā, par ko liecina viņu CV, skatīt pielikumu </w:t>
      </w:r>
      <w:r w:rsidRPr="006E77F2">
        <w:rPr>
          <w:rFonts w:ascii="Times New Roman" w:hAnsi="Times New Roman" w:cs="Times New Roman"/>
          <w:iCs/>
          <w:sz w:val="24"/>
          <w:szCs w:val="24"/>
        </w:rPr>
        <w:t>2</w:t>
      </w:r>
      <w:r w:rsidRPr="006E77F2">
        <w:rPr>
          <w:rFonts w:ascii="Times New Roman" w:hAnsi="Times New Roman" w:cs="Times New Roman"/>
          <w:i/>
          <w:iCs/>
          <w:sz w:val="24"/>
          <w:szCs w:val="24"/>
        </w:rPr>
        <w:t>.3.7. CV</w:t>
      </w:r>
      <w:r w:rsidRPr="006E77F2">
        <w:rPr>
          <w:rFonts w:ascii="Times New Roman" w:hAnsi="Times New Roman" w:cs="Times New Roman"/>
          <w:sz w:val="24"/>
          <w:szCs w:val="24"/>
        </w:rPr>
        <w:t>.</w:t>
      </w:r>
    </w:p>
    <w:p w14:paraId="113A7116" w14:textId="77777777" w:rsidR="00F14659" w:rsidRPr="006E77F2" w:rsidRDefault="00F14659" w:rsidP="00F14659">
      <w:pPr>
        <w:jc w:val="both"/>
        <w:rPr>
          <w:rFonts w:ascii="Times New Roman" w:hAnsi="Times New Roman" w:cs="Times New Roman"/>
          <w:sz w:val="24"/>
          <w:szCs w:val="24"/>
        </w:rPr>
      </w:pPr>
    </w:p>
    <w:p w14:paraId="0A1113E4" w14:textId="77777777" w:rsidR="00F14659" w:rsidRPr="006E77F2" w:rsidRDefault="00F14659" w:rsidP="00F14659">
      <w:pPr>
        <w:jc w:val="both"/>
        <w:rPr>
          <w:ins w:id="10" w:author="Uldis Valainis" w:date="2023-04-25T09:16:00Z"/>
          <w:rFonts w:ascii="Times New Roman" w:hAnsi="Times New Roman" w:cs="Times New Roman"/>
          <w:sz w:val="24"/>
          <w:szCs w:val="24"/>
        </w:rPr>
      </w:pPr>
      <w:r w:rsidRPr="006E77F2">
        <w:rPr>
          <w:rFonts w:ascii="Times New Roman" w:hAnsi="Times New Roman" w:cs="Times New Roman"/>
          <w:sz w:val="24"/>
          <w:szCs w:val="24"/>
        </w:rPr>
        <w:t xml:space="preserve">Uz akreditācijas ziņojuma sagatavošanas brīdi, DSP “Cietvielu fizika” realizācijā kopumā ir iesaistīti 10 docētāji (skat. 3.4.1.1. tabulu), no kuriem deviņu pamatievēlēšanas vieta ir DU. </w:t>
      </w:r>
    </w:p>
    <w:p w14:paraId="4C34BC76" w14:textId="77777777" w:rsidR="00F14659" w:rsidRPr="006E77F2" w:rsidRDefault="00F14659" w:rsidP="00F14659">
      <w:pPr>
        <w:jc w:val="both"/>
        <w:rPr>
          <w:rFonts w:ascii="Times New Roman" w:hAnsi="Times New Roman" w:cs="Times New Roman"/>
          <w:sz w:val="24"/>
          <w:szCs w:val="24"/>
        </w:rPr>
      </w:pPr>
    </w:p>
    <w:p w14:paraId="1E2EE245" w14:textId="77777777" w:rsidR="00F14659" w:rsidRPr="006E77F2" w:rsidRDefault="00F14659" w:rsidP="00F14659">
      <w:pPr>
        <w:jc w:val="both"/>
        <w:rPr>
          <w:rFonts w:ascii="Times New Roman" w:hAnsi="Times New Roman" w:cs="Times New Roman"/>
          <w:sz w:val="24"/>
          <w:szCs w:val="24"/>
        </w:rPr>
      </w:pPr>
    </w:p>
    <w:p w14:paraId="07AB3E06" w14:textId="77777777" w:rsidR="00F14659" w:rsidRPr="006E77F2" w:rsidRDefault="00F14659" w:rsidP="00F14659">
      <w:pPr>
        <w:jc w:val="both"/>
        <w:rPr>
          <w:rFonts w:ascii="Times New Roman" w:hAnsi="Times New Roman" w:cs="Times New Roman"/>
          <w:b/>
          <w:bCs/>
          <w:i/>
          <w:iCs/>
          <w:sz w:val="20"/>
          <w:szCs w:val="20"/>
        </w:rPr>
      </w:pPr>
      <w:r w:rsidRPr="006E77F2">
        <w:rPr>
          <w:rFonts w:ascii="Times New Roman" w:hAnsi="Times New Roman" w:cs="Times New Roman"/>
          <w:i/>
          <w:iCs/>
          <w:sz w:val="20"/>
          <w:szCs w:val="20"/>
        </w:rPr>
        <w:t xml:space="preserve">3.4.1.1. tabula. </w:t>
      </w:r>
      <w:r w:rsidRPr="006E77F2">
        <w:rPr>
          <w:rFonts w:ascii="Times New Roman" w:hAnsi="Times New Roman" w:cs="Times New Roman"/>
          <w:b/>
          <w:bCs/>
          <w:i/>
          <w:iCs/>
          <w:sz w:val="20"/>
          <w:szCs w:val="20"/>
        </w:rPr>
        <w:t>DSP “Cietvielu fizika” iesaistītais akadēmiskais personāls</w:t>
      </w:r>
    </w:p>
    <w:tbl>
      <w:tblPr>
        <w:tblW w:w="0" w:type="auto"/>
        <w:tblLook w:val="04A0" w:firstRow="1" w:lastRow="0" w:firstColumn="1" w:lastColumn="0" w:noHBand="0" w:noVBand="1"/>
      </w:tblPr>
      <w:tblGrid>
        <w:gridCol w:w="1781"/>
        <w:gridCol w:w="1737"/>
        <w:gridCol w:w="1783"/>
        <w:gridCol w:w="1901"/>
        <w:gridCol w:w="1824"/>
      </w:tblGrid>
      <w:tr w:rsidR="00C26AA2" w:rsidRPr="006E77F2" w14:paraId="3100BE7C" w14:textId="77777777" w:rsidTr="00C26AA2">
        <w:tc>
          <w:tcPr>
            <w:tcW w:w="1947" w:type="dxa"/>
            <w:vAlign w:val="center"/>
          </w:tcPr>
          <w:p w14:paraId="4F770E32" w14:textId="77777777" w:rsidR="00F14659" w:rsidRPr="006E77F2" w:rsidRDefault="00F14659" w:rsidP="00C26AA2">
            <w:pPr>
              <w:jc w:val="center"/>
              <w:rPr>
                <w:rFonts w:ascii="Times New Roman" w:hAnsi="Times New Roman" w:cs="Times New Roman"/>
                <w:b/>
                <w:bCs/>
                <w:sz w:val="20"/>
                <w:szCs w:val="20"/>
              </w:rPr>
            </w:pPr>
            <w:r w:rsidRPr="006E77F2">
              <w:rPr>
                <w:rFonts w:ascii="Times New Roman" w:hAnsi="Times New Roman" w:cs="Times New Roman"/>
                <w:b/>
                <w:bCs/>
                <w:sz w:val="20"/>
                <w:szCs w:val="20"/>
              </w:rPr>
              <w:lastRenderedPageBreak/>
              <w:t>Amats</w:t>
            </w:r>
          </w:p>
        </w:tc>
        <w:tc>
          <w:tcPr>
            <w:tcW w:w="1947" w:type="dxa"/>
            <w:vAlign w:val="center"/>
          </w:tcPr>
          <w:p w14:paraId="25687FD7" w14:textId="77777777" w:rsidR="00F14659" w:rsidRPr="006E77F2" w:rsidRDefault="00F14659" w:rsidP="00C26AA2">
            <w:pPr>
              <w:jc w:val="center"/>
              <w:rPr>
                <w:rFonts w:ascii="Times New Roman" w:hAnsi="Times New Roman" w:cs="Times New Roman"/>
                <w:b/>
                <w:bCs/>
                <w:sz w:val="20"/>
                <w:szCs w:val="20"/>
              </w:rPr>
            </w:pPr>
            <w:r w:rsidRPr="006E77F2">
              <w:rPr>
                <w:rFonts w:ascii="Times New Roman" w:hAnsi="Times New Roman" w:cs="Times New Roman"/>
                <w:b/>
                <w:bCs/>
                <w:sz w:val="20"/>
                <w:szCs w:val="20"/>
              </w:rPr>
              <w:t>Skaits</w:t>
            </w:r>
          </w:p>
        </w:tc>
        <w:tc>
          <w:tcPr>
            <w:tcW w:w="1947" w:type="dxa"/>
            <w:vAlign w:val="center"/>
          </w:tcPr>
          <w:p w14:paraId="34FD0F42" w14:textId="77777777" w:rsidR="00F14659" w:rsidRPr="006E77F2" w:rsidRDefault="00F14659" w:rsidP="00C26AA2">
            <w:pPr>
              <w:jc w:val="center"/>
              <w:rPr>
                <w:rFonts w:ascii="Times New Roman" w:hAnsi="Times New Roman" w:cs="Times New Roman"/>
                <w:b/>
                <w:bCs/>
                <w:i/>
                <w:iCs/>
                <w:sz w:val="20"/>
                <w:szCs w:val="20"/>
              </w:rPr>
            </w:pPr>
            <w:r w:rsidRPr="006E77F2">
              <w:rPr>
                <w:rFonts w:ascii="Times New Roman" w:hAnsi="Times New Roman" w:cs="Times New Roman"/>
                <w:b/>
                <w:bCs/>
                <w:i/>
                <w:iCs/>
                <w:sz w:val="20"/>
                <w:szCs w:val="20"/>
              </w:rPr>
              <w:t>% no kopskaita</w:t>
            </w:r>
          </w:p>
        </w:tc>
        <w:tc>
          <w:tcPr>
            <w:tcW w:w="1947" w:type="dxa"/>
            <w:vAlign w:val="center"/>
          </w:tcPr>
          <w:p w14:paraId="6B3F1AA2" w14:textId="77777777" w:rsidR="00F14659" w:rsidRPr="006E77F2" w:rsidRDefault="00F14659" w:rsidP="00C26AA2">
            <w:pPr>
              <w:jc w:val="center"/>
              <w:rPr>
                <w:rFonts w:ascii="Times New Roman" w:hAnsi="Times New Roman" w:cs="Times New Roman"/>
                <w:b/>
                <w:bCs/>
                <w:i/>
                <w:iCs/>
                <w:sz w:val="20"/>
                <w:szCs w:val="20"/>
              </w:rPr>
            </w:pPr>
            <w:r w:rsidRPr="006E77F2">
              <w:rPr>
                <w:rFonts w:ascii="Times New Roman" w:hAnsi="Times New Roman" w:cs="Times New Roman"/>
                <w:b/>
                <w:bCs/>
                <w:i/>
                <w:iCs/>
                <w:sz w:val="20"/>
                <w:szCs w:val="20"/>
              </w:rPr>
              <w:t>Pamatievēlēšanas vieta DU</w:t>
            </w:r>
          </w:p>
        </w:tc>
        <w:tc>
          <w:tcPr>
            <w:tcW w:w="1948" w:type="dxa"/>
            <w:vAlign w:val="center"/>
          </w:tcPr>
          <w:p w14:paraId="6EEDB9E0" w14:textId="77777777" w:rsidR="00F14659" w:rsidRPr="006E77F2" w:rsidRDefault="00F14659" w:rsidP="00C26AA2">
            <w:pPr>
              <w:jc w:val="center"/>
              <w:rPr>
                <w:rFonts w:ascii="Times New Roman" w:hAnsi="Times New Roman" w:cs="Times New Roman"/>
                <w:b/>
                <w:bCs/>
                <w:i/>
                <w:iCs/>
                <w:sz w:val="20"/>
                <w:szCs w:val="20"/>
              </w:rPr>
            </w:pPr>
            <w:r w:rsidRPr="006E77F2">
              <w:rPr>
                <w:rFonts w:ascii="Times New Roman" w:hAnsi="Times New Roman" w:cs="Times New Roman"/>
                <w:b/>
                <w:bCs/>
                <w:i/>
                <w:iCs/>
                <w:sz w:val="20"/>
                <w:szCs w:val="20"/>
              </w:rPr>
              <w:t>Viesdocētājs</w:t>
            </w:r>
          </w:p>
        </w:tc>
      </w:tr>
      <w:tr w:rsidR="00C26AA2" w:rsidRPr="006E77F2" w14:paraId="0CC7DEED" w14:textId="77777777" w:rsidTr="00C26AA2">
        <w:tc>
          <w:tcPr>
            <w:tcW w:w="1947" w:type="dxa"/>
            <w:shd w:val="clear" w:color="auto" w:fill="auto"/>
          </w:tcPr>
          <w:p w14:paraId="04987B7C" w14:textId="77777777" w:rsidR="00F14659" w:rsidRPr="006E77F2" w:rsidRDefault="00F14659" w:rsidP="00C26AA2">
            <w:pPr>
              <w:jc w:val="both"/>
              <w:rPr>
                <w:rFonts w:ascii="Times New Roman" w:hAnsi="Times New Roman" w:cs="Times New Roman"/>
                <w:i/>
                <w:iCs/>
                <w:sz w:val="20"/>
                <w:szCs w:val="20"/>
              </w:rPr>
            </w:pPr>
            <w:r w:rsidRPr="006E77F2">
              <w:rPr>
                <w:rFonts w:ascii="Times New Roman" w:eastAsia="Times New Roman" w:hAnsi="Times New Roman" w:cs="Times New Roman"/>
                <w:i/>
                <w:iCs/>
                <w:sz w:val="20"/>
                <w:szCs w:val="20"/>
              </w:rPr>
              <w:t>Profesors</w:t>
            </w:r>
          </w:p>
        </w:tc>
        <w:tc>
          <w:tcPr>
            <w:tcW w:w="1947" w:type="dxa"/>
            <w:shd w:val="clear" w:color="auto" w:fill="auto"/>
          </w:tcPr>
          <w:p w14:paraId="68C5EEC1"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eastAsia="Times New Roman" w:hAnsi="Times New Roman" w:cs="Times New Roman"/>
                <w:iCs/>
                <w:sz w:val="20"/>
                <w:szCs w:val="20"/>
              </w:rPr>
              <w:t> 2</w:t>
            </w:r>
          </w:p>
        </w:tc>
        <w:tc>
          <w:tcPr>
            <w:tcW w:w="1947" w:type="dxa"/>
            <w:shd w:val="clear" w:color="auto" w:fill="auto"/>
          </w:tcPr>
          <w:p w14:paraId="0C65507C"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eastAsia="Times New Roman" w:hAnsi="Times New Roman" w:cs="Times New Roman"/>
                <w:iCs/>
                <w:sz w:val="20"/>
                <w:szCs w:val="20"/>
              </w:rPr>
              <w:t> 2</w:t>
            </w:r>
          </w:p>
        </w:tc>
        <w:tc>
          <w:tcPr>
            <w:tcW w:w="1947" w:type="dxa"/>
            <w:shd w:val="clear" w:color="auto" w:fill="auto"/>
          </w:tcPr>
          <w:p w14:paraId="25CD6DE1"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eastAsia="Times New Roman" w:hAnsi="Times New Roman" w:cs="Times New Roman"/>
                <w:iCs/>
                <w:sz w:val="20"/>
                <w:szCs w:val="20"/>
              </w:rPr>
              <w:t> 1</w:t>
            </w:r>
          </w:p>
        </w:tc>
        <w:tc>
          <w:tcPr>
            <w:tcW w:w="1948" w:type="dxa"/>
            <w:shd w:val="clear" w:color="auto" w:fill="auto"/>
          </w:tcPr>
          <w:p w14:paraId="54FD197E"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eastAsia="Times New Roman" w:hAnsi="Times New Roman" w:cs="Times New Roman"/>
                <w:iCs/>
                <w:sz w:val="20"/>
                <w:szCs w:val="20"/>
              </w:rPr>
              <w:t> 1</w:t>
            </w:r>
          </w:p>
        </w:tc>
      </w:tr>
      <w:tr w:rsidR="00C26AA2" w:rsidRPr="006E77F2" w14:paraId="16E814D3" w14:textId="77777777" w:rsidTr="00C26AA2">
        <w:tc>
          <w:tcPr>
            <w:tcW w:w="1947" w:type="dxa"/>
            <w:shd w:val="clear" w:color="auto" w:fill="auto"/>
          </w:tcPr>
          <w:p w14:paraId="6ABFF001" w14:textId="77777777" w:rsidR="00F14659" w:rsidRPr="006E77F2" w:rsidRDefault="00F14659" w:rsidP="00C26AA2">
            <w:pPr>
              <w:jc w:val="both"/>
              <w:rPr>
                <w:rFonts w:ascii="Times New Roman" w:hAnsi="Times New Roman" w:cs="Times New Roman"/>
                <w:i/>
                <w:iCs/>
                <w:sz w:val="20"/>
                <w:szCs w:val="20"/>
              </w:rPr>
            </w:pPr>
            <w:r w:rsidRPr="006E77F2">
              <w:rPr>
                <w:rFonts w:ascii="Times New Roman" w:eastAsia="Times New Roman" w:hAnsi="Times New Roman" w:cs="Times New Roman"/>
                <w:i/>
                <w:iCs/>
                <w:sz w:val="20"/>
                <w:szCs w:val="20"/>
              </w:rPr>
              <w:t>Vadošais pētnieks</w:t>
            </w:r>
          </w:p>
        </w:tc>
        <w:tc>
          <w:tcPr>
            <w:tcW w:w="1947" w:type="dxa"/>
            <w:shd w:val="clear" w:color="auto" w:fill="auto"/>
          </w:tcPr>
          <w:p w14:paraId="60674242"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eastAsia="Times New Roman" w:hAnsi="Times New Roman" w:cs="Times New Roman"/>
                <w:iCs/>
                <w:sz w:val="20"/>
                <w:szCs w:val="20"/>
              </w:rPr>
              <w:t> 4</w:t>
            </w:r>
          </w:p>
        </w:tc>
        <w:tc>
          <w:tcPr>
            <w:tcW w:w="1947" w:type="dxa"/>
            <w:shd w:val="clear" w:color="auto" w:fill="auto"/>
          </w:tcPr>
          <w:p w14:paraId="7465CD64"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eastAsia="Times New Roman" w:hAnsi="Times New Roman" w:cs="Times New Roman"/>
                <w:iCs/>
                <w:sz w:val="20"/>
                <w:szCs w:val="20"/>
              </w:rPr>
              <w:t> 40</w:t>
            </w:r>
          </w:p>
        </w:tc>
        <w:tc>
          <w:tcPr>
            <w:tcW w:w="1947" w:type="dxa"/>
            <w:shd w:val="clear" w:color="auto" w:fill="auto"/>
          </w:tcPr>
          <w:p w14:paraId="0085795B"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eastAsia="Times New Roman" w:hAnsi="Times New Roman" w:cs="Times New Roman"/>
                <w:iCs/>
                <w:sz w:val="20"/>
                <w:szCs w:val="20"/>
              </w:rPr>
              <w:t> 4</w:t>
            </w:r>
          </w:p>
        </w:tc>
        <w:tc>
          <w:tcPr>
            <w:tcW w:w="1948" w:type="dxa"/>
            <w:shd w:val="clear" w:color="auto" w:fill="auto"/>
          </w:tcPr>
          <w:p w14:paraId="1B8D4DA3" w14:textId="77777777" w:rsidR="00F14659" w:rsidRPr="006E77F2" w:rsidRDefault="00F14659" w:rsidP="00C26AA2">
            <w:pPr>
              <w:jc w:val="center"/>
              <w:rPr>
                <w:rFonts w:ascii="Times New Roman" w:hAnsi="Times New Roman" w:cs="Times New Roman"/>
                <w:i/>
                <w:iCs/>
                <w:sz w:val="20"/>
                <w:szCs w:val="20"/>
              </w:rPr>
            </w:pPr>
          </w:p>
        </w:tc>
      </w:tr>
      <w:tr w:rsidR="00C26AA2" w:rsidRPr="006E77F2" w14:paraId="49B88687" w14:textId="77777777" w:rsidTr="00C26AA2">
        <w:tc>
          <w:tcPr>
            <w:tcW w:w="1947" w:type="dxa"/>
            <w:shd w:val="clear" w:color="auto" w:fill="auto"/>
          </w:tcPr>
          <w:p w14:paraId="6073A0E1" w14:textId="77777777" w:rsidR="00F14659" w:rsidRPr="006E77F2" w:rsidRDefault="00F14659" w:rsidP="00C26AA2">
            <w:pPr>
              <w:jc w:val="both"/>
              <w:rPr>
                <w:rFonts w:ascii="Times New Roman" w:hAnsi="Times New Roman" w:cs="Times New Roman"/>
                <w:i/>
                <w:iCs/>
                <w:sz w:val="20"/>
                <w:szCs w:val="20"/>
              </w:rPr>
            </w:pPr>
            <w:r w:rsidRPr="006E77F2">
              <w:rPr>
                <w:rFonts w:ascii="Times New Roman" w:eastAsia="Times New Roman" w:hAnsi="Times New Roman" w:cs="Times New Roman"/>
                <w:i/>
                <w:iCs/>
                <w:sz w:val="20"/>
                <w:szCs w:val="20"/>
              </w:rPr>
              <w:t>Pētnieks</w:t>
            </w:r>
          </w:p>
        </w:tc>
        <w:tc>
          <w:tcPr>
            <w:tcW w:w="1947" w:type="dxa"/>
            <w:shd w:val="clear" w:color="auto" w:fill="auto"/>
          </w:tcPr>
          <w:p w14:paraId="4EEFBF1A"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eastAsia="Times New Roman" w:hAnsi="Times New Roman" w:cs="Times New Roman"/>
                <w:iCs/>
                <w:sz w:val="20"/>
                <w:szCs w:val="20"/>
              </w:rPr>
              <w:t> 4</w:t>
            </w:r>
          </w:p>
        </w:tc>
        <w:tc>
          <w:tcPr>
            <w:tcW w:w="1947" w:type="dxa"/>
            <w:shd w:val="clear" w:color="auto" w:fill="auto"/>
          </w:tcPr>
          <w:p w14:paraId="5E83250E"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eastAsia="Times New Roman" w:hAnsi="Times New Roman" w:cs="Times New Roman"/>
                <w:iCs/>
                <w:sz w:val="20"/>
                <w:szCs w:val="20"/>
              </w:rPr>
              <w:t> 40</w:t>
            </w:r>
          </w:p>
        </w:tc>
        <w:tc>
          <w:tcPr>
            <w:tcW w:w="1947" w:type="dxa"/>
            <w:shd w:val="clear" w:color="auto" w:fill="auto"/>
          </w:tcPr>
          <w:p w14:paraId="68317767"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eastAsia="Times New Roman" w:hAnsi="Times New Roman" w:cs="Times New Roman"/>
                <w:iCs/>
                <w:sz w:val="20"/>
                <w:szCs w:val="20"/>
              </w:rPr>
              <w:t> 4</w:t>
            </w:r>
          </w:p>
        </w:tc>
        <w:tc>
          <w:tcPr>
            <w:tcW w:w="1948" w:type="dxa"/>
            <w:shd w:val="clear" w:color="auto" w:fill="auto"/>
          </w:tcPr>
          <w:p w14:paraId="4CBEAB25" w14:textId="77777777" w:rsidR="00F14659" w:rsidRPr="006E77F2" w:rsidRDefault="00F14659" w:rsidP="00C26AA2">
            <w:pPr>
              <w:jc w:val="center"/>
              <w:rPr>
                <w:rFonts w:ascii="Times New Roman" w:hAnsi="Times New Roman" w:cs="Times New Roman"/>
                <w:i/>
                <w:iCs/>
                <w:sz w:val="20"/>
                <w:szCs w:val="20"/>
              </w:rPr>
            </w:pPr>
            <w:r w:rsidRPr="006E77F2">
              <w:rPr>
                <w:rFonts w:ascii="Times New Roman" w:eastAsia="Times New Roman" w:hAnsi="Times New Roman" w:cs="Times New Roman"/>
                <w:iCs/>
                <w:sz w:val="20"/>
                <w:szCs w:val="20"/>
              </w:rPr>
              <w:t> </w:t>
            </w:r>
          </w:p>
        </w:tc>
      </w:tr>
      <w:tr w:rsidR="00C26AA2" w:rsidRPr="006E77F2" w14:paraId="2CB5CBB1" w14:textId="77777777" w:rsidTr="00C26AA2">
        <w:tc>
          <w:tcPr>
            <w:tcW w:w="1947" w:type="dxa"/>
            <w:shd w:val="clear" w:color="auto" w:fill="auto"/>
          </w:tcPr>
          <w:p w14:paraId="470DCBF3" w14:textId="77777777" w:rsidR="00F14659" w:rsidRPr="006E77F2" w:rsidRDefault="00F14659" w:rsidP="00C26AA2">
            <w:pPr>
              <w:jc w:val="both"/>
              <w:rPr>
                <w:rFonts w:ascii="Times New Roman" w:hAnsi="Times New Roman" w:cs="Times New Roman"/>
                <w:b/>
                <w:bCs/>
                <w:sz w:val="20"/>
                <w:szCs w:val="20"/>
              </w:rPr>
            </w:pPr>
            <w:r w:rsidRPr="006E77F2">
              <w:rPr>
                <w:rFonts w:ascii="Times New Roman" w:hAnsi="Times New Roman" w:cs="Times New Roman"/>
                <w:b/>
                <w:bCs/>
                <w:sz w:val="20"/>
                <w:szCs w:val="20"/>
              </w:rPr>
              <w:t>Kopā</w:t>
            </w:r>
          </w:p>
        </w:tc>
        <w:tc>
          <w:tcPr>
            <w:tcW w:w="1947" w:type="dxa"/>
            <w:shd w:val="clear" w:color="auto" w:fill="auto"/>
          </w:tcPr>
          <w:p w14:paraId="7755FA1F" w14:textId="77777777" w:rsidR="00F14659" w:rsidRPr="006E77F2" w:rsidRDefault="00F14659" w:rsidP="00C26AA2">
            <w:pPr>
              <w:jc w:val="center"/>
              <w:rPr>
                <w:rFonts w:ascii="Times New Roman" w:hAnsi="Times New Roman" w:cs="Times New Roman"/>
                <w:b/>
                <w:bCs/>
                <w:sz w:val="20"/>
                <w:szCs w:val="20"/>
              </w:rPr>
            </w:pPr>
            <w:r w:rsidRPr="006E77F2">
              <w:rPr>
                <w:rFonts w:ascii="Times New Roman" w:hAnsi="Times New Roman" w:cs="Times New Roman"/>
                <w:b/>
                <w:bCs/>
                <w:sz w:val="20"/>
                <w:szCs w:val="20"/>
              </w:rPr>
              <w:t> 10</w:t>
            </w:r>
          </w:p>
        </w:tc>
        <w:tc>
          <w:tcPr>
            <w:tcW w:w="1947" w:type="dxa"/>
            <w:shd w:val="clear" w:color="auto" w:fill="auto"/>
          </w:tcPr>
          <w:p w14:paraId="38697717" w14:textId="77777777" w:rsidR="00F14659" w:rsidRPr="006E77F2" w:rsidRDefault="00F14659" w:rsidP="00C26AA2">
            <w:pPr>
              <w:jc w:val="center"/>
              <w:rPr>
                <w:rFonts w:ascii="Times New Roman" w:hAnsi="Times New Roman" w:cs="Times New Roman"/>
                <w:b/>
                <w:bCs/>
                <w:sz w:val="20"/>
                <w:szCs w:val="20"/>
              </w:rPr>
            </w:pPr>
            <w:r w:rsidRPr="006E77F2">
              <w:rPr>
                <w:rFonts w:ascii="Times New Roman" w:hAnsi="Times New Roman" w:cs="Times New Roman"/>
                <w:b/>
                <w:bCs/>
                <w:sz w:val="20"/>
                <w:szCs w:val="20"/>
              </w:rPr>
              <w:t> 100</w:t>
            </w:r>
          </w:p>
        </w:tc>
        <w:tc>
          <w:tcPr>
            <w:tcW w:w="1947" w:type="dxa"/>
            <w:shd w:val="clear" w:color="auto" w:fill="auto"/>
          </w:tcPr>
          <w:p w14:paraId="410A82B3" w14:textId="77777777" w:rsidR="00F14659" w:rsidRPr="006E77F2" w:rsidRDefault="00F14659" w:rsidP="00C26AA2">
            <w:pPr>
              <w:jc w:val="center"/>
              <w:rPr>
                <w:rFonts w:ascii="Times New Roman" w:hAnsi="Times New Roman" w:cs="Times New Roman"/>
                <w:b/>
                <w:bCs/>
                <w:sz w:val="20"/>
                <w:szCs w:val="20"/>
              </w:rPr>
            </w:pPr>
            <w:r w:rsidRPr="006E77F2">
              <w:rPr>
                <w:rFonts w:ascii="Times New Roman" w:hAnsi="Times New Roman" w:cs="Times New Roman"/>
                <w:b/>
                <w:bCs/>
                <w:sz w:val="20"/>
                <w:szCs w:val="20"/>
              </w:rPr>
              <w:t> 9</w:t>
            </w:r>
          </w:p>
        </w:tc>
        <w:tc>
          <w:tcPr>
            <w:tcW w:w="1948" w:type="dxa"/>
            <w:shd w:val="clear" w:color="auto" w:fill="auto"/>
          </w:tcPr>
          <w:p w14:paraId="4B44E298" w14:textId="77777777" w:rsidR="00F14659" w:rsidRPr="006E77F2" w:rsidRDefault="00F14659" w:rsidP="00C26AA2">
            <w:pPr>
              <w:jc w:val="center"/>
              <w:rPr>
                <w:rFonts w:ascii="Times New Roman" w:hAnsi="Times New Roman" w:cs="Times New Roman"/>
                <w:b/>
                <w:bCs/>
                <w:sz w:val="20"/>
                <w:szCs w:val="20"/>
              </w:rPr>
            </w:pPr>
            <w:r w:rsidRPr="006E77F2">
              <w:rPr>
                <w:rFonts w:ascii="Times New Roman" w:hAnsi="Times New Roman" w:cs="Times New Roman"/>
                <w:b/>
                <w:bCs/>
                <w:sz w:val="20"/>
                <w:szCs w:val="20"/>
              </w:rPr>
              <w:t> 1</w:t>
            </w:r>
          </w:p>
        </w:tc>
      </w:tr>
    </w:tbl>
    <w:p w14:paraId="55542369" w14:textId="77777777" w:rsidR="00F14659" w:rsidRPr="006E77F2" w:rsidRDefault="00F14659" w:rsidP="00F14659">
      <w:pPr>
        <w:jc w:val="both"/>
        <w:rPr>
          <w:rFonts w:ascii="Times New Roman" w:hAnsi="Times New Roman" w:cs="Times New Roman"/>
          <w:sz w:val="20"/>
          <w:szCs w:val="20"/>
        </w:rPr>
      </w:pPr>
    </w:p>
    <w:p w14:paraId="17DF5262" w14:textId="04DD6E2B" w:rsidR="00F14659" w:rsidRPr="006E77F2" w:rsidRDefault="00270CC4" w:rsidP="00F14659">
      <w:pPr>
        <w:jc w:val="both"/>
        <w:rPr>
          <w:rFonts w:ascii="Times New Roman" w:hAnsi="Times New Roman" w:cs="Times New Roman"/>
          <w:i/>
          <w:iCs/>
          <w:sz w:val="24"/>
          <w:szCs w:val="24"/>
        </w:rPr>
      </w:pPr>
      <w:r w:rsidRPr="00270CC4">
        <w:rPr>
          <w:rFonts w:ascii="Times New Roman" w:hAnsi="Times New Roman" w:cs="Times New Roman"/>
          <w:sz w:val="24"/>
          <w:szCs w:val="24"/>
          <w:highlight w:val="cyan"/>
        </w:rPr>
        <w:t>Pieci</w:t>
      </w:r>
      <w:r w:rsidR="00F14659" w:rsidRPr="006E77F2">
        <w:rPr>
          <w:rFonts w:ascii="Times New Roman" w:hAnsi="Times New Roman" w:cs="Times New Roman"/>
          <w:sz w:val="24"/>
          <w:szCs w:val="24"/>
        </w:rPr>
        <w:t xml:space="preserve"> studiju programmas realizācijā iesaistītie mācībspēki ir LZP eksperti fizikas nozarē. Ekspertu saraksts, viņu pārstāvētā zinātnes nozare un eksperta tiesību beigu termiņš dots </w:t>
      </w:r>
      <w:r w:rsidR="00F14659" w:rsidRPr="006E77F2">
        <w:rPr>
          <w:rFonts w:ascii="Times New Roman" w:hAnsi="Times New Roman" w:cs="Times New Roman"/>
          <w:i/>
          <w:sz w:val="24"/>
          <w:szCs w:val="24"/>
        </w:rPr>
        <w:t>3.4.1.2. tabulā.</w:t>
      </w:r>
    </w:p>
    <w:p w14:paraId="6D6827E8" w14:textId="77777777" w:rsidR="00F14659" w:rsidRPr="006E77F2" w:rsidRDefault="00F14659" w:rsidP="00F14659">
      <w:pPr>
        <w:jc w:val="both"/>
        <w:rPr>
          <w:rFonts w:ascii="Times New Roman" w:hAnsi="Times New Roman" w:cs="Times New Roman"/>
          <w:i/>
          <w:iCs/>
          <w:sz w:val="24"/>
          <w:szCs w:val="24"/>
        </w:rPr>
      </w:pPr>
    </w:p>
    <w:p w14:paraId="4FCFD2DC" w14:textId="77777777" w:rsidR="00F14659" w:rsidRPr="006E77F2" w:rsidRDefault="00F14659" w:rsidP="00F14659">
      <w:pPr>
        <w:jc w:val="both"/>
        <w:rPr>
          <w:rFonts w:ascii="Times New Roman" w:hAnsi="Times New Roman" w:cs="Times New Roman"/>
          <w:i/>
          <w:iCs/>
          <w:sz w:val="20"/>
          <w:szCs w:val="20"/>
        </w:rPr>
      </w:pPr>
      <w:r w:rsidRPr="006E77F2">
        <w:rPr>
          <w:rFonts w:ascii="Times New Roman" w:hAnsi="Times New Roman" w:cs="Times New Roman"/>
          <w:i/>
          <w:iCs/>
          <w:sz w:val="20"/>
          <w:szCs w:val="20"/>
        </w:rPr>
        <w:t xml:space="preserve">3.4.1.2. tabula. </w:t>
      </w:r>
      <w:r w:rsidRPr="006E77F2">
        <w:rPr>
          <w:rFonts w:ascii="Times New Roman" w:hAnsi="Times New Roman" w:cs="Times New Roman"/>
          <w:b/>
          <w:i/>
          <w:iCs/>
          <w:sz w:val="20"/>
          <w:szCs w:val="20"/>
        </w:rPr>
        <w:t>LZP ekspertu saraksts</w:t>
      </w:r>
    </w:p>
    <w:tbl>
      <w:tblPr>
        <w:tblW w:w="0" w:type="auto"/>
        <w:tblLook w:val="04A0" w:firstRow="1" w:lastRow="0" w:firstColumn="1" w:lastColumn="0" w:noHBand="0" w:noVBand="1"/>
      </w:tblPr>
      <w:tblGrid>
        <w:gridCol w:w="837"/>
        <w:gridCol w:w="1640"/>
        <w:gridCol w:w="1745"/>
        <w:gridCol w:w="2517"/>
        <w:gridCol w:w="2287"/>
      </w:tblGrid>
      <w:tr w:rsidR="00C26AA2" w:rsidRPr="006E77F2" w14:paraId="4491B342" w14:textId="77777777" w:rsidTr="00C26AA2">
        <w:tc>
          <w:tcPr>
            <w:tcW w:w="837" w:type="dxa"/>
          </w:tcPr>
          <w:p w14:paraId="72D92B31" w14:textId="77777777" w:rsidR="00F14659" w:rsidRPr="006E77F2" w:rsidRDefault="00F14659" w:rsidP="00C26AA2">
            <w:pPr>
              <w:jc w:val="center"/>
              <w:rPr>
                <w:rFonts w:ascii="Times New Roman" w:hAnsi="Times New Roman" w:cs="Times New Roman"/>
                <w:b/>
                <w:sz w:val="24"/>
                <w:szCs w:val="24"/>
              </w:rPr>
            </w:pPr>
            <w:r w:rsidRPr="006E77F2">
              <w:rPr>
                <w:rFonts w:ascii="Times New Roman" w:hAnsi="Times New Roman" w:cs="Times New Roman"/>
                <w:b/>
                <w:sz w:val="24"/>
                <w:szCs w:val="24"/>
              </w:rPr>
              <w:t>N.p.k.</w:t>
            </w:r>
          </w:p>
        </w:tc>
        <w:tc>
          <w:tcPr>
            <w:tcW w:w="1734" w:type="dxa"/>
          </w:tcPr>
          <w:p w14:paraId="105AFEE0" w14:textId="77777777" w:rsidR="00F14659" w:rsidRPr="006E77F2" w:rsidRDefault="00F14659" w:rsidP="00C26AA2">
            <w:pPr>
              <w:jc w:val="center"/>
              <w:rPr>
                <w:rFonts w:ascii="Times New Roman" w:hAnsi="Times New Roman" w:cs="Times New Roman"/>
                <w:b/>
                <w:sz w:val="24"/>
                <w:szCs w:val="24"/>
              </w:rPr>
            </w:pPr>
            <w:r w:rsidRPr="006E77F2">
              <w:rPr>
                <w:rFonts w:ascii="Times New Roman" w:hAnsi="Times New Roman" w:cs="Times New Roman"/>
                <w:b/>
                <w:sz w:val="24"/>
                <w:szCs w:val="24"/>
              </w:rPr>
              <w:t>Vārds</w:t>
            </w:r>
          </w:p>
        </w:tc>
        <w:tc>
          <w:tcPr>
            <w:tcW w:w="1856" w:type="dxa"/>
          </w:tcPr>
          <w:p w14:paraId="0DF08576" w14:textId="77777777" w:rsidR="00F14659" w:rsidRPr="006E77F2" w:rsidRDefault="00F14659" w:rsidP="00C26AA2">
            <w:pPr>
              <w:jc w:val="both"/>
              <w:rPr>
                <w:rFonts w:ascii="Times New Roman" w:hAnsi="Times New Roman" w:cs="Times New Roman"/>
                <w:b/>
                <w:sz w:val="24"/>
                <w:szCs w:val="24"/>
              </w:rPr>
            </w:pPr>
            <w:r w:rsidRPr="006E77F2">
              <w:rPr>
                <w:rFonts w:ascii="Times New Roman" w:hAnsi="Times New Roman" w:cs="Times New Roman"/>
                <w:b/>
                <w:sz w:val="24"/>
                <w:szCs w:val="24"/>
              </w:rPr>
              <w:t xml:space="preserve"> Uzvārds</w:t>
            </w:r>
          </w:p>
        </w:tc>
        <w:tc>
          <w:tcPr>
            <w:tcW w:w="2798" w:type="dxa"/>
          </w:tcPr>
          <w:p w14:paraId="5F3CA82D" w14:textId="77777777" w:rsidR="00F14659" w:rsidRPr="006E77F2" w:rsidRDefault="00F14659" w:rsidP="00C26AA2">
            <w:pPr>
              <w:jc w:val="both"/>
              <w:rPr>
                <w:rFonts w:ascii="Times New Roman" w:hAnsi="Times New Roman" w:cs="Times New Roman"/>
                <w:b/>
                <w:sz w:val="24"/>
                <w:szCs w:val="24"/>
              </w:rPr>
            </w:pPr>
            <w:r w:rsidRPr="006E77F2">
              <w:rPr>
                <w:rFonts w:ascii="Times New Roman" w:hAnsi="Times New Roman" w:cs="Times New Roman"/>
                <w:b/>
                <w:sz w:val="24"/>
                <w:szCs w:val="24"/>
              </w:rPr>
              <w:t xml:space="preserve">          Zinātnes nozare</w:t>
            </w:r>
          </w:p>
        </w:tc>
        <w:tc>
          <w:tcPr>
            <w:tcW w:w="2511" w:type="dxa"/>
          </w:tcPr>
          <w:p w14:paraId="350CBBE9" w14:textId="77777777" w:rsidR="00F14659" w:rsidRPr="006E77F2" w:rsidRDefault="00F14659" w:rsidP="00C26AA2">
            <w:pPr>
              <w:rPr>
                <w:rFonts w:ascii="Times New Roman" w:hAnsi="Times New Roman" w:cs="Times New Roman"/>
                <w:b/>
                <w:sz w:val="24"/>
                <w:szCs w:val="24"/>
              </w:rPr>
            </w:pPr>
            <w:r w:rsidRPr="006E77F2">
              <w:rPr>
                <w:rFonts w:ascii="Times New Roman" w:hAnsi="Times New Roman" w:cs="Times New Roman"/>
                <w:b/>
                <w:sz w:val="24"/>
                <w:szCs w:val="24"/>
              </w:rPr>
              <w:t>LZP Eksperta tiesību beigu termiņš</w:t>
            </w:r>
          </w:p>
        </w:tc>
      </w:tr>
      <w:tr w:rsidR="00C26AA2" w:rsidRPr="006E77F2" w14:paraId="5E100EF7" w14:textId="77777777" w:rsidTr="00C26AA2">
        <w:tc>
          <w:tcPr>
            <w:tcW w:w="837" w:type="dxa"/>
          </w:tcPr>
          <w:p w14:paraId="2496CE1C"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1.</w:t>
            </w:r>
          </w:p>
        </w:tc>
        <w:tc>
          <w:tcPr>
            <w:tcW w:w="1734" w:type="dxa"/>
          </w:tcPr>
          <w:p w14:paraId="486DC790"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Vjačeslavs</w:t>
            </w:r>
          </w:p>
        </w:tc>
        <w:tc>
          <w:tcPr>
            <w:tcW w:w="1856" w:type="dxa"/>
          </w:tcPr>
          <w:p w14:paraId="368DAC6A"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Gerbreders</w:t>
            </w:r>
          </w:p>
        </w:tc>
        <w:tc>
          <w:tcPr>
            <w:tcW w:w="2798" w:type="dxa"/>
          </w:tcPr>
          <w:p w14:paraId="741C34D3"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Fizika un astronomija</w:t>
            </w:r>
          </w:p>
        </w:tc>
        <w:tc>
          <w:tcPr>
            <w:tcW w:w="2511" w:type="dxa"/>
          </w:tcPr>
          <w:p w14:paraId="79236614" w14:textId="77DB33E5" w:rsidR="00F14659" w:rsidRPr="006E77F2" w:rsidRDefault="00270CC4" w:rsidP="00C26AA2">
            <w:pPr>
              <w:jc w:val="center"/>
              <w:rPr>
                <w:rFonts w:ascii="Times New Roman" w:hAnsi="Times New Roman" w:cs="Times New Roman"/>
                <w:sz w:val="24"/>
                <w:szCs w:val="24"/>
              </w:rPr>
            </w:pPr>
            <w:r w:rsidRPr="00270CC4">
              <w:rPr>
                <w:rFonts w:ascii="Times New Roman" w:hAnsi="Times New Roman" w:cs="Times New Roman"/>
                <w:sz w:val="24"/>
                <w:szCs w:val="24"/>
                <w:highlight w:val="cyan"/>
              </w:rPr>
              <w:t>8.05.2027</w:t>
            </w:r>
          </w:p>
        </w:tc>
      </w:tr>
      <w:tr w:rsidR="00C26AA2" w:rsidRPr="006E77F2" w14:paraId="6BB31EF5" w14:textId="77777777" w:rsidTr="00C26AA2">
        <w:tc>
          <w:tcPr>
            <w:tcW w:w="837" w:type="dxa"/>
          </w:tcPr>
          <w:p w14:paraId="291B03C1"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2.</w:t>
            </w:r>
          </w:p>
        </w:tc>
        <w:tc>
          <w:tcPr>
            <w:tcW w:w="1734" w:type="dxa"/>
          </w:tcPr>
          <w:p w14:paraId="0C6BDDC8"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Ēriks</w:t>
            </w:r>
          </w:p>
        </w:tc>
        <w:tc>
          <w:tcPr>
            <w:tcW w:w="1856" w:type="dxa"/>
          </w:tcPr>
          <w:p w14:paraId="2127ECE4"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Sļedevskis</w:t>
            </w:r>
          </w:p>
        </w:tc>
        <w:tc>
          <w:tcPr>
            <w:tcW w:w="2798" w:type="dxa"/>
          </w:tcPr>
          <w:p w14:paraId="13B7B941"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Fizika un astronomija</w:t>
            </w:r>
          </w:p>
        </w:tc>
        <w:tc>
          <w:tcPr>
            <w:tcW w:w="2511" w:type="dxa"/>
          </w:tcPr>
          <w:p w14:paraId="0A4A9E9A" w14:textId="7FD6209F" w:rsidR="00F14659" w:rsidRPr="006E77F2" w:rsidRDefault="00270CC4" w:rsidP="00C26AA2">
            <w:pPr>
              <w:jc w:val="center"/>
              <w:rPr>
                <w:rFonts w:ascii="Times New Roman" w:hAnsi="Times New Roman" w:cs="Times New Roman"/>
                <w:sz w:val="24"/>
                <w:szCs w:val="24"/>
              </w:rPr>
            </w:pPr>
            <w:r w:rsidRPr="00270CC4">
              <w:rPr>
                <w:rFonts w:ascii="Times New Roman" w:hAnsi="Times New Roman" w:cs="Times New Roman"/>
                <w:sz w:val="24"/>
                <w:szCs w:val="24"/>
                <w:highlight w:val="cyan"/>
              </w:rPr>
              <w:t>10.07.2027</w:t>
            </w:r>
          </w:p>
        </w:tc>
      </w:tr>
      <w:tr w:rsidR="00C26AA2" w:rsidRPr="006E77F2" w14:paraId="2A551139" w14:textId="77777777" w:rsidTr="00C26AA2">
        <w:tc>
          <w:tcPr>
            <w:tcW w:w="837" w:type="dxa"/>
          </w:tcPr>
          <w:p w14:paraId="51B792DE"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3.</w:t>
            </w:r>
          </w:p>
        </w:tc>
        <w:tc>
          <w:tcPr>
            <w:tcW w:w="1734" w:type="dxa"/>
          </w:tcPr>
          <w:p w14:paraId="0A8A1DDA" w14:textId="77777777" w:rsidR="00F14659" w:rsidRPr="00270CC4" w:rsidRDefault="00F14659" w:rsidP="00C26AA2">
            <w:pPr>
              <w:jc w:val="both"/>
              <w:rPr>
                <w:rFonts w:ascii="Times New Roman" w:hAnsi="Times New Roman" w:cs="Times New Roman"/>
                <w:strike/>
                <w:sz w:val="24"/>
                <w:szCs w:val="24"/>
                <w:highlight w:val="cyan"/>
              </w:rPr>
            </w:pPr>
            <w:r w:rsidRPr="00270CC4">
              <w:rPr>
                <w:rFonts w:ascii="Times New Roman" w:hAnsi="Times New Roman" w:cs="Times New Roman"/>
                <w:strike/>
                <w:sz w:val="24"/>
                <w:szCs w:val="24"/>
                <w:highlight w:val="cyan"/>
              </w:rPr>
              <w:t xml:space="preserve">Andrejs </w:t>
            </w:r>
          </w:p>
        </w:tc>
        <w:tc>
          <w:tcPr>
            <w:tcW w:w="1856" w:type="dxa"/>
          </w:tcPr>
          <w:p w14:paraId="6FA7E772" w14:textId="77777777" w:rsidR="00F14659" w:rsidRPr="00270CC4" w:rsidRDefault="00F14659" w:rsidP="00C26AA2">
            <w:pPr>
              <w:jc w:val="both"/>
              <w:rPr>
                <w:rFonts w:ascii="Times New Roman" w:hAnsi="Times New Roman" w:cs="Times New Roman"/>
                <w:strike/>
                <w:sz w:val="24"/>
                <w:szCs w:val="24"/>
                <w:highlight w:val="cyan"/>
              </w:rPr>
            </w:pPr>
            <w:r w:rsidRPr="00270CC4">
              <w:rPr>
                <w:rFonts w:ascii="Times New Roman" w:hAnsi="Times New Roman" w:cs="Times New Roman"/>
                <w:strike/>
                <w:sz w:val="24"/>
                <w:szCs w:val="24"/>
                <w:highlight w:val="cyan"/>
              </w:rPr>
              <w:t>Bulanovs</w:t>
            </w:r>
          </w:p>
        </w:tc>
        <w:tc>
          <w:tcPr>
            <w:tcW w:w="2798" w:type="dxa"/>
          </w:tcPr>
          <w:p w14:paraId="1766E38C" w14:textId="77777777" w:rsidR="00F14659" w:rsidRPr="00270CC4" w:rsidRDefault="00F14659" w:rsidP="00C26AA2">
            <w:pPr>
              <w:jc w:val="both"/>
              <w:rPr>
                <w:rFonts w:ascii="Times New Roman" w:hAnsi="Times New Roman" w:cs="Times New Roman"/>
                <w:strike/>
                <w:sz w:val="24"/>
                <w:szCs w:val="24"/>
                <w:highlight w:val="cyan"/>
              </w:rPr>
            </w:pPr>
            <w:r w:rsidRPr="00270CC4">
              <w:rPr>
                <w:rFonts w:ascii="Times New Roman" w:hAnsi="Times New Roman" w:cs="Times New Roman"/>
                <w:strike/>
                <w:sz w:val="24"/>
                <w:szCs w:val="24"/>
                <w:highlight w:val="cyan"/>
              </w:rPr>
              <w:t>Fizika un astronomija</w:t>
            </w:r>
          </w:p>
        </w:tc>
        <w:tc>
          <w:tcPr>
            <w:tcW w:w="2511" w:type="dxa"/>
          </w:tcPr>
          <w:p w14:paraId="61343152" w14:textId="77777777" w:rsidR="00F14659" w:rsidRPr="00270CC4" w:rsidRDefault="00F14659" w:rsidP="00C26AA2">
            <w:pPr>
              <w:jc w:val="center"/>
              <w:rPr>
                <w:rFonts w:ascii="Times New Roman" w:hAnsi="Times New Roman" w:cs="Times New Roman"/>
                <w:strike/>
                <w:sz w:val="24"/>
                <w:szCs w:val="24"/>
                <w:highlight w:val="cyan"/>
              </w:rPr>
            </w:pPr>
            <w:r w:rsidRPr="00270CC4">
              <w:rPr>
                <w:rFonts w:ascii="Times New Roman" w:hAnsi="Times New Roman" w:cs="Times New Roman"/>
                <w:strike/>
                <w:sz w:val="24"/>
                <w:szCs w:val="24"/>
                <w:highlight w:val="cyan"/>
              </w:rPr>
              <w:t>01.09.2024</w:t>
            </w:r>
          </w:p>
        </w:tc>
      </w:tr>
      <w:tr w:rsidR="00C26AA2" w:rsidRPr="006E77F2" w14:paraId="4588E6A9" w14:textId="77777777" w:rsidTr="00C26AA2">
        <w:tc>
          <w:tcPr>
            <w:tcW w:w="837" w:type="dxa"/>
          </w:tcPr>
          <w:p w14:paraId="1C8289E8"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4.</w:t>
            </w:r>
          </w:p>
        </w:tc>
        <w:tc>
          <w:tcPr>
            <w:tcW w:w="1734" w:type="dxa"/>
          </w:tcPr>
          <w:p w14:paraId="56F146B9"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Irēna</w:t>
            </w:r>
          </w:p>
        </w:tc>
        <w:tc>
          <w:tcPr>
            <w:tcW w:w="1856" w:type="dxa"/>
          </w:tcPr>
          <w:p w14:paraId="0132FEF4"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Mihailova</w:t>
            </w:r>
          </w:p>
        </w:tc>
        <w:tc>
          <w:tcPr>
            <w:tcW w:w="2798" w:type="dxa"/>
          </w:tcPr>
          <w:p w14:paraId="1C6B7EA8"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Fizika un astronomija</w:t>
            </w:r>
          </w:p>
        </w:tc>
        <w:tc>
          <w:tcPr>
            <w:tcW w:w="2511" w:type="dxa"/>
          </w:tcPr>
          <w:p w14:paraId="62E6A65B" w14:textId="37D14488" w:rsidR="00F14659" w:rsidRPr="006E77F2" w:rsidRDefault="00270CC4" w:rsidP="00C26AA2">
            <w:pPr>
              <w:jc w:val="center"/>
              <w:rPr>
                <w:rFonts w:ascii="Times New Roman" w:hAnsi="Times New Roman" w:cs="Times New Roman"/>
                <w:sz w:val="24"/>
                <w:szCs w:val="24"/>
              </w:rPr>
            </w:pPr>
            <w:r w:rsidRPr="00270CC4">
              <w:rPr>
                <w:rFonts w:ascii="Times New Roman" w:hAnsi="Times New Roman" w:cs="Times New Roman"/>
                <w:sz w:val="24"/>
                <w:szCs w:val="24"/>
                <w:highlight w:val="cyan"/>
              </w:rPr>
              <w:t>8.05.2027</w:t>
            </w:r>
          </w:p>
        </w:tc>
      </w:tr>
      <w:tr w:rsidR="00C26AA2" w:rsidRPr="006E77F2" w14:paraId="49DCB07B" w14:textId="77777777" w:rsidTr="00C26AA2">
        <w:tc>
          <w:tcPr>
            <w:tcW w:w="837" w:type="dxa"/>
          </w:tcPr>
          <w:p w14:paraId="3005AB46"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5.</w:t>
            </w:r>
          </w:p>
        </w:tc>
        <w:tc>
          <w:tcPr>
            <w:tcW w:w="1734" w:type="dxa"/>
          </w:tcPr>
          <w:p w14:paraId="64887A03"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 xml:space="preserve">Marina </w:t>
            </w:r>
          </w:p>
        </w:tc>
        <w:tc>
          <w:tcPr>
            <w:tcW w:w="1856" w:type="dxa"/>
          </w:tcPr>
          <w:p w14:paraId="62BDC045"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Krasovska</w:t>
            </w:r>
          </w:p>
        </w:tc>
        <w:tc>
          <w:tcPr>
            <w:tcW w:w="2798" w:type="dxa"/>
          </w:tcPr>
          <w:p w14:paraId="24860896"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Fizika un astronomija</w:t>
            </w:r>
          </w:p>
        </w:tc>
        <w:tc>
          <w:tcPr>
            <w:tcW w:w="2511" w:type="dxa"/>
          </w:tcPr>
          <w:p w14:paraId="45041D16" w14:textId="77777777" w:rsidR="00F14659" w:rsidRPr="006E77F2" w:rsidRDefault="00F14659" w:rsidP="00C26AA2">
            <w:pPr>
              <w:jc w:val="center"/>
              <w:rPr>
                <w:rFonts w:ascii="Times New Roman" w:hAnsi="Times New Roman" w:cs="Times New Roman"/>
                <w:sz w:val="24"/>
                <w:szCs w:val="24"/>
              </w:rPr>
            </w:pPr>
            <w:r w:rsidRPr="006E77F2">
              <w:rPr>
                <w:rFonts w:ascii="Times New Roman" w:hAnsi="Times New Roman" w:cs="Times New Roman"/>
                <w:sz w:val="24"/>
                <w:szCs w:val="24"/>
              </w:rPr>
              <w:t>04.05.2025</w:t>
            </w:r>
          </w:p>
        </w:tc>
      </w:tr>
      <w:tr w:rsidR="00C26AA2" w:rsidRPr="006E77F2" w14:paraId="54DEAE72" w14:textId="77777777" w:rsidTr="00C26AA2">
        <w:tc>
          <w:tcPr>
            <w:tcW w:w="837" w:type="dxa"/>
          </w:tcPr>
          <w:p w14:paraId="326B3035"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6.</w:t>
            </w:r>
          </w:p>
        </w:tc>
        <w:tc>
          <w:tcPr>
            <w:tcW w:w="1734" w:type="dxa"/>
          </w:tcPr>
          <w:p w14:paraId="55252CB5"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 xml:space="preserve">Jānis </w:t>
            </w:r>
          </w:p>
        </w:tc>
        <w:tc>
          <w:tcPr>
            <w:tcW w:w="1856" w:type="dxa"/>
          </w:tcPr>
          <w:p w14:paraId="0E30F239"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Sniķeris</w:t>
            </w:r>
          </w:p>
        </w:tc>
        <w:tc>
          <w:tcPr>
            <w:tcW w:w="2798" w:type="dxa"/>
          </w:tcPr>
          <w:p w14:paraId="06C93FB7" w14:textId="77777777" w:rsidR="00F14659" w:rsidRPr="006E77F2" w:rsidRDefault="00F14659" w:rsidP="00C26AA2">
            <w:pPr>
              <w:jc w:val="both"/>
              <w:rPr>
                <w:rFonts w:ascii="Times New Roman" w:hAnsi="Times New Roman" w:cs="Times New Roman"/>
                <w:sz w:val="24"/>
                <w:szCs w:val="24"/>
              </w:rPr>
            </w:pPr>
            <w:r w:rsidRPr="006E77F2">
              <w:rPr>
                <w:rFonts w:ascii="Times New Roman" w:hAnsi="Times New Roman" w:cs="Times New Roman"/>
                <w:sz w:val="24"/>
                <w:szCs w:val="24"/>
              </w:rPr>
              <w:t>Fizika un astronomija</w:t>
            </w:r>
          </w:p>
        </w:tc>
        <w:tc>
          <w:tcPr>
            <w:tcW w:w="2511" w:type="dxa"/>
          </w:tcPr>
          <w:p w14:paraId="719DFC23" w14:textId="77777777" w:rsidR="00F14659" w:rsidRPr="006E77F2" w:rsidRDefault="00F14659" w:rsidP="00C26AA2">
            <w:pPr>
              <w:jc w:val="center"/>
              <w:rPr>
                <w:rFonts w:ascii="Times New Roman" w:hAnsi="Times New Roman" w:cs="Times New Roman"/>
                <w:sz w:val="24"/>
                <w:szCs w:val="24"/>
              </w:rPr>
            </w:pPr>
            <w:r w:rsidRPr="006E77F2">
              <w:rPr>
                <w:rFonts w:ascii="Times New Roman" w:hAnsi="Times New Roman" w:cs="Times New Roman"/>
                <w:sz w:val="24"/>
                <w:szCs w:val="24"/>
              </w:rPr>
              <w:t>01.03.2026.</w:t>
            </w:r>
          </w:p>
        </w:tc>
      </w:tr>
    </w:tbl>
    <w:p w14:paraId="7DD71C42" w14:textId="77777777" w:rsidR="00F14659" w:rsidRPr="006E77F2" w:rsidRDefault="00F14659" w:rsidP="00F14659">
      <w:pPr>
        <w:jc w:val="both"/>
        <w:rPr>
          <w:rFonts w:ascii="Times New Roman" w:hAnsi="Times New Roman" w:cs="Times New Roman"/>
          <w:sz w:val="24"/>
          <w:szCs w:val="24"/>
        </w:rPr>
      </w:pPr>
    </w:p>
    <w:p w14:paraId="40640FCE"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Kā liecina apkopotie dati, DU mācībspēki mērķtiecīgi un regulāri iesaistās dažādās profesionālās pilnveides aktivitātēs viņu zinātniskajām interesēm atbilstošajās jomās gan DU, gan arī ārzemju augstskolās. Līdztekus akadēmiskajam darbam augstskolā mācībspēkiem ir praktiskā pieredze ar nozari saistīto projektu un līgumdarbu realizācijā. Šāda veida aktivitātes veicina vispusīgu izpratni par nozares specifiku, tādējādi arī studiju procesā nodrošinot tiešu teorijas un prakses vienotību. </w:t>
      </w:r>
    </w:p>
    <w:p w14:paraId="59BF272E" w14:textId="77777777" w:rsidR="00F14659" w:rsidRPr="006E77F2" w:rsidRDefault="00F14659" w:rsidP="00F14659">
      <w:pPr>
        <w:jc w:val="both"/>
        <w:rPr>
          <w:rFonts w:ascii="Times New Roman" w:hAnsi="Times New Roman" w:cs="Times New Roman"/>
          <w:sz w:val="24"/>
          <w:szCs w:val="24"/>
        </w:rPr>
      </w:pPr>
    </w:p>
    <w:p w14:paraId="154EE548"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Programmā iesaistītā akadēmiskā personāla pētnieciskā darba virzieni ir orientēti uz studiju programmas sekmīgu īstenošanu un vairumā gadījumu ir saistīti ar docētāju specializāciju programmas ietvaros. Docētāji sagatavo zinātniskus rakstus, t.sk., starptautiski recenzējamos žurnālos, piedalās konferencēs un praktiskajos semināros, mācību un dažādos zinātniskajos pasākumos,  izstrādā metodiskos materiālus, piedalās nacionālajos pētnieciskajos projektos. Saraksts ar DSP “Cietvielu fizika” īstenošanā iesaistītā akadēmiskā personāla pieredzi nozares projektu realizācijā pievienots pielikumā (</w:t>
      </w:r>
      <w:r w:rsidRPr="006E77F2">
        <w:rPr>
          <w:rFonts w:ascii="Times New Roman" w:hAnsi="Times New Roman" w:cs="Times New Roman"/>
          <w:i/>
          <w:iCs/>
          <w:sz w:val="24"/>
          <w:szCs w:val="24"/>
        </w:rPr>
        <w:t>3.4.4.DSP_Cietvielu_fizika_projekti</w:t>
      </w:r>
      <w:r w:rsidRPr="006E77F2">
        <w:rPr>
          <w:rFonts w:ascii="Times New Roman" w:hAnsi="Times New Roman" w:cs="Times New Roman"/>
          <w:sz w:val="24"/>
          <w:szCs w:val="24"/>
        </w:rPr>
        <w:t>).</w:t>
      </w:r>
    </w:p>
    <w:p w14:paraId="0EBEBF45" w14:textId="77777777" w:rsidR="00F14659" w:rsidRPr="006E77F2" w:rsidRDefault="00F14659" w:rsidP="00F14659">
      <w:pPr>
        <w:jc w:val="both"/>
        <w:rPr>
          <w:rFonts w:ascii="Times New Roman" w:hAnsi="Times New Roman" w:cs="Times New Roman"/>
          <w:sz w:val="24"/>
          <w:szCs w:val="24"/>
        </w:rPr>
      </w:pPr>
    </w:p>
    <w:p w14:paraId="46BC71D0"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DSP “Cietvielu fizika” realizācijā iesaistīto mācībspēku nozīmīgākās publikācijas pievienotas pielikumā </w:t>
      </w:r>
      <w:r w:rsidRPr="006E77F2">
        <w:rPr>
          <w:rFonts w:ascii="Times New Roman" w:hAnsi="Times New Roman" w:cs="Times New Roman"/>
          <w:i/>
          <w:iCs/>
          <w:sz w:val="24"/>
          <w:szCs w:val="24"/>
        </w:rPr>
        <w:t>2.4.4.Zinātnisko publikāciju saraksts virzienam</w:t>
      </w:r>
      <w:r w:rsidRPr="006E77F2">
        <w:rPr>
          <w:rFonts w:ascii="Times New Roman" w:hAnsi="Times New Roman" w:cs="Times New Roman"/>
          <w:sz w:val="24"/>
          <w:szCs w:val="24"/>
        </w:rPr>
        <w:t xml:space="preserve">. </w:t>
      </w:r>
    </w:p>
    <w:p w14:paraId="466717CC" w14:textId="77777777" w:rsidR="00F14659" w:rsidRPr="006E77F2" w:rsidRDefault="00F14659" w:rsidP="00F14659">
      <w:pPr>
        <w:jc w:val="both"/>
        <w:rPr>
          <w:rFonts w:ascii="Times New Roman" w:hAnsi="Times New Roman" w:cs="Times New Roman"/>
          <w:sz w:val="24"/>
          <w:szCs w:val="24"/>
        </w:rPr>
      </w:pPr>
    </w:p>
    <w:p w14:paraId="7C08C1C6"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3.4.2. Mācībspēku sastāva izmaiņu analīze un novērtējums par pārskata periodu, to ietekme uz studiju kvalitāti. </w:t>
      </w:r>
    </w:p>
    <w:p w14:paraId="76FED2DF" w14:textId="77777777" w:rsidR="00F14659" w:rsidRPr="006E77F2" w:rsidRDefault="00F14659" w:rsidP="00F14659">
      <w:pPr>
        <w:jc w:val="both"/>
        <w:rPr>
          <w:rFonts w:ascii="Times New Roman" w:hAnsi="Times New Roman" w:cs="Times New Roman"/>
          <w:sz w:val="24"/>
          <w:szCs w:val="24"/>
        </w:rPr>
      </w:pPr>
    </w:p>
    <w:p w14:paraId="28EC9E4A"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Kopš iepriekšējās studiju virziena akreditācijas obligāto studiju kursu un specializēto izvēles kursu nodrošinājumā notikušas nelielas izmaiņas. Darba attiecības ar DU pārtraucis viens no vadošajiem mācībspēkiem prof. Edmunds Tamanis. Diemžēl tas uz laiku ietekmēja studiju kvalitāti, jo, piemēram, “Rentgenstruktūranalīzes” un “Modernās mikroskopijas” kursa docēšanai nav viegli atrast  kvalifikācijā līdzvērtīgu docētāju. Tika pieaicināti DSP “Cietvielu fizika” absolventi. Uz ziņojuma sagatavošanas brīdi DSP “Cietvielu fizika” realizāciju nodrošina kopumā 10 mācībspēki. </w:t>
      </w:r>
    </w:p>
    <w:p w14:paraId="1881384E" w14:textId="77777777" w:rsidR="00F14659" w:rsidRPr="006E77F2" w:rsidRDefault="00F14659" w:rsidP="00F14659">
      <w:pPr>
        <w:jc w:val="both"/>
        <w:rPr>
          <w:rFonts w:ascii="Times New Roman" w:hAnsi="Times New Roman" w:cs="Times New Roman"/>
          <w:sz w:val="24"/>
          <w:szCs w:val="24"/>
        </w:rPr>
      </w:pPr>
    </w:p>
    <w:p w14:paraId="3059BD63"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lastRenderedPageBreak/>
        <w:t xml:space="preserve">3.4.3. Informācija par doktora studiju programmas īstenošanā iesaistītā akadēmiskā personāla zinātnisko publikāciju skaitu pārskata periodā, pievienojot svarīgāko publikāciju sarakstu, kas publicētas žurnālos, kuri tiek indeksēti datubāzēs Scopus vai WoS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attiecīgajā zinātņu nozarē (kopējais skaits, mācībspēka vārds/ uzvārds, zinātnes nozare, kurā mācībspēkam ir eksperta statuss un Latvijas Zinātnes padomes eksperta tiesību beigu termiņš) (ja attiecināms). </w:t>
      </w:r>
    </w:p>
    <w:p w14:paraId="7DC34984" w14:textId="77777777" w:rsidR="00F14659" w:rsidRPr="006E77F2" w:rsidRDefault="00F14659" w:rsidP="00F14659">
      <w:pPr>
        <w:jc w:val="both"/>
        <w:rPr>
          <w:rFonts w:ascii="Times New Roman" w:hAnsi="Times New Roman" w:cs="Times New Roman"/>
          <w:b/>
          <w:bCs/>
          <w:sz w:val="24"/>
          <w:szCs w:val="24"/>
        </w:rPr>
      </w:pPr>
    </w:p>
    <w:p w14:paraId="47E842E4"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DSP “Cietvielu fizika” īstenošanā iesaistītais akadēmiskais personāls laika posmā no 2017.-2022. gadam kopumā ir publicējuši 17</w:t>
      </w:r>
      <w:r w:rsidRPr="006E77F2">
        <w:rPr>
          <w:rFonts w:ascii="Times New Roman" w:hAnsi="Times New Roman" w:cs="Times New Roman"/>
          <w:b/>
          <w:sz w:val="24"/>
          <w:szCs w:val="24"/>
        </w:rPr>
        <w:t xml:space="preserve"> </w:t>
      </w:r>
      <w:r w:rsidRPr="006E77F2">
        <w:rPr>
          <w:rFonts w:ascii="Times New Roman" w:hAnsi="Times New Roman" w:cs="Times New Roman"/>
          <w:sz w:val="24"/>
          <w:szCs w:val="24"/>
        </w:rPr>
        <w:t>zinātniskos rakstus, izdevumos, kas iekļauti starptautiskajās datu bāzēs.  Pārskata periodā DSP “Cietvielu fizika” iesaistītie mācībspēki savu zinātnisko pētījumu  rezultātus publicējuši tādos izdevumos kā Beilstein Journal of nanotechnology, Sensing and Bio-Sensing Research, Thin solid films, CrystEngComm,</w:t>
      </w:r>
      <w:r w:rsidRPr="006E77F2">
        <w:rPr>
          <w:rFonts w:ascii="Times New Roman" w:hAnsi="Times New Roman" w:cs="Times New Roman"/>
          <w:i/>
          <w:sz w:val="24"/>
          <w:szCs w:val="24"/>
        </w:rPr>
        <w:t xml:space="preserve"> </w:t>
      </w:r>
      <w:r w:rsidRPr="006E77F2">
        <w:rPr>
          <w:rFonts w:ascii="Times New Roman" w:hAnsi="Times New Roman" w:cs="Times New Roman"/>
          <w:sz w:val="24"/>
          <w:szCs w:val="24"/>
        </w:rPr>
        <w:t xml:space="preserve">Surfaces and Interfaces, Environment technology, Journal of Nanomaterials, Technical Physics Letters, Journal of Micro/Nanopatterning, Materials, and Metrology. Astoņi no DSP “Cietvielu fizika” mācībspēku izstrādātajiem zinātniskajiem rakstiem ir tikuši publicēti, sadarbojoties ar DSP “Cietvielu fizika” studējošajiem. </w:t>
      </w:r>
    </w:p>
    <w:p w14:paraId="345AFB12" w14:textId="77777777" w:rsidR="00F14659" w:rsidRPr="006E77F2" w:rsidRDefault="00F14659" w:rsidP="00F14659">
      <w:pPr>
        <w:jc w:val="both"/>
        <w:rPr>
          <w:rFonts w:ascii="Times New Roman" w:hAnsi="Times New Roman" w:cs="Times New Roman"/>
          <w:sz w:val="24"/>
          <w:szCs w:val="24"/>
        </w:rPr>
      </w:pPr>
    </w:p>
    <w:p w14:paraId="215EBE01" w14:textId="1C892E1A"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DSP “Cietvielu fizika” realizācijā iesaistīto mācībspēku nozīmīgākās publikācijas pievienotas pielikumā </w:t>
      </w:r>
      <w:r w:rsidRPr="006E77F2">
        <w:rPr>
          <w:rFonts w:ascii="Times New Roman" w:hAnsi="Times New Roman" w:cs="Times New Roman"/>
          <w:i/>
          <w:iCs/>
          <w:sz w:val="24"/>
          <w:szCs w:val="24"/>
        </w:rPr>
        <w:t>2.4.4.Zinātnisko publikāciju saraksts virzienam</w:t>
      </w:r>
      <w:r w:rsidRPr="006E77F2">
        <w:rPr>
          <w:rFonts w:ascii="Times New Roman" w:hAnsi="Times New Roman" w:cs="Times New Roman"/>
          <w:sz w:val="24"/>
          <w:szCs w:val="24"/>
        </w:rPr>
        <w:t xml:space="preserve">. </w:t>
      </w:r>
      <w:r w:rsidR="000D0F41" w:rsidRPr="000D0F41">
        <w:rPr>
          <w:rFonts w:ascii="Times New Roman" w:hAnsi="Times New Roman" w:cs="Times New Roman"/>
          <w:sz w:val="24"/>
          <w:szCs w:val="24"/>
          <w:highlight w:val="cyan"/>
        </w:rPr>
        <w:t>Piec</w:t>
      </w:r>
      <w:r w:rsidRPr="000D0F41">
        <w:rPr>
          <w:rFonts w:ascii="Times New Roman" w:hAnsi="Times New Roman" w:cs="Times New Roman"/>
          <w:sz w:val="24"/>
          <w:szCs w:val="24"/>
          <w:highlight w:val="cyan"/>
        </w:rPr>
        <w:t>i</w:t>
      </w:r>
      <w:r w:rsidRPr="006E77F2">
        <w:rPr>
          <w:rFonts w:ascii="Times New Roman" w:hAnsi="Times New Roman" w:cs="Times New Roman"/>
          <w:sz w:val="24"/>
          <w:szCs w:val="24"/>
        </w:rPr>
        <w:t xml:space="preserve"> no 10 studiju programmas realizācijā iesaistītajiem mācībspēkiem ir LZP eksperti. </w:t>
      </w:r>
    </w:p>
    <w:p w14:paraId="4AABE562" w14:textId="77777777" w:rsidR="00F14659" w:rsidRPr="006E77F2" w:rsidRDefault="00F14659" w:rsidP="00F14659">
      <w:pPr>
        <w:jc w:val="both"/>
        <w:rPr>
          <w:rFonts w:ascii="Times New Roman" w:hAnsi="Times New Roman" w:cs="Times New Roman"/>
          <w:sz w:val="24"/>
          <w:szCs w:val="24"/>
        </w:rPr>
      </w:pPr>
    </w:p>
    <w:p w14:paraId="3F8BC335"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6FCCA397" w14:textId="77777777" w:rsidR="00F14659" w:rsidRPr="006E77F2" w:rsidRDefault="00F14659" w:rsidP="00F14659">
      <w:pPr>
        <w:jc w:val="both"/>
        <w:rPr>
          <w:rFonts w:ascii="Times New Roman" w:hAnsi="Times New Roman" w:cs="Times New Roman"/>
          <w:sz w:val="24"/>
          <w:szCs w:val="24"/>
        </w:rPr>
      </w:pPr>
    </w:p>
    <w:p w14:paraId="18ACC1CF"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DU  studiju virziena “Fizika, materiālzinātne, matemātika un statistika” t.sk. DSP “Cietvielu fizika” realizācijā iesaistītie zinātnieki aktīvi sadarbojas kopīgos pētniecības projektos, kā arī izmanto sadarbības institūciju piedāvāto infrastruktūru specifisku pētījumu veikšanai. DSP “Cietvielu fizika”  zinātnieki ir iekļāvušies starptautiskajā apritē un līdztekus ar citu valstu zinātniekiem piedalās pasaules zinātnes attīstībā. Pārskata periodā DSP “Cietvielu fizika” realizācijā iesaistītie mācībspēki ir piedalījušies 8</w:t>
      </w:r>
      <w:r w:rsidRPr="006E77F2">
        <w:rPr>
          <w:rFonts w:ascii="Times New Roman" w:hAnsi="Times New Roman" w:cs="Times New Roman"/>
          <w:b/>
          <w:sz w:val="24"/>
          <w:szCs w:val="24"/>
        </w:rPr>
        <w:t xml:space="preserve"> </w:t>
      </w:r>
      <w:r w:rsidRPr="006E77F2">
        <w:rPr>
          <w:rFonts w:ascii="Times New Roman" w:hAnsi="Times New Roman" w:cs="Times New Roman"/>
          <w:sz w:val="24"/>
          <w:szCs w:val="24"/>
        </w:rPr>
        <w:t xml:space="preserve">zinātnisko projektu  īstenošanā par kopējo summu 7731136,82 </w:t>
      </w:r>
      <w:r w:rsidRPr="006E77F2">
        <w:rPr>
          <w:rFonts w:ascii="Times New Roman" w:hAnsi="Times New Roman" w:cs="Times New Roman"/>
        </w:rPr>
        <w:t xml:space="preserve"> €.</w:t>
      </w:r>
    </w:p>
    <w:p w14:paraId="3693CFAE" w14:textId="77777777" w:rsidR="00F14659" w:rsidRPr="006E77F2" w:rsidRDefault="00F14659" w:rsidP="00F14659">
      <w:pPr>
        <w:jc w:val="both"/>
        <w:rPr>
          <w:rFonts w:ascii="Times New Roman" w:hAnsi="Times New Roman" w:cs="Times New Roman"/>
          <w:sz w:val="24"/>
          <w:szCs w:val="24"/>
        </w:rPr>
      </w:pPr>
    </w:p>
    <w:p w14:paraId="5F9329DD" w14:textId="176AEC5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Informāciju par DSP “Cietvielu fizika” realizācijā iesaistītā akadēmiskā personāla iesaisti pētniecības projektos laika posmā no </w:t>
      </w:r>
      <w:r w:rsidRPr="000D0F41">
        <w:rPr>
          <w:rFonts w:ascii="Times New Roman" w:hAnsi="Times New Roman" w:cs="Times New Roman"/>
          <w:sz w:val="24"/>
          <w:szCs w:val="24"/>
          <w:highlight w:val="cyan"/>
        </w:rPr>
        <w:t>2017</w:t>
      </w:r>
      <w:r w:rsidR="000D0F41" w:rsidRPr="000D0F41">
        <w:rPr>
          <w:rFonts w:ascii="Times New Roman" w:hAnsi="Times New Roman" w:cs="Times New Roman"/>
          <w:sz w:val="24"/>
          <w:szCs w:val="24"/>
          <w:highlight w:val="cyan"/>
        </w:rPr>
        <w:t>. – 2024</w:t>
      </w:r>
      <w:r w:rsidRPr="000D0F41">
        <w:rPr>
          <w:rFonts w:ascii="Times New Roman" w:hAnsi="Times New Roman" w:cs="Times New Roman"/>
          <w:sz w:val="24"/>
          <w:szCs w:val="24"/>
          <w:highlight w:val="cyan"/>
        </w:rPr>
        <w:t>.</w:t>
      </w:r>
      <w:r w:rsidRPr="006E77F2">
        <w:rPr>
          <w:rFonts w:ascii="Times New Roman" w:hAnsi="Times New Roman" w:cs="Times New Roman"/>
          <w:sz w:val="24"/>
          <w:szCs w:val="24"/>
        </w:rPr>
        <w:t xml:space="preserve"> gadam skatīt pielikumā </w:t>
      </w:r>
      <w:r w:rsidRPr="006E77F2">
        <w:rPr>
          <w:rFonts w:ascii="Times New Roman" w:hAnsi="Times New Roman" w:cs="Times New Roman"/>
          <w:i/>
          <w:iCs/>
          <w:sz w:val="24"/>
          <w:szCs w:val="24"/>
        </w:rPr>
        <w:t>3.4.4.DSP_Cietvielu_fizika_projekti</w:t>
      </w:r>
      <w:r w:rsidRPr="006E77F2">
        <w:rPr>
          <w:rFonts w:ascii="Times New Roman" w:hAnsi="Times New Roman" w:cs="Times New Roman"/>
          <w:sz w:val="24"/>
          <w:szCs w:val="24"/>
        </w:rPr>
        <w:t>).</w:t>
      </w:r>
    </w:p>
    <w:p w14:paraId="2BB9F374" w14:textId="77777777" w:rsidR="00F14659" w:rsidRPr="006E77F2" w:rsidRDefault="00F14659" w:rsidP="00F14659">
      <w:pPr>
        <w:jc w:val="both"/>
        <w:rPr>
          <w:rFonts w:ascii="Times New Roman" w:hAnsi="Times New Roman" w:cs="Times New Roman"/>
          <w:sz w:val="24"/>
          <w:szCs w:val="24"/>
        </w:rPr>
      </w:pPr>
    </w:p>
    <w:p w14:paraId="17BD7FC3"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3.4.5.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5BDB0E6A" w14:textId="77777777" w:rsidR="00F14659" w:rsidRPr="006E77F2" w:rsidRDefault="00F14659" w:rsidP="00F14659">
      <w:pPr>
        <w:jc w:val="both"/>
        <w:rPr>
          <w:rFonts w:ascii="Times New Roman" w:hAnsi="Times New Roman" w:cs="Times New Roman"/>
          <w:sz w:val="24"/>
          <w:szCs w:val="24"/>
        </w:rPr>
      </w:pPr>
    </w:p>
    <w:p w14:paraId="7DC4E9A5"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Visi studiju kursi ir izstrādāti un tālāk sakārtoti studiju programmā, ņemot vērā kā teorijā, tā praksē nepieciešamās tēmas. Studiju kursu izstrāde notiek sadarbojoties visiem attiecīgā kursa mācībspēkiem. Mācībspēki regulāri sadarbojas ar programmas direktoru – tiek pārrunāti gan </w:t>
      </w:r>
      <w:r w:rsidRPr="006E77F2">
        <w:rPr>
          <w:rFonts w:ascii="Times New Roman" w:hAnsi="Times New Roman" w:cs="Times New Roman"/>
          <w:sz w:val="24"/>
          <w:szCs w:val="24"/>
        </w:rPr>
        <w:lastRenderedPageBreak/>
        <w:t>aktuāli jautājumi, gan docētājiem tiek sniegts konsultatīvs atbalsts dažādos studiju kursu īstenošanas aspektos, nodrošinot vienveidīgu pieeju studiju procesā.</w:t>
      </w:r>
    </w:p>
    <w:p w14:paraId="064469CA"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Mācībspēkiem ir cieša savstarpējā sadarbība, kas tiek veicināta dažādos aspektos – piemēram, kopīgā studiju kursa realizācijā; regulāras tikšanās reizes – semināri, lemjot par darbībām, kuras saistītas ar mācību procesa organizēšanu un vadīšanu; izskatot jautājumus par studiju saturu; kopīgu publikāciju un pētījumu izstrādē; zinātnisko pasākumu plānošanā. </w:t>
      </w:r>
    </w:p>
    <w:p w14:paraId="099B0DD4" w14:textId="77777777" w:rsidR="00F14659" w:rsidRPr="006E77F2" w:rsidRDefault="00F14659" w:rsidP="00F14659">
      <w:pPr>
        <w:jc w:val="both"/>
        <w:rPr>
          <w:rFonts w:ascii="Times New Roman" w:hAnsi="Times New Roman" w:cs="Times New Roman"/>
          <w:sz w:val="24"/>
          <w:szCs w:val="24"/>
        </w:rPr>
      </w:pPr>
    </w:p>
    <w:p w14:paraId="1C6E2E46"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Regulārajās docētāju tikšanās reizēs tiek apspriests kursu saturs un struktūra, izrunāts, kā uzturēt izstrādātās programmas kursu veidošanas pamatprincipu – sistēmiskumu, kā pilnveidot mācību procesa organizācijas formas, lai veicinātu studentu izaugsmi. Šādas diskusijas notiek gan kolektīvi, gan individuāli. Noslēdzoties semestrim, ar docētājiem un/vai katedru vadītājiem tiek apspriesti studējošo un programmas absolventu aptauju rezultāti, lai ieskicētu iespējamus programmas satura un studiju kursu docēšanas pilnveides pasākumus.</w:t>
      </w:r>
    </w:p>
    <w:p w14:paraId="49F1E602" w14:textId="77777777" w:rsidR="00F14659" w:rsidRPr="006E77F2" w:rsidRDefault="00F14659" w:rsidP="00F14659">
      <w:pPr>
        <w:jc w:val="both"/>
        <w:rPr>
          <w:rFonts w:ascii="Times New Roman" w:hAnsi="Times New Roman" w:cs="Times New Roman"/>
          <w:sz w:val="24"/>
          <w:szCs w:val="24"/>
        </w:rPr>
      </w:pPr>
    </w:p>
    <w:p w14:paraId="6011A581" w14:textId="77777777" w:rsidR="00F14659" w:rsidRPr="006E77F2" w:rsidRDefault="00F14659" w:rsidP="00F14659">
      <w:pPr>
        <w:pStyle w:val="NormalWeb"/>
        <w:shd w:val="clear" w:color="auto" w:fill="FFFFFF"/>
        <w:spacing w:before="0" w:beforeAutospacing="0" w:after="0" w:afterAutospacing="0"/>
        <w:jc w:val="both"/>
      </w:pPr>
      <w:r w:rsidRPr="006E77F2">
        <w:t>Doktora studiju programmas iekšienē mācībspēku sadarbības nepieciešamību nosaka vispirms kopīgā pētniecība un zinātniskā kooperācija. Taču, veidojot studiju programmu, priekšplānā izvirzās studentu vajadzības, savukārt macībspēku intereses ir pakārtotas. Optimālajā variantā izdodas harmonizēt visu iesaistīto pušu vajadzības, intereses un iespējas, kā tas bija vērojams DU DSP “Cietvielu fizika” īstenošanā pārskata periodā. Pārskata periodā tika īstenoti vairāki kopēji zinātniski pētnieciskie projekti, iesaistot vairāk kā 50% no visiem DSP “Cietvielu fizika” mācībspēkiem un vairākiem doktorantiem, piemēram:</w:t>
      </w:r>
    </w:p>
    <w:p w14:paraId="20072A58" w14:textId="77777777" w:rsidR="00F14659" w:rsidRPr="006E77F2" w:rsidRDefault="00F14659" w:rsidP="00882AC2">
      <w:pPr>
        <w:pStyle w:val="NormalWeb"/>
        <w:numPr>
          <w:ilvl w:val="0"/>
          <w:numId w:val="42"/>
        </w:numPr>
        <w:shd w:val="clear" w:color="auto" w:fill="FFFFFF"/>
        <w:spacing w:before="0" w:beforeAutospacing="0" w:after="0" w:afterAutospacing="0"/>
        <w:jc w:val="both"/>
      </w:pPr>
      <w:r w:rsidRPr="006E77F2">
        <w:t xml:space="preserve">ERAF projekts </w:t>
      </w:r>
      <w:r w:rsidRPr="006E77F2">
        <w:rPr>
          <w:bCs/>
          <w:i/>
        </w:rPr>
        <w:t>„Uz metāla oksīdu nanostruktūrām bāzētas analītiskas molekulāras identifikācijas ierīces izveide biomolekulu noteikšanai”</w:t>
      </w:r>
      <w:r w:rsidRPr="006E77F2">
        <w:rPr>
          <w:bCs/>
        </w:rPr>
        <w:t xml:space="preserve"> (Vienošanās Nr.1.1.1.1/16/A/001).</w:t>
      </w:r>
      <w:r w:rsidRPr="006E77F2">
        <w:rPr>
          <w:b/>
          <w:bCs/>
        </w:rPr>
        <w:t xml:space="preserve"> </w:t>
      </w:r>
      <w:r w:rsidRPr="006E77F2">
        <w:rPr>
          <w:bCs/>
        </w:rPr>
        <w:t>(īstenošanas periods: 2017-2020; iesaistīti – E.Tamanis, V.Gerbreders, E.Sļedevskis, I.Mihailova, M.Krasovska, A.Ogurcovs, J.Sniķeris)</w:t>
      </w:r>
      <w:r w:rsidRPr="006E77F2">
        <w:rPr>
          <w:b/>
          <w:bCs/>
        </w:rPr>
        <w:t xml:space="preserve"> </w:t>
      </w:r>
    </w:p>
    <w:p w14:paraId="4DF03BB3" w14:textId="77777777" w:rsidR="00F14659" w:rsidRPr="006E77F2" w:rsidRDefault="00F14659" w:rsidP="00882AC2">
      <w:pPr>
        <w:pStyle w:val="NormalWeb"/>
        <w:numPr>
          <w:ilvl w:val="0"/>
          <w:numId w:val="42"/>
        </w:numPr>
        <w:shd w:val="clear" w:color="auto" w:fill="FFFFFF"/>
        <w:spacing w:before="0" w:beforeAutospacing="0" w:after="0" w:afterAutospacing="0"/>
        <w:jc w:val="both"/>
      </w:pPr>
      <w:r w:rsidRPr="006E77F2">
        <w:t>DU iekšējais pētniecības projekts: Nr.14-95/2020/20</w:t>
      </w:r>
      <w:r w:rsidRPr="006E77F2">
        <w:rPr>
          <w:i/>
        </w:rPr>
        <w:t>. „Uz kobalta oksīda nanostruktūrām balstīta gāzes sensora izstrāde”.</w:t>
      </w:r>
      <w:r w:rsidRPr="006E77F2">
        <w:t>(2020)`</w:t>
      </w:r>
    </w:p>
    <w:p w14:paraId="142F11AE" w14:textId="7CF894D7" w:rsidR="00F14659" w:rsidRDefault="00F14659" w:rsidP="00882AC2">
      <w:pPr>
        <w:pStyle w:val="NormalWeb"/>
        <w:numPr>
          <w:ilvl w:val="0"/>
          <w:numId w:val="42"/>
        </w:numPr>
        <w:shd w:val="clear" w:color="auto" w:fill="FFFFFF"/>
        <w:spacing w:before="0" w:beforeAutospacing="0" w:after="0" w:afterAutospacing="0"/>
        <w:jc w:val="both"/>
      </w:pPr>
      <w:r w:rsidRPr="006E77F2">
        <w:t>DU iekšējais pētniecības projekts:</w:t>
      </w:r>
      <w:r w:rsidRPr="006E77F2">
        <w:rPr>
          <w:b/>
        </w:rPr>
        <w:t xml:space="preserve"> </w:t>
      </w:r>
      <w:r w:rsidRPr="006E77F2">
        <w:t>Nr. 14-95/2021/11 “</w:t>
      </w:r>
      <w:r w:rsidRPr="006E77F2">
        <w:rPr>
          <w:i/>
        </w:rPr>
        <w:t>Elektroķīmiska sensora izstrāde oksidanta koncentrāciju, kas pārsniedz veselīgu šūnu struktūras darbību fizioloģisko normu, noteikšanai”</w:t>
      </w:r>
      <w:r w:rsidRPr="006E77F2">
        <w:rPr>
          <w:bCs/>
        </w:rPr>
        <w:t xml:space="preserve"> </w:t>
      </w:r>
      <w:r w:rsidRPr="006E77F2">
        <w:t>(2021).</w:t>
      </w:r>
    </w:p>
    <w:p w14:paraId="67730466" w14:textId="300BFE8F" w:rsidR="008B6682" w:rsidRPr="008B6682" w:rsidRDefault="008B6682" w:rsidP="00882AC2">
      <w:pPr>
        <w:pStyle w:val="NormalWeb"/>
        <w:numPr>
          <w:ilvl w:val="0"/>
          <w:numId w:val="42"/>
        </w:numPr>
        <w:shd w:val="clear" w:color="auto" w:fill="FFFFFF"/>
        <w:spacing w:before="0" w:beforeAutospacing="0" w:after="0" w:afterAutospacing="0"/>
        <w:jc w:val="both"/>
      </w:pPr>
      <w:r w:rsidRPr="008B6682">
        <w:rPr>
          <w:highlight w:val="cyan"/>
        </w:rPr>
        <w:t>DU iekšējais pētniecības projekts: Nr.14-95/2024/24 “Portatīva multisensora izstrāde piesārņojošo elementu noteikšanai ūdenī”</w:t>
      </w:r>
      <w:r>
        <w:rPr>
          <w:highlight w:val="cyan"/>
        </w:rPr>
        <w:t xml:space="preserve"> (2024)</w:t>
      </w:r>
      <w:r w:rsidRPr="008B6682">
        <w:rPr>
          <w:highlight w:val="cyan"/>
        </w:rPr>
        <w:t xml:space="preserve">. </w:t>
      </w:r>
    </w:p>
    <w:p w14:paraId="6CC5F6E8" w14:textId="77777777" w:rsidR="00F14659" w:rsidRPr="006E77F2" w:rsidRDefault="00F14659" w:rsidP="00F14659">
      <w:pPr>
        <w:pStyle w:val="NormalWeb"/>
        <w:shd w:val="clear" w:color="auto" w:fill="FFFFFF"/>
        <w:spacing w:before="0" w:beforeAutospacing="0" w:after="0" w:afterAutospacing="0"/>
        <w:jc w:val="both"/>
      </w:pPr>
      <w:r w:rsidRPr="006E77F2">
        <w:t xml:space="preserve">Iesaistot DSP “Cietvielu fizika” mācībspēkus un doktorantus, tika veikti kopēji zinātniskie pētījumi, izstrādātas zinātniskās publikācijas. DSP “Cietvielu fizika” realizācijā iesaistīto mācībspēku nozīmīgākās publikācijas pievienotas pielikumā </w:t>
      </w:r>
      <w:r w:rsidRPr="006E77F2">
        <w:rPr>
          <w:i/>
          <w:iCs/>
        </w:rPr>
        <w:t>2.4.4.Zinātnisko publikāciju saraksts virzienam</w:t>
      </w:r>
      <w:r w:rsidRPr="006E77F2">
        <w:t>. Iegūtie pētījumu rezultāti tiek izmantoti studiju kursu docēšanā.</w:t>
      </w:r>
    </w:p>
    <w:p w14:paraId="019E130D" w14:textId="77777777" w:rsidR="00F14659" w:rsidRPr="006E77F2" w:rsidRDefault="00F14659" w:rsidP="00F14659">
      <w:pPr>
        <w:pStyle w:val="NormalWeb"/>
        <w:shd w:val="clear" w:color="auto" w:fill="FFFFFF"/>
        <w:spacing w:before="0" w:beforeAutospacing="0" w:after="0" w:afterAutospacing="0"/>
        <w:jc w:val="both"/>
      </w:pPr>
    </w:p>
    <w:p w14:paraId="284D9B70" w14:textId="77777777" w:rsidR="00F14659" w:rsidRPr="006E77F2" w:rsidRDefault="00F14659" w:rsidP="00F14659">
      <w:pPr>
        <w:pStyle w:val="NormalWeb"/>
        <w:shd w:val="clear" w:color="auto" w:fill="FFFFFF"/>
        <w:spacing w:before="0" w:beforeAutospacing="0" w:after="0" w:afterAutospacing="0"/>
        <w:jc w:val="both"/>
      </w:pPr>
      <w:r w:rsidRPr="006E77F2">
        <w:t>Ņemot vērā plānotās pārmaiņas doktora studiju programmu īstenošanā Latvijā, kas tiks īstenotas pamatojoties uz konceptuālo ziņojumu „Par jauna doktorantūras modeļa ieviešanu Latvijā” (atbalstīts 2020. gada 25. jūnijā ar Ministru kabineta rīkojumu Nr. 345), arī DU īstenotajās doktora studiju programmās t.sk.  DSP “Cietvielu fizika” notiks pakāpeniska pāreja uz jaunu doktorantūras modeli, kas ļaus studējošajiem DU Doktorantūras skolas ietvaros piedāvāt plašākās pētniecības un studiju iespējas.</w:t>
      </w:r>
    </w:p>
    <w:p w14:paraId="4450D6A1" w14:textId="0B3D253E" w:rsidR="00F14659" w:rsidRPr="006E77F2" w:rsidRDefault="008B6682" w:rsidP="00F14659">
      <w:pPr>
        <w:jc w:val="both"/>
        <w:rPr>
          <w:rFonts w:ascii="Times New Roman" w:hAnsi="Times New Roman" w:cs="Times New Roman"/>
          <w:b/>
          <w:bCs/>
          <w:sz w:val="24"/>
          <w:szCs w:val="24"/>
        </w:rPr>
      </w:pPr>
      <w:r w:rsidRPr="008B6682">
        <w:rPr>
          <w:rFonts w:ascii="Times New Roman" w:hAnsi="Times New Roman" w:cs="Times New Roman"/>
          <w:sz w:val="24"/>
          <w:szCs w:val="24"/>
          <w:highlight w:val="cyan"/>
        </w:rPr>
        <w:t>2023./2024</w:t>
      </w:r>
      <w:r w:rsidR="00F14659" w:rsidRPr="008B6682">
        <w:rPr>
          <w:rFonts w:ascii="Times New Roman" w:hAnsi="Times New Roman" w:cs="Times New Roman"/>
          <w:sz w:val="24"/>
          <w:szCs w:val="24"/>
          <w:highlight w:val="cyan"/>
        </w:rPr>
        <w:t>.</w:t>
      </w:r>
      <w:r w:rsidR="00F14659" w:rsidRPr="006E77F2">
        <w:rPr>
          <w:rFonts w:ascii="Times New Roman" w:hAnsi="Times New Roman" w:cs="Times New Roman"/>
          <w:sz w:val="24"/>
          <w:szCs w:val="24"/>
        </w:rPr>
        <w:t xml:space="preserve"> st. g. doktora studiju programmas realizācijā ir iesaistīti kopumā 10 mācībspēki. </w:t>
      </w:r>
      <w:r w:rsidR="00F14659" w:rsidRPr="006E77F2">
        <w:rPr>
          <w:rFonts w:ascii="Times New Roman" w:hAnsi="Times New Roman" w:cs="Times New Roman"/>
          <w:sz w:val="24"/>
          <w:szCs w:val="24"/>
          <w:shd w:val="clear" w:color="auto" w:fill="FFFFFF"/>
        </w:rPr>
        <w:t xml:space="preserve">Uz </w:t>
      </w:r>
      <w:r w:rsidRPr="008B6682">
        <w:rPr>
          <w:rFonts w:ascii="Times New Roman" w:hAnsi="Times New Roman" w:cs="Times New Roman"/>
          <w:sz w:val="24"/>
          <w:szCs w:val="24"/>
          <w:highlight w:val="cyan"/>
          <w:shd w:val="clear" w:color="auto" w:fill="FFFFFF"/>
        </w:rPr>
        <w:t>pašvērtējuma</w:t>
      </w:r>
      <w:r w:rsidR="00F14659" w:rsidRPr="006E77F2">
        <w:rPr>
          <w:rFonts w:ascii="Times New Roman" w:hAnsi="Times New Roman" w:cs="Times New Roman"/>
          <w:sz w:val="24"/>
          <w:szCs w:val="24"/>
          <w:shd w:val="clear" w:color="auto" w:fill="FFFFFF"/>
        </w:rPr>
        <w:t xml:space="preserve"> ziņojuma iesniegšanas brīdi DSP “Cietvielu fizika” kopumā studē </w:t>
      </w:r>
      <w:r w:rsidRPr="008B6682">
        <w:rPr>
          <w:rFonts w:ascii="Times New Roman" w:hAnsi="Times New Roman" w:cs="Times New Roman"/>
          <w:sz w:val="24"/>
          <w:szCs w:val="24"/>
          <w:highlight w:val="cyan"/>
          <w:shd w:val="clear" w:color="auto" w:fill="FFFFFF"/>
        </w:rPr>
        <w:t>4</w:t>
      </w:r>
      <w:r w:rsidR="00F14659" w:rsidRPr="006E77F2">
        <w:rPr>
          <w:rFonts w:ascii="Times New Roman" w:hAnsi="Times New Roman" w:cs="Times New Roman"/>
          <w:sz w:val="24"/>
          <w:szCs w:val="24"/>
          <w:shd w:val="clear" w:color="auto" w:fill="FFFFFF"/>
        </w:rPr>
        <w:t xml:space="preserve"> studējošie. </w:t>
      </w:r>
    </w:p>
    <w:p w14:paraId="6C46B3A4" w14:textId="77777777" w:rsidR="00F14659" w:rsidRPr="006E77F2" w:rsidRDefault="00F14659" w:rsidP="00F14659">
      <w:pPr>
        <w:pStyle w:val="NormalWeb"/>
        <w:shd w:val="clear" w:color="auto" w:fill="FFFFFF"/>
        <w:spacing w:before="0" w:beforeAutospacing="0" w:after="0" w:afterAutospacing="0"/>
        <w:jc w:val="both"/>
      </w:pPr>
    </w:p>
    <w:p w14:paraId="6F66984E" w14:textId="6D565AE3" w:rsidR="00F14659" w:rsidRDefault="00F14659" w:rsidP="00F14659">
      <w:pPr>
        <w:rPr>
          <w:rFonts w:ascii="Times New Roman" w:hAnsi="Times New Roman" w:cs="Times New Roman"/>
        </w:rPr>
      </w:pPr>
    </w:p>
    <w:p w14:paraId="24E9B9F7" w14:textId="35900A2E" w:rsidR="007D5845" w:rsidRDefault="007D5845" w:rsidP="00F14659">
      <w:pPr>
        <w:rPr>
          <w:rFonts w:ascii="Times New Roman" w:hAnsi="Times New Roman" w:cs="Times New Roman"/>
        </w:rPr>
      </w:pPr>
    </w:p>
    <w:p w14:paraId="71E34B31" w14:textId="37C897C1" w:rsidR="007D5845" w:rsidRDefault="007D5845" w:rsidP="00F14659">
      <w:pPr>
        <w:rPr>
          <w:rFonts w:ascii="Times New Roman" w:hAnsi="Times New Roman" w:cs="Times New Roman"/>
        </w:rPr>
      </w:pPr>
    </w:p>
    <w:p w14:paraId="257291D2" w14:textId="3750DC70" w:rsidR="007D5845" w:rsidRDefault="007D5845" w:rsidP="00F14659">
      <w:pPr>
        <w:rPr>
          <w:rFonts w:ascii="Times New Roman" w:hAnsi="Times New Roman" w:cs="Times New Roman"/>
        </w:rPr>
      </w:pPr>
    </w:p>
    <w:p w14:paraId="3425828A" w14:textId="77777777" w:rsidR="007D5845" w:rsidRPr="006E77F2" w:rsidRDefault="007D5845" w:rsidP="00F14659">
      <w:pPr>
        <w:rPr>
          <w:rFonts w:ascii="Times New Roman" w:hAnsi="Times New Roman" w:cs="Times New Roman"/>
        </w:rPr>
      </w:pPr>
    </w:p>
    <w:p w14:paraId="638C4811" w14:textId="77777777" w:rsidR="00F14659" w:rsidRPr="006E77F2" w:rsidRDefault="00F14659" w:rsidP="00F14659">
      <w:pPr>
        <w:pStyle w:val="BodyText2"/>
        <w:jc w:val="center"/>
        <w:rPr>
          <w:rFonts w:ascii="Times New Roman" w:hAnsi="Times New Roman" w:cs="Times New Roman"/>
          <w:b/>
          <w:bCs/>
          <w:caps/>
          <w:szCs w:val="24"/>
        </w:rPr>
      </w:pPr>
      <w:r w:rsidRPr="006E77F2">
        <w:rPr>
          <w:rFonts w:ascii="Times New Roman" w:hAnsi="Times New Roman" w:cs="Times New Roman"/>
          <w:b/>
          <w:szCs w:val="24"/>
        </w:rPr>
        <w:t xml:space="preserve">III. </w:t>
      </w:r>
      <w:r w:rsidRPr="006E77F2">
        <w:rPr>
          <w:rFonts w:ascii="Times New Roman" w:hAnsi="Times New Roman" w:cs="Times New Roman"/>
          <w:b/>
          <w:bCs/>
          <w:caps/>
          <w:szCs w:val="24"/>
        </w:rPr>
        <w:t xml:space="preserve">Akadēmiskās doktora STUDIJU PROGRAMMAs </w:t>
      </w:r>
      <w:r w:rsidRPr="006E77F2">
        <w:rPr>
          <w:rFonts w:ascii="Times New Roman" w:hAnsi="Times New Roman" w:cs="Times New Roman"/>
          <w:b/>
          <w:smallCaps/>
          <w:szCs w:val="24"/>
        </w:rPr>
        <w:t>„MATEMĀTIKA”</w:t>
      </w:r>
      <w:r w:rsidRPr="006E77F2">
        <w:rPr>
          <w:rFonts w:ascii="Times New Roman" w:hAnsi="Times New Roman" w:cs="Times New Roman"/>
          <w:b/>
          <w:szCs w:val="24"/>
        </w:rPr>
        <w:t xml:space="preserve"> RAKSTUROJUMS </w:t>
      </w:r>
    </w:p>
    <w:p w14:paraId="17B59B81" w14:textId="77777777" w:rsidR="00F14659" w:rsidRPr="006E77F2" w:rsidRDefault="00F14659" w:rsidP="00F14659">
      <w:pPr>
        <w:jc w:val="both"/>
        <w:rPr>
          <w:rFonts w:ascii="Times New Roman" w:hAnsi="Times New Roman" w:cs="Times New Roman"/>
          <w:b/>
        </w:rPr>
      </w:pPr>
    </w:p>
    <w:p w14:paraId="2D1B69D9"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3.1. Studiju programmas raksturojošie rādītāji</w:t>
      </w:r>
    </w:p>
    <w:p w14:paraId="0FB87656" w14:textId="77777777" w:rsidR="00F14659" w:rsidRPr="006E77F2" w:rsidRDefault="00F14659" w:rsidP="00F14659">
      <w:pPr>
        <w:jc w:val="both"/>
        <w:rPr>
          <w:rFonts w:ascii="Times New Roman" w:hAnsi="Times New Roman" w:cs="Times New Roman"/>
          <w:b/>
        </w:rPr>
      </w:pPr>
    </w:p>
    <w:p w14:paraId="32A0862D"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53484A62" w14:textId="77777777" w:rsidR="00F14659" w:rsidRPr="006E77F2" w:rsidRDefault="00F14659" w:rsidP="00F14659">
      <w:pPr>
        <w:jc w:val="both"/>
        <w:rPr>
          <w:rFonts w:ascii="Times New Roman" w:hAnsi="Times New Roman" w:cs="Times New Roman"/>
        </w:rPr>
      </w:pPr>
    </w:p>
    <w:p w14:paraId="175A69DF" w14:textId="1AA14B94"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Ņemot vērā plānotās pārmaiņas doktora studiju programmu īstenošanā Latvijā, kas tiks īstenotas pamatojoties uz konceptuālo ziņojumu „Par jauna doktorantūras modeļa ieviešanu Latvijā” (atbalstīts 2020. gada 25. jūnijā ar Ministru kabineta rīkojumu Nr. 345), arī DU īstenotajās doktora studiju programmās t.sk.  DSP “Matemātika” notiks pakāpeniska pāreja uz jaunu doktorantūras modeli. Konceptuālais ziņojums paredz, ka ikvienai augstskolai doktora līmeņa studijas jāorganizē centralizēti izveidotās struktūrvienībās – doktorantūras skolās. Pārejas sekmīgai īstenošanai 2020. gadā DU izstrādāts “Doktora studiju programmu attīstības plāns 2020.-2026. gadam jaunā doktorantūras modeļa ieviešanai Daugavpils Universitātē” (apstiprināts DU Zinātnes padomes sēdē 22.10.2020. (protokols Nr. 11, lēmums Nr. 1/1)). 2023. gadā plānots izstrādāt DU Doktorantūras skolas nolikumu, kas nodrošinās DU Doktorantūras skolas atbilstību Eiropas paraugpraksei un starptautiskajiem standartiem, kā arī paredzēs sadarbības nosacījumus ar citām Latvijas un ārvalstu zinātniskajām institūcijām un augstākās izglītības iestādēm. 2023./2024. studiju gadā DSP “Matemātika” 1. kursa studenti uzsāks studijas DU Doktorantūras skolā, savukārt pilnīgu pāriešanu uz jauno doktorantūras modeli Daugavpils Universitātē plānots pabeigt līdz 2026. gada beigām.</w:t>
      </w:r>
    </w:p>
    <w:p w14:paraId="029C4271" w14:textId="77777777" w:rsidR="00F14659" w:rsidRPr="006E77F2" w:rsidRDefault="00F14659" w:rsidP="00F14659">
      <w:pPr>
        <w:jc w:val="both"/>
        <w:rPr>
          <w:rFonts w:ascii="Times New Roman" w:hAnsi="Times New Roman" w:cs="Times New Roman"/>
          <w:sz w:val="24"/>
          <w:szCs w:val="24"/>
        </w:rPr>
      </w:pPr>
    </w:p>
    <w:p w14:paraId="3FADA5E5"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Kopš iepriekšējās akreditācijas studiju programmas parametros veiktas nelielas izmaiņas</w:t>
      </w:r>
      <w:r w:rsidRPr="006E77F2">
        <w:rPr>
          <w:rFonts w:ascii="Times New Roman" w:hAnsi="Times New Roman" w:cs="Times New Roman"/>
          <w:strike/>
          <w:sz w:val="24"/>
          <w:szCs w:val="24"/>
        </w:rPr>
        <w:t>.</w:t>
      </w:r>
      <w:r w:rsidRPr="006E77F2">
        <w:rPr>
          <w:rFonts w:ascii="Times New Roman" w:hAnsi="Times New Roman" w:cs="Times New Roman"/>
          <w:sz w:val="24"/>
          <w:szCs w:val="24"/>
        </w:rPr>
        <w:t xml:space="preserve"> Izstrādājot jaunās DSP “Matemātika” studiju plānu, tika ņemtas vērā konceptuālajā ziņojumā „Par jauna doktorantūras modeļa ieviešanu Latvijā” noteiktās rekomendācijas attiecībā uz pētniecībai veltītā laika un studiju kursu apguves proporciju. Atbilstoši šīm rekomendācijām kredītpunkti doktora studiju programmās jāpiešķir par pētniecībai veltīto laiku, doktorantam izstrādājot promocijas darbu un starptautiski atpazīstamas zinātniskas publikācijas (~ 70 % laika no pilna laika studijām), un par studiju kursu apguvei un mobilitātei veltīto laiku (~ 30 %).</w:t>
      </w:r>
    </w:p>
    <w:p w14:paraId="03C2088E" w14:textId="77777777" w:rsidR="00F14659" w:rsidRPr="006E77F2" w:rsidRDefault="00F14659" w:rsidP="00F14659">
      <w:pPr>
        <w:jc w:val="both"/>
        <w:rPr>
          <w:rFonts w:ascii="Times New Roman" w:hAnsi="Times New Roman" w:cs="Times New Roman"/>
          <w:sz w:val="24"/>
          <w:szCs w:val="24"/>
        </w:rPr>
      </w:pPr>
    </w:p>
    <w:p w14:paraId="45CEE935" w14:textId="70CD9A31" w:rsidR="00F14659" w:rsidRPr="006E77F2" w:rsidRDefault="00F14659" w:rsidP="00F14659">
      <w:pPr>
        <w:jc w:val="both"/>
        <w:rPr>
          <w:rFonts w:ascii="Times New Roman" w:hAnsi="Times New Roman" w:cs="Times New Roman"/>
          <w:spacing w:val="8"/>
          <w:sz w:val="24"/>
          <w:szCs w:val="24"/>
        </w:rPr>
      </w:pPr>
      <w:r w:rsidRPr="006E77F2">
        <w:rPr>
          <w:rFonts w:ascii="Times New Roman" w:hAnsi="Times New Roman" w:cs="Times New Roman"/>
          <w:sz w:val="24"/>
          <w:szCs w:val="24"/>
          <w:shd w:val="clear" w:color="auto" w:fill="FFFFFF"/>
        </w:rPr>
        <w:t xml:space="preserve">Pretendentu intereses aptver daudz plašākas matemātikas apakšnozares. Līdz ar to studējošajiem, kas uzsāks studijas 2023./2024. gadā, </w:t>
      </w:r>
      <w:r w:rsidRPr="006E77F2">
        <w:rPr>
          <w:rFonts w:ascii="Times New Roman" w:hAnsi="Times New Roman" w:cs="Times New Roman"/>
          <w:iCs/>
          <w:sz w:val="24"/>
          <w:szCs w:val="24"/>
        </w:rPr>
        <w:t xml:space="preserve">studiju kurss </w:t>
      </w:r>
      <w:r w:rsidRPr="006E77F2">
        <w:rPr>
          <w:rFonts w:ascii="Times New Roman" w:hAnsi="Times New Roman" w:cs="Times New Roman"/>
          <w:i/>
          <w:iCs/>
          <w:sz w:val="24"/>
          <w:szCs w:val="24"/>
        </w:rPr>
        <w:t xml:space="preserve">Katedras speciālie semināri </w:t>
      </w:r>
      <w:r w:rsidRPr="006E77F2">
        <w:rPr>
          <w:rFonts w:ascii="Times New Roman" w:hAnsi="Times New Roman" w:cs="Times New Roman"/>
          <w:iCs/>
          <w:sz w:val="24"/>
          <w:szCs w:val="24"/>
        </w:rPr>
        <w:t xml:space="preserve">aizvietots ar kursu </w:t>
      </w:r>
      <w:r w:rsidRPr="006E77F2">
        <w:rPr>
          <w:rFonts w:ascii="Times New Roman" w:hAnsi="Times New Roman" w:cs="Times New Roman"/>
          <w:i/>
          <w:iCs/>
          <w:sz w:val="24"/>
          <w:szCs w:val="24"/>
        </w:rPr>
        <w:t xml:space="preserve">Mūsdienu metodes parasto diferenciālvienādojumu robežroblēmu teorijā (4KP). </w:t>
      </w:r>
      <w:r w:rsidRPr="006E77F2">
        <w:rPr>
          <w:rStyle w:val="tld-sibling-0-0-0"/>
          <w:rFonts w:ascii="Times New Roman" w:hAnsi="Times New Roman" w:cs="Times New Roman"/>
          <w:spacing w:val="8"/>
          <w:sz w:val="24"/>
          <w:szCs w:val="24"/>
        </w:rPr>
        <w:t>Iekļautais</w:t>
      </w:r>
      <w:r w:rsidRPr="006E77F2">
        <w:rPr>
          <w:rStyle w:val="ng-star-inserted"/>
          <w:rFonts w:ascii="Times New Roman" w:hAnsi="Times New Roman" w:cs="Times New Roman"/>
          <w:spacing w:val="8"/>
          <w:sz w:val="24"/>
          <w:szCs w:val="24"/>
        </w:rPr>
        <w:t xml:space="preserve"> </w:t>
      </w:r>
      <w:r w:rsidRPr="006E77F2">
        <w:rPr>
          <w:rStyle w:val="tld-sibling-0-0-1"/>
          <w:rFonts w:ascii="Times New Roman" w:hAnsi="Times New Roman" w:cs="Times New Roman"/>
          <w:spacing w:val="8"/>
          <w:sz w:val="24"/>
          <w:szCs w:val="24"/>
        </w:rPr>
        <w:t>kurss</w:t>
      </w:r>
      <w:r w:rsidRPr="006E77F2">
        <w:rPr>
          <w:rStyle w:val="ng-star-inserted"/>
          <w:rFonts w:ascii="Times New Roman" w:hAnsi="Times New Roman" w:cs="Times New Roman"/>
          <w:spacing w:val="8"/>
          <w:sz w:val="24"/>
          <w:szCs w:val="24"/>
        </w:rPr>
        <w:t xml:space="preserve"> </w:t>
      </w:r>
      <w:r w:rsidRPr="006E77F2">
        <w:rPr>
          <w:rStyle w:val="tld-sibling-0-0-2"/>
          <w:rFonts w:ascii="Times New Roman" w:hAnsi="Times New Roman" w:cs="Times New Roman"/>
          <w:spacing w:val="8"/>
          <w:sz w:val="24"/>
          <w:szCs w:val="24"/>
        </w:rPr>
        <w:t>vērsts</w:t>
      </w:r>
      <w:r w:rsidRPr="006E77F2">
        <w:rPr>
          <w:rStyle w:val="ng-star-inserted"/>
          <w:rFonts w:ascii="Times New Roman" w:hAnsi="Times New Roman" w:cs="Times New Roman"/>
          <w:spacing w:val="8"/>
          <w:sz w:val="24"/>
          <w:szCs w:val="24"/>
        </w:rPr>
        <w:t xml:space="preserve"> </w:t>
      </w:r>
      <w:r w:rsidRPr="006E77F2">
        <w:rPr>
          <w:rStyle w:val="tld-sibling-0-0-3"/>
          <w:rFonts w:ascii="Times New Roman" w:hAnsi="Times New Roman" w:cs="Times New Roman"/>
          <w:spacing w:val="8"/>
          <w:sz w:val="24"/>
          <w:szCs w:val="24"/>
        </w:rPr>
        <w:t>uz</w:t>
      </w:r>
      <w:r w:rsidRPr="006E77F2">
        <w:rPr>
          <w:rStyle w:val="ng-star-inserted"/>
          <w:rFonts w:ascii="Times New Roman" w:hAnsi="Times New Roman" w:cs="Times New Roman"/>
          <w:spacing w:val="8"/>
          <w:sz w:val="24"/>
          <w:szCs w:val="24"/>
        </w:rPr>
        <w:t xml:space="preserve"> </w:t>
      </w:r>
      <w:r w:rsidRPr="006E77F2">
        <w:rPr>
          <w:rStyle w:val="tld-sibling-0-0-5"/>
          <w:rFonts w:ascii="Times New Roman" w:hAnsi="Times New Roman" w:cs="Times New Roman"/>
          <w:spacing w:val="8"/>
          <w:sz w:val="24"/>
          <w:szCs w:val="24"/>
        </w:rPr>
        <w:t>iepazīstināšanu</w:t>
      </w:r>
      <w:r w:rsidRPr="006E77F2">
        <w:rPr>
          <w:rStyle w:val="tld-sibling-0-0-4"/>
          <w:rFonts w:ascii="Times New Roman" w:hAnsi="Times New Roman" w:cs="Times New Roman"/>
          <w:spacing w:val="8"/>
          <w:sz w:val="24"/>
          <w:szCs w:val="24"/>
        </w:rPr>
        <w:t xml:space="preserve"> ar jaunām</w:t>
      </w:r>
      <w:r w:rsidRPr="006E77F2">
        <w:rPr>
          <w:rStyle w:val="ng-star-inserted"/>
          <w:rFonts w:ascii="Times New Roman" w:hAnsi="Times New Roman" w:cs="Times New Roman"/>
          <w:spacing w:val="8"/>
          <w:sz w:val="24"/>
          <w:szCs w:val="24"/>
        </w:rPr>
        <w:t xml:space="preserve"> </w:t>
      </w:r>
      <w:r w:rsidRPr="006E77F2">
        <w:rPr>
          <w:rStyle w:val="tld-sibling-0-0-7"/>
          <w:rFonts w:ascii="Times New Roman" w:hAnsi="Times New Roman" w:cs="Times New Roman"/>
          <w:spacing w:val="8"/>
          <w:sz w:val="24"/>
          <w:szCs w:val="24"/>
        </w:rPr>
        <w:t>metodēm</w:t>
      </w:r>
      <w:r w:rsidRPr="006E77F2">
        <w:rPr>
          <w:rStyle w:val="ng-star-inserted"/>
          <w:rFonts w:ascii="Times New Roman" w:hAnsi="Times New Roman" w:cs="Times New Roman"/>
          <w:spacing w:val="8"/>
          <w:sz w:val="24"/>
          <w:szCs w:val="24"/>
        </w:rPr>
        <w:t xml:space="preserve"> </w:t>
      </w:r>
      <w:r w:rsidRPr="006E77F2">
        <w:rPr>
          <w:rStyle w:val="tld-sibling-0-0-10"/>
          <w:rFonts w:ascii="Times New Roman" w:hAnsi="Times New Roman" w:cs="Times New Roman"/>
          <w:spacing w:val="8"/>
          <w:sz w:val="24"/>
          <w:szCs w:val="24"/>
        </w:rPr>
        <w:t>diferenciālvienādojumu</w:t>
      </w:r>
      <w:r w:rsidRPr="006E77F2">
        <w:rPr>
          <w:rStyle w:val="ng-star-inserted"/>
          <w:rFonts w:ascii="Times New Roman" w:hAnsi="Times New Roman" w:cs="Times New Roman"/>
          <w:spacing w:val="8"/>
          <w:sz w:val="24"/>
          <w:szCs w:val="24"/>
        </w:rPr>
        <w:t xml:space="preserve"> </w:t>
      </w:r>
      <w:r w:rsidRPr="006E77F2">
        <w:rPr>
          <w:rStyle w:val="tld-sibling-0-0-9"/>
          <w:rFonts w:ascii="Times New Roman" w:hAnsi="Times New Roman" w:cs="Times New Roman"/>
          <w:spacing w:val="8"/>
          <w:sz w:val="24"/>
          <w:szCs w:val="24"/>
        </w:rPr>
        <w:t>teorijā</w:t>
      </w:r>
      <w:r w:rsidRPr="006E77F2">
        <w:rPr>
          <w:rStyle w:val="ng-star-inserted"/>
          <w:rFonts w:ascii="Times New Roman" w:hAnsi="Times New Roman" w:cs="Times New Roman"/>
          <w:spacing w:val="8"/>
          <w:sz w:val="24"/>
          <w:szCs w:val="24"/>
        </w:rPr>
        <w:t xml:space="preserve"> </w:t>
      </w:r>
      <w:r w:rsidRPr="006E77F2">
        <w:rPr>
          <w:rStyle w:val="tld-sibling-0-0-12"/>
          <w:rFonts w:ascii="Times New Roman" w:hAnsi="Times New Roman" w:cs="Times New Roman"/>
          <w:spacing w:val="8"/>
          <w:sz w:val="24"/>
          <w:szCs w:val="24"/>
        </w:rPr>
        <w:t>un</w:t>
      </w:r>
      <w:r w:rsidRPr="006E77F2">
        <w:rPr>
          <w:rStyle w:val="ng-star-inserted"/>
          <w:rFonts w:ascii="Times New Roman" w:hAnsi="Times New Roman" w:cs="Times New Roman"/>
          <w:spacing w:val="8"/>
          <w:sz w:val="24"/>
          <w:szCs w:val="24"/>
        </w:rPr>
        <w:t xml:space="preserve"> </w:t>
      </w:r>
      <w:r w:rsidRPr="006E77F2">
        <w:rPr>
          <w:rStyle w:val="tld-sibling-0-0-13"/>
          <w:rFonts w:ascii="Times New Roman" w:hAnsi="Times New Roman" w:cs="Times New Roman"/>
          <w:spacing w:val="8"/>
          <w:sz w:val="24"/>
          <w:szCs w:val="24"/>
        </w:rPr>
        <w:t>ar</w:t>
      </w:r>
      <w:r w:rsidRPr="006E77F2">
        <w:rPr>
          <w:rStyle w:val="ng-star-inserted"/>
          <w:rFonts w:ascii="Times New Roman" w:hAnsi="Times New Roman" w:cs="Times New Roman"/>
          <w:spacing w:val="8"/>
          <w:sz w:val="24"/>
          <w:szCs w:val="24"/>
        </w:rPr>
        <w:t xml:space="preserve"> </w:t>
      </w:r>
      <w:r w:rsidRPr="006E77F2">
        <w:rPr>
          <w:rStyle w:val="tld-sibling-0-0-14"/>
          <w:rFonts w:ascii="Times New Roman" w:hAnsi="Times New Roman" w:cs="Times New Roman"/>
          <w:spacing w:val="8"/>
          <w:sz w:val="24"/>
          <w:szCs w:val="24"/>
        </w:rPr>
        <w:t>jauniem</w:t>
      </w:r>
      <w:r w:rsidRPr="006E77F2">
        <w:rPr>
          <w:rStyle w:val="ng-star-inserted"/>
          <w:rFonts w:ascii="Times New Roman" w:hAnsi="Times New Roman" w:cs="Times New Roman"/>
          <w:spacing w:val="8"/>
          <w:sz w:val="24"/>
          <w:szCs w:val="24"/>
        </w:rPr>
        <w:t xml:space="preserve"> </w:t>
      </w:r>
      <w:r w:rsidRPr="006E77F2">
        <w:rPr>
          <w:rStyle w:val="tld-sibling-0-0-15"/>
          <w:rFonts w:ascii="Times New Roman" w:hAnsi="Times New Roman" w:cs="Times New Roman"/>
          <w:spacing w:val="8"/>
          <w:sz w:val="24"/>
          <w:szCs w:val="24"/>
        </w:rPr>
        <w:t>paņēmieniem</w:t>
      </w:r>
      <w:r w:rsidRPr="006E77F2">
        <w:rPr>
          <w:rStyle w:val="ng-star-inserted"/>
          <w:rFonts w:ascii="Times New Roman" w:hAnsi="Times New Roman" w:cs="Times New Roman"/>
          <w:spacing w:val="8"/>
          <w:sz w:val="24"/>
          <w:szCs w:val="24"/>
        </w:rPr>
        <w:t xml:space="preserve"> </w:t>
      </w:r>
      <w:r w:rsidRPr="006E77F2">
        <w:rPr>
          <w:rStyle w:val="tld-sibling-0-0-16"/>
          <w:rFonts w:ascii="Times New Roman" w:hAnsi="Times New Roman" w:cs="Times New Roman"/>
          <w:spacing w:val="8"/>
          <w:sz w:val="24"/>
          <w:szCs w:val="24"/>
        </w:rPr>
        <w:t>(</w:t>
      </w:r>
      <w:r w:rsidRPr="006E77F2">
        <w:rPr>
          <w:rStyle w:val="tld-sibling-0-0-17"/>
          <w:rFonts w:ascii="Times New Roman" w:hAnsi="Times New Roman" w:cs="Times New Roman"/>
          <w:spacing w:val="8"/>
          <w:sz w:val="24"/>
          <w:szCs w:val="24"/>
        </w:rPr>
        <w:t>datorprasmes</w:t>
      </w:r>
      <w:r w:rsidRPr="006E77F2">
        <w:rPr>
          <w:rStyle w:val="tld-sibling-0-0-18"/>
          <w:rFonts w:ascii="Times New Roman" w:hAnsi="Times New Roman" w:cs="Times New Roman"/>
          <w:spacing w:val="8"/>
          <w:sz w:val="24"/>
          <w:szCs w:val="24"/>
        </w:rPr>
        <w:t>,</w:t>
      </w:r>
      <w:r w:rsidRPr="006E77F2">
        <w:rPr>
          <w:rStyle w:val="ng-star-inserted"/>
          <w:rFonts w:ascii="Times New Roman" w:hAnsi="Times New Roman" w:cs="Times New Roman"/>
          <w:spacing w:val="8"/>
          <w:sz w:val="24"/>
          <w:szCs w:val="24"/>
        </w:rPr>
        <w:t xml:space="preserve"> </w:t>
      </w:r>
      <w:r w:rsidRPr="00270CC4">
        <w:rPr>
          <w:rStyle w:val="tld-sibling-0-0-19"/>
          <w:rFonts w:ascii="Times New Roman" w:hAnsi="Times New Roman" w:cs="Times New Roman"/>
          <w:spacing w:val="8"/>
          <w:sz w:val="24"/>
          <w:szCs w:val="24"/>
          <w:shd w:val="clear" w:color="auto" w:fill="C8C8C8"/>
        </w:rPr>
        <w:t>mākslīgais</w:t>
      </w:r>
      <w:r w:rsidRPr="006E77F2">
        <w:rPr>
          <w:rStyle w:val="ng-star-inserted"/>
          <w:rFonts w:ascii="Times New Roman" w:hAnsi="Times New Roman" w:cs="Times New Roman"/>
          <w:spacing w:val="8"/>
          <w:sz w:val="24"/>
          <w:szCs w:val="24"/>
        </w:rPr>
        <w:t xml:space="preserve"> </w:t>
      </w:r>
      <w:r w:rsidRPr="006E77F2">
        <w:rPr>
          <w:rStyle w:val="tld-sibling-0-0-20"/>
          <w:rFonts w:ascii="Times New Roman" w:hAnsi="Times New Roman" w:cs="Times New Roman"/>
          <w:spacing w:val="8"/>
          <w:sz w:val="24"/>
          <w:szCs w:val="24"/>
        </w:rPr>
        <w:t>intelekts</w:t>
      </w:r>
      <w:r w:rsidRPr="006E77F2">
        <w:rPr>
          <w:rStyle w:val="tld-sibling-0-0-21"/>
          <w:rFonts w:ascii="Times New Roman" w:hAnsi="Times New Roman" w:cs="Times New Roman"/>
          <w:spacing w:val="8"/>
          <w:sz w:val="24"/>
          <w:szCs w:val="24"/>
        </w:rPr>
        <w:t>,</w:t>
      </w:r>
      <w:r w:rsidRPr="006E77F2">
        <w:rPr>
          <w:rStyle w:val="ng-star-inserted"/>
          <w:rFonts w:ascii="Times New Roman" w:hAnsi="Times New Roman" w:cs="Times New Roman"/>
          <w:spacing w:val="8"/>
          <w:sz w:val="24"/>
          <w:szCs w:val="24"/>
        </w:rPr>
        <w:t xml:space="preserve"> </w:t>
      </w:r>
      <w:r w:rsidRPr="006E77F2">
        <w:rPr>
          <w:rStyle w:val="tld-sibling-0-0-22"/>
          <w:rFonts w:ascii="Times New Roman" w:hAnsi="Times New Roman" w:cs="Times New Roman"/>
          <w:spacing w:val="8"/>
          <w:sz w:val="24"/>
          <w:szCs w:val="24"/>
        </w:rPr>
        <w:t>skaitliskā</w:t>
      </w:r>
      <w:r w:rsidRPr="006E77F2">
        <w:rPr>
          <w:rStyle w:val="ng-star-inserted"/>
          <w:rFonts w:ascii="Times New Roman" w:hAnsi="Times New Roman" w:cs="Times New Roman"/>
          <w:spacing w:val="8"/>
          <w:sz w:val="24"/>
          <w:szCs w:val="24"/>
        </w:rPr>
        <w:t xml:space="preserve"> </w:t>
      </w:r>
      <w:r w:rsidRPr="006E77F2">
        <w:rPr>
          <w:rStyle w:val="tld-sibling-0-0-23"/>
          <w:rFonts w:ascii="Times New Roman" w:hAnsi="Times New Roman" w:cs="Times New Roman"/>
          <w:spacing w:val="8"/>
          <w:sz w:val="24"/>
          <w:szCs w:val="24"/>
        </w:rPr>
        <w:t>izpēte</w:t>
      </w:r>
      <w:r w:rsidRPr="006E77F2">
        <w:rPr>
          <w:rStyle w:val="tld-sibling-0-0-24"/>
          <w:rFonts w:ascii="Times New Roman" w:hAnsi="Times New Roman" w:cs="Times New Roman"/>
          <w:spacing w:val="8"/>
          <w:sz w:val="24"/>
          <w:szCs w:val="24"/>
        </w:rPr>
        <w:t>,</w:t>
      </w:r>
      <w:r w:rsidRPr="006E77F2">
        <w:rPr>
          <w:rStyle w:val="ng-star-inserted"/>
          <w:rFonts w:ascii="Times New Roman" w:hAnsi="Times New Roman" w:cs="Times New Roman"/>
          <w:spacing w:val="8"/>
          <w:sz w:val="24"/>
          <w:szCs w:val="24"/>
        </w:rPr>
        <w:t xml:space="preserve"> </w:t>
      </w:r>
      <w:r w:rsidRPr="006E77F2">
        <w:rPr>
          <w:rStyle w:val="tld-sibling-0-0-25"/>
          <w:rFonts w:ascii="Times New Roman" w:hAnsi="Times New Roman" w:cs="Times New Roman"/>
          <w:spacing w:val="8"/>
          <w:sz w:val="24"/>
          <w:szCs w:val="24"/>
        </w:rPr>
        <w:t>jauna</w:t>
      </w:r>
      <w:r w:rsidRPr="006E77F2">
        <w:rPr>
          <w:rStyle w:val="ng-star-inserted"/>
          <w:rFonts w:ascii="Times New Roman" w:hAnsi="Times New Roman" w:cs="Times New Roman"/>
          <w:spacing w:val="8"/>
          <w:sz w:val="24"/>
          <w:szCs w:val="24"/>
        </w:rPr>
        <w:t xml:space="preserve"> </w:t>
      </w:r>
      <w:r w:rsidRPr="006E77F2">
        <w:rPr>
          <w:rStyle w:val="tld-sibling-0-0-26"/>
          <w:rFonts w:ascii="Times New Roman" w:hAnsi="Times New Roman" w:cs="Times New Roman"/>
          <w:spacing w:val="8"/>
          <w:sz w:val="24"/>
          <w:szCs w:val="24"/>
        </w:rPr>
        <w:t>programmatūra</w:t>
      </w:r>
      <w:r w:rsidRPr="006E77F2">
        <w:rPr>
          <w:rStyle w:val="tld-sibling-0-0-28"/>
          <w:rFonts w:ascii="Times New Roman" w:hAnsi="Times New Roman" w:cs="Times New Roman"/>
          <w:spacing w:val="8"/>
          <w:sz w:val="24"/>
          <w:szCs w:val="24"/>
        </w:rPr>
        <w:t>)</w:t>
      </w:r>
      <w:r w:rsidRPr="006E77F2">
        <w:rPr>
          <w:rStyle w:val="ng-star-inserted"/>
          <w:rFonts w:ascii="Times New Roman" w:hAnsi="Times New Roman" w:cs="Times New Roman"/>
          <w:spacing w:val="8"/>
          <w:sz w:val="24"/>
          <w:szCs w:val="24"/>
        </w:rPr>
        <w:t xml:space="preserve"> </w:t>
      </w:r>
      <w:r w:rsidRPr="006E77F2">
        <w:rPr>
          <w:rStyle w:val="tld-sibling-0-0-30"/>
          <w:rFonts w:ascii="Times New Roman" w:hAnsi="Times New Roman" w:cs="Times New Roman"/>
          <w:spacing w:val="8"/>
          <w:sz w:val="24"/>
          <w:szCs w:val="24"/>
        </w:rPr>
        <w:t>izvirzīto</w:t>
      </w:r>
      <w:r w:rsidRPr="006E77F2">
        <w:rPr>
          <w:rStyle w:val="ng-star-inserted"/>
          <w:rFonts w:ascii="Times New Roman" w:hAnsi="Times New Roman" w:cs="Times New Roman"/>
          <w:spacing w:val="8"/>
          <w:sz w:val="24"/>
          <w:szCs w:val="24"/>
        </w:rPr>
        <w:t xml:space="preserve"> </w:t>
      </w:r>
      <w:r w:rsidRPr="006E77F2">
        <w:rPr>
          <w:rStyle w:val="tld-sibling-0-0-31"/>
          <w:rFonts w:ascii="Times New Roman" w:hAnsi="Times New Roman" w:cs="Times New Roman"/>
          <w:spacing w:val="8"/>
          <w:sz w:val="24"/>
          <w:szCs w:val="24"/>
        </w:rPr>
        <w:t>uzdevumu</w:t>
      </w:r>
      <w:r w:rsidRPr="006E77F2">
        <w:rPr>
          <w:rStyle w:val="ng-star-inserted"/>
          <w:rFonts w:ascii="Times New Roman" w:hAnsi="Times New Roman" w:cs="Times New Roman"/>
          <w:spacing w:val="8"/>
          <w:sz w:val="24"/>
          <w:szCs w:val="24"/>
        </w:rPr>
        <w:t xml:space="preserve"> </w:t>
      </w:r>
      <w:r w:rsidRPr="006E77F2">
        <w:rPr>
          <w:rStyle w:val="tld-sibling-0-0-29"/>
          <w:rFonts w:ascii="Times New Roman" w:hAnsi="Times New Roman" w:cs="Times New Roman"/>
          <w:spacing w:val="8"/>
          <w:sz w:val="24"/>
          <w:szCs w:val="24"/>
        </w:rPr>
        <w:t>izpētē</w:t>
      </w:r>
      <w:r w:rsidRPr="006E77F2">
        <w:rPr>
          <w:rStyle w:val="tld-sibling-0-0-32"/>
          <w:rFonts w:ascii="Times New Roman" w:hAnsi="Times New Roman" w:cs="Times New Roman"/>
          <w:spacing w:val="8"/>
          <w:sz w:val="24"/>
          <w:szCs w:val="24"/>
        </w:rPr>
        <w:t>.</w:t>
      </w:r>
      <w:r w:rsidRPr="006E77F2">
        <w:rPr>
          <w:rFonts w:ascii="Times New Roman" w:hAnsi="Times New Roman" w:cs="Times New Roman"/>
          <w:sz w:val="24"/>
          <w:szCs w:val="24"/>
        </w:rPr>
        <w:t xml:space="preserve"> Tika noņemts kurss </w:t>
      </w:r>
      <w:r w:rsidRPr="006E77F2">
        <w:rPr>
          <w:rStyle w:val="tld-sibling-0-0-32"/>
          <w:rFonts w:ascii="Times New Roman" w:hAnsi="Times New Roman" w:cs="Times New Roman"/>
          <w:i/>
          <w:spacing w:val="8"/>
          <w:sz w:val="24"/>
          <w:szCs w:val="24"/>
        </w:rPr>
        <w:t>Angļu valoda matemātiķiem IV</w:t>
      </w:r>
      <w:r w:rsidRPr="006E77F2">
        <w:rPr>
          <w:rStyle w:val="tld-sibling-0-0-32"/>
          <w:rFonts w:ascii="Times New Roman" w:hAnsi="Times New Roman" w:cs="Times New Roman"/>
          <w:spacing w:val="8"/>
          <w:sz w:val="24"/>
          <w:szCs w:val="24"/>
        </w:rPr>
        <w:t xml:space="preserve"> (2KP), dodot vietu brīvās izvēles kursam.</w:t>
      </w:r>
    </w:p>
    <w:p w14:paraId="2DD563E2" w14:textId="77777777" w:rsidR="00F14659" w:rsidRPr="006E77F2" w:rsidRDefault="00F14659" w:rsidP="00F14659">
      <w:pPr>
        <w:jc w:val="both"/>
        <w:rPr>
          <w:rFonts w:ascii="Times New Roman" w:hAnsi="Times New Roman" w:cs="Times New Roman"/>
        </w:rPr>
      </w:pPr>
    </w:p>
    <w:p w14:paraId="6E658F78" w14:textId="77777777" w:rsidR="00F14659" w:rsidRPr="006E77F2" w:rsidRDefault="00F14659" w:rsidP="00F14659">
      <w:pPr>
        <w:jc w:val="both"/>
        <w:rPr>
          <w:rFonts w:ascii="Times New Roman" w:hAnsi="Times New Roman" w:cs="Times New Roman"/>
          <w:b/>
          <w:bCs/>
          <w:i/>
          <w:iCs/>
          <w:sz w:val="24"/>
          <w:szCs w:val="24"/>
        </w:rPr>
      </w:pPr>
      <w:r w:rsidRPr="006E77F2">
        <w:rPr>
          <w:rFonts w:ascii="Times New Roman" w:hAnsi="Times New Roman" w:cs="Times New Roman"/>
          <w:b/>
          <w:bCs/>
          <w:i/>
          <w:iCs/>
          <w:sz w:val="24"/>
          <w:szCs w:val="24"/>
        </w:rPr>
        <w:t>DSP “</w:t>
      </w:r>
      <w:r w:rsidRPr="006E77F2">
        <w:rPr>
          <w:rFonts w:ascii="Times New Roman" w:hAnsi="Times New Roman" w:cs="Times New Roman"/>
          <w:b/>
          <w:i/>
          <w:sz w:val="24"/>
          <w:szCs w:val="24"/>
        </w:rPr>
        <w:t>Matemātika</w:t>
      </w:r>
      <w:r w:rsidRPr="006E77F2">
        <w:rPr>
          <w:rFonts w:ascii="Times New Roman" w:hAnsi="Times New Roman" w:cs="Times New Roman"/>
          <w:b/>
          <w:bCs/>
          <w:i/>
          <w:iCs/>
          <w:sz w:val="24"/>
          <w:szCs w:val="24"/>
        </w:rPr>
        <w:t>” programmas daļas un to apjoms pēc plānotajām izmaiņām (programmā studējošos plānots uzņemt no 2023./2024. studiju gada)</w:t>
      </w:r>
    </w:p>
    <w:p w14:paraId="493DDB8A" w14:textId="77777777" w:rsidR="00F14659" w:rsidRPr="006E77F2" w:rsidRDefault="00F14659" w:rsidP="00F14659">
      <w:pPr>
        <w:jc w:val="both"/>
        <w:rPr>
          <w:rFonts w:ascii="Times New Roman" w:hAnsi="Times New Roman" w:cs="Times New Roman"/>
          <w:b/>
          <w:bCs/>
          <w:i/>
          <w:iCs/>
          <w:sz w:val="24"/>
          <w:szCs w:val="24"/>
        </w:rPr>
      </w:pPr>
    </w:p>
    <w:p w14:paraId="651C1B2A"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Obligātie kursi (30 KP):</w:t>
      </w:r>
    </w:p>
    <w:p w14:paraId="024B18E4"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lastRenderedPageBreak/>
        <w:t>Ierobežotās izvēles kursi (4 KP);</w:t>
      </w:r>
    </w:p>
    <w:p w14:paraId="16069542"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Brīvās izvēles kursi (2KP);</w:t>
      </w:r>
    </w:p>
    <w:p w14:paraId="1598C1D3"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Individuālais pētniecības darbs un promocijas darba izstrādāšana (84 KP):</w:t>
      </w:r>
    </w:p>
    <w:p w14:paraId="205072A7" w14:textId="77777777" w:rsidR="00F14659" w:rsidRPr="006E77F2" w:rsidRDefault="00F14659" w:rsidP="00882AC2">
      <w:pPr>
        <w:pStyle w:val="ListParagraph"/>
        <w:numPr>
          <w:ilvl w:val="0"/>
          <w:numId w:val="38"/>
        </w:numPr>
        <w:jc w:val="both"/>
        <w:rPr>
          <w:rFonts w:ascii="Times New Roman" w:hAnsi="Times New Roman" w:cs="Times New Roman"/>
          <w:i/>
          <w:iCs/>
          <w:sz w:val="24"/>
          <w:szCs w:val="24"/>
        </w:rPr>
      </w:pPr>
      <w:r w:rsidRPr="006E77F2">
        <w:rPr>
          <w:rFonts w:ascii="Times New Roman" w:hAnsi="Times New Roman" w:cs="Times New Roman"/>
          <w:i/>
          <w:sz w:val="24"/>
          <w:szCs w:val="24"/>
        </w:rPr>
        <w:t xml:space="preserve">Promocijas darba izpilde </w:t>
      </w:r>
      <w:r w:rsidRPr="006E77F2">
        <w:rPr>
          <w:rFonts w:ascii="Times New Roman" w:hAnsi="Times New Roman" w:cs="Times New Roman"/>
          <w:i/>
          <w:iCs/>
          <w:sz w:val="24"/>
          <w:szCs w:val="24"/>
        </w:rPr>
        <w:t>(84 KP).</w:t>
      </w:r>
    </w:p>
    <w:p w14:paraId="494B3095"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 xml:space="preserve">Promocijas eksāmeni - noslēdzot studijas studējoši kārto </w:t>
      </w:r>
      <w:r w:rsidRPr="006E77F2">
        <w:rPr>
          <w:rFonts w:ascii="Times New Roman" w:hAnsi="Times New Roman" w:cs="Times New Roman"/>
          <w:i/>
          <w:iCs/>
          <w:sz w:val="24"/>
          <w:szCs w:val="24"/>
        </w:rPr>
        <w:t>Promocijas eksāmenu matemātikā</w:t>
      </w:r>
      <w:r w:rsidRPr="006E77F2">
        <w:rPr>
          <w:rFonts w:ascii="Times New Roman" w:hAnsi="Times New Roman" w:cs="Times New Roman"/>
          <w:sz w:val="24"/>
          <w:szCs w:val="24"/>
        </w:rPr>
        <w:t xml:space="preserve"> un </w:t>
      </w:r>
      <w:r w:rsidRPr="006E77F2">
        <w:rPr>
          <w:rFonts w:ascii="Times New Roman" w:hAnsi="Times New Roman" w:cs="Times New Roman"/>
          <w:i/>
          <w:iCs/>
          <w:sz w:val="24"/>
          <w:szCs w:val="24"/>
        </w:rPr>
        <w:t>Promocijas eksāmenu angļu valodā</w:t>
      </w:r>
      <w:r w:rsidRPr="006E77F2">
        <w:rPr>
          <w:rFonts w:ascii="Times New Roman" w:hAnsi="Times New Roman" w:cs="Times New Roman"/>
          <w:sz w:val="24"/>
          <w:szCs w:val="24"/>
        </w:rPr>
        <w:t>.</w:t>
      </w:r>
    </w:p>
    <w:p w14:paraId="64939BA5" w14:textId="77777777" w:rsidR="00F14659" w:rsidRPr="006E77F2" w:rsidRDefault="00F14659" w:rsidP="00F14659">
      <w:pPr>
        <w:pStyle w:val="ListParagraph"/>
        <w:jc w:val="both"/>
        <w:rPr>
          <w:rFonts w:ascii="Times New Roman" w:hAnsi="Times New Roman" w:cs="Times New Roman"/>
          <w:bCs/>
          <w:iCs/>
          <w:sz w:val="24"/>
          <w:szCs w:val="24"/>
        </w:rPr>
      </w:pPr>
    </w:p>
    <w:p w14:paraId="0DC6E8C7" w14:textId="77777777" w:rsidR="00F14659" w:rsidRPr="006E77F2" w:rsidRDefault="00F14659" w:rsidP="00F14659">
      <w:pPr>
        <w:pStyle w:val="ListParagraph"/>
        <w:ind w:left="0"/>
        <w:jc w:val="both"/>
        <w:rPr>
          <w:rFonts w:ascii="Times New Roman" w:hAnsi="Times New Roman" w:cs="Times New Roman"/>
          <w:sz w:val="24"/>
          <w:szCs w:val="24"/>
        </w:rPr>
      </w:pPr>
      <w:r w:rsidRPr="006E77F2">
        <w:rPr>
          <w:rFonts w:ascii="Times New Roman" w:hAnsi="Times New Roman" w:cs="Times New Roman"/>
          <w:bCs/>
          <w:iCs/>
          <w:sz w:val="24"/>
          <w:szCs w:val="24"/>
        </w:rPr>
        <w:t>DSP “</w:t>
      </w:r>
      <w:r w:rsidRPr="006E77F2">
        <w:rPr>
          <w:rFonts w:ascii="Times New Roman" w:hAnsi="Times New Roman" w:cs="Times New Roman"/>
          <w:sz w:val="24"/>
          <w:szCs w:val="24"/>
        </w:rPr>
        <w:t>Matemātika</w:t>
      </w:r>
      <w:r w:rsidRPr="006E77F2">
        <w:rPr>
          <w:rFonts w:ascii="Times New Roman" w:hAnsi="Times New Roman" w:cs="Times New Roman"/>
          <w:bCs/>
          <w:iCs/>
          <w:sz w:val="24"/>
          <w:szCs w:val="24"/>
        </w:rPr>
        <w:t>” plāns dots  pielikumā</w:t>
      </w:r>
      <w:r w:rsidRPr="006E77F2">
        <w:rPr>
          <w:rFonts w:ascii="Times New Roman" w:hAnsi="Times New Roman" w:cs="Times New Roman"/>
        </w:rPr>
        <w:t xml:space="preserve"> </w:t>
      </w:r>
      <w:r w:rsidRPr="006E77F2">
        <w:rPr>
          <w:rFonts w:ascii="Times New Roman" w:hAnsi="Times New Roman" w:cs="Times New Roman"/>
          <w:bCs/>
          <w:i/>
          <w:iCs/>
          <w:sz w:val="24"/>
          <w:szCs w:val="24"/>
        </w:rPr>
        <w:t>3.2.1.DSP Matematika plans</w:t>
      </w:r>
      <w:r w:rsidRPr="006E77F2">
        <w:rPr>
          <w:rFonts w:ascii="Times New Roman" w:hAnsi="Times New Roman" w:cs="Times New Roman"/>
          <w:bCs/>
          <w:iCs/>
          <w:sz w:val="24"/>
          <w:szCs w:val="24"/>
        </w:rPr>
        <w:t xml:space="preserve">, </w:t>
      </w:r>
      <w:r w:rsidRPr="006E77F2">
        <w:rPr>
          <w:rFonts w:ascii="Times New Roman" w:hAnsi="Times New Roman" w:cs="Times New Roman"/>
          <w:sz w:val="24"/>
          <w:szCs w:val="24"/>
        </w:rPr>
        <w:t>tajā doktoranta teorētiskā un patstāvīgā darba apjoma attiecība ir  30 pret 70.</w:t>
      </w:r>
    </w:p>
    <w:p w14:paraId="22DCD9FC" w14:textId="77777777" w:rsidR="00F14659" w:rsidRPr="006E77F2" w:rsidRDefault="00F14659" w:rsidP="00F14659">
      <w:pPr>
        <w:jc w:val="both"/>
        <w:rPr>
          <w:rFonts w:ascii="Times New Roman" w:hAnsi="Times New Roman" w:cs="Times New Roman"/>
        </w:rPr>
      </w:pPr>
    </w:p>
    <w:p w14:paraId="0DA35B29"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 xml:space="preserve">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 </w:t>
      </w:r>
    </w:p>
    <w:p w14:paraId="4EECF9BA" w14:textId="77777777" w:rsidR="00F14659" w:rsidRPr="006E77F2" w:rsidRDefault="00F14659" w:rsidP="00F14659">
      <w:pPr>
        <w:jc w:val="both"/>
        <w:rPr>
          <w:rFonts w:ascii="Times New Roman" w:hAnsi="Times New Roman" w:cs="Times New Roman"/>
          <w:b/>
        </w:rPr>
      </w:pPr>
    </w:p>
    <w:p w14:paraId="7435397F" w14:textId="17D58AB9" w:rsidR="00F14659" w:rsidRPr="006E77F2" w:rsidRDefault="00F14659" w:rsidP="00F14659">
      <w:pPr>
        <w:jc w:val="both"/>
        <w:rPr>
          <w:rFonts w:ascii="Times New Roman" w:hAnsi="Times New Roman" w:cs="Times New Roman"/>
          <w:strike/>
          <w:sz w:val="24"/>
          <w:szCs w:val="24"/>
        </w:rPr>
      </w:pPr>
      <w:r w:rsidRPr="006E77F2">
        <w:rPr>
          <w:rFonts w:ascii="Times New Roman" w:hAnsi="Times New Roman" w:cs="Times New Roman"/>
          <w:sz w:val="24"/>
          <w:szCs w:val="24"/>
        </w:rPr>
        <w:t>Doktora studiju programma „Matemātika” (kods –51460) ir DU īstenotajā studiju virzienā “</w:t>
      </w:r>
      <w:bookmarkStart w:id="11" w:name="_Hlk139300630"/>
      <w:r w:rsidRPr="006E77F2">
        <w:rPr>
          <w:rFonts w:ascii="Times New Roman" w:hAnsi="Times New Roman" w:cs="Times New Roman"/>
          <w:sz w:val="24"/>
          <w:szCs w:val="24"/>
        </w:rPr>
        <w:t>Fizika, materiālzinātne, matemātika un statistika</w:t>
      </w:r>
      <w:bookmarkEnd w:id="11"/>
      <w:r w:rsidRPr="006E77F2">
        <w:rPr>
          <w:rFonts w:ascii="Times New Roman" w:hAnsi="Times New Roman" w:cs="Times New Roman"/>
          <w:sz w:val="24"/>
          <w:szCs w:val="24"/>
        </w:rPr>
        <w:t xml:space="preserve">” ietilpstošā doktora līmeņa studiju programma: </w:t>
      </w:r>
    </w:p>
    <w:p w14:paraId="38EBB0AD" w14:textId="77777777" w:rsidR="00F14659" w:rsidRPr="006E77F2" w:rsidRDefault="00F14659" w:rsidP="00F14659">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 xml:space="preserve">programmas apjoms – 120 KP </w:t>
      </w:r>
    </w:p>
    <w:p w14:paraId="44E5BA49" w14:textId="77777777" w:rsidR="00F14659" w:rsidRPr="006E77F2" w:rsidRDefault="00F14659" w:rsidP="00F14659">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programmas īstenošanas ilgums – pilna laika studijās – 3 gadi</w:t>
      </w:r>
    </w:p>
    <w:p w14:paraId="3C284967" w14:textId="77777777" w:rsidR="00F14659" w:rsidRPr="006E77F2" w:rsidRDefault="00F14659" w:rsidP="00F14659">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programmas īstenošanas veids un forma – pilna laika klātienes studijas</w:t>
      </w:r>
    </w:p>
    <w:p w14:paraId="7094C7CF" w14:textId="77777777" w:rsidR="00F14659" w:rsidRPr="006E77F2" w:rsidRDefault="00F14659" w:rsidP="00F14659">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prasības uzsākot studijas – maģistra grāds matemātikā vai datorzinātnēs</w:t>
      </w:r>
    </w:p>
    <w:p w14:paraId="16C256C6" w14:textId="77777777" w:rsidR="00F14659" w:rsidRPr="006E77F2" w:rsidRDefault="00F14659" w:rsidP="00F14659">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iegūstamais grāds – Zinātnes doktora grāds zinātnes doktors(-e) (</w:t>
      </w:r>
      <w:r w:rsidRPr="006E77F2">
        <w:rPr>
          <w:rFonts w:ascii="Times New Roman" w:hAnsi="Times New Roman" w:cs="Times New Roman"/>
          <w:i/>
          <w:sz w:val="24"/>
          <w:szCs w:val="24"/>
        </w:rPr>
        <w:t>Ph.D.</w:t>
      </w:r>
      <w:r w:rsidRPr="006E77F2">
        <w:rPr>
          <w:rFonts w:ascii="Times New Roman" w:hAnsi="Times New Roman" w:cs="Times New Roman"/>
          <w:sz w:val="24"/>
          <w:szCs w:val="24"/>
        </w:rPr>
        <w:t>) dabaszinātnēs</w:t>
      </w:r>
    </w:p>
    <w:p w14:paraId="3887A619" w14:textId="77777777" w:rsidR="00F14659" w:rsidRPr="006E77F2" w:rsidRDefault="00F14659" w:rsidP="00F14659">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programmas īstenošanas vieta – Daugavpils Universitāte</w:t>
      </w:r>
    </w:p>
    <w:p w14:paraId="46FBE174" w14:textId="77777777" w:rsidR="00F14659" w:rsidRPr="006E77F2" w:rsidRDefault="00F14659" w:rsidP="00F14659">
      <w:pPr>
        <w:pStyle w:val="ListParagraph"/>
        <w:widowControl/>
        <w:numPr>
          <w:ilvl w:val="0"/>
          <w:numId w:val="6"/>
        </w:numPr>
        <w:autoSpaceDE/>
        <w:autoSpaceDN/>
        <w:jc w:val="both"/>
        <w:rPr>
          <w:rFonts w:ascii="Times New Roman" w:hAnsi="Times New Roman" w:cs="Times New Roman"/>
          <w:sz w:val="24"/>
          <w:szCs w:val="24"/>
        </w:rPr>
      </w:pPr>
      <w:r w:rsidRPr="006E77F2">
        <w:rPr>
          <w:rFonts w:ascii="Times New Roman" w:hAnsi="Times New Roman" w:cs="Times New Roman"/>
          <w:sz w:val="24"/>
          <w:szCs w:val="24"/>
        </w:rPr>
        <w:t xml:space="preserve">programmas direktors – Dr.habil.math., profesors Felikss Sadirbajevs </w:t>
      </w:r>
    </w:p>
    <w:p w14:paraId="4804E6D9"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Programmas mērķis ir sagatavot augstas kvalifikācijas speciālistus, kas spēj risināt lietišķos un teorētiskos uzdevumus ar teorētiskās matemātikas un matemātiskās modelēšanas metodēm. Par iegūtās kvalifikācijas apliecinājumu kalpo sekmīgi aizstāvēts promocijas darbs. DSP “Matemātika” pilnībā atbilst studiju virzienam "Fizika, materiālzinātne, matemātika un statistika". Pēc programmas apguves speciālists var veikt ar praktiskiem uzdevumiem saistītus teorētiskos pētījumus. No otras puses, apveltīts ar nepieciešamajām teorētiskajām zināšanām, speciālists var veikt eksperimentālu un ar skaitliskiem aprēķiniem saistītu darbu. Programmas lietderību apliecina plaša matemātisko metožu iekļaušana visās pētniecības jomās, ieskaitot sociālās un humanitārās zinātnes.</w:t>
      </w:r>
    </w:p>
    <w:p w14:paraId="7F18E626" w14:textId="77777777" w:rsidR="00F14659" w:rsidRPr="006E77F2" w:rsidRDefault="00F14659" w:rsidP="00F14659">
      <w:pPr>
        <w:pStyle w:val="BodyTextIndent"/>
        <w:rPr>
          <w:b/>
        </w:rPr>
      </w:pPr>
    </w:p>
    <w:p w14:paraId="79423F68" w14:textId="77777777" w:rsidR="00F14659" w:rsidRPr="006E77F2" w:rsidRDefault="00F14659" w:rsidP="00F14659">
      <w:pPr>
        <w:pStyle w:val="BodyTextIndent"/>
      </w:pPr>
      <w:r w:rsidRPr="006E77F2">
        <w:rPr>
          <w:b/>
        </w:rPr>
        <w:t>Doktora</w:t>
      </w:r>
      <w:r w:rsidRPr="006E77F2">
        <w:t xml:space="preserve"> </w:t>
      </w:r>
      <w:r w:rsidRPr="006E77F2">
        <w:rPr>
          <w:b/>
        </w:rPr>
        <w:t xml:space="preserve">studiju programmas </w:t>
      </w:r>
      <w:r w:rsidRPr="006E77F2">
        <w:rPr>
          <w:b/>
          <w:bCs/>
          <w:iCs/>
        </w:rPr>
        <w:t>galvenie uzdevumi</w:t>
      </w:r>
      <w:r w:rsidRPr="006E77F2">
        <w:rPr>
          <w:b/>
        </w:rPr>
        <w:t xml:space="preserve"> ir:</w:t>
      </w:r>
      <w:r w:rsidRPr="006E77F2">
        <w:t xml:space="preserve"> </w:t>
      </w:r>
    </w:p>
    <w:p w14:paraId="7D875F81" w14:textId="77777777" w:rsidR="00F14659" w:rsidRPr="006E77F2" w:rsidRDefault="00F14659" w:rsidP="00882AC2">
      <w:pPr>
        <w:pStyle w:val="BodyTextIndent"/>
        <w:widowControl w:val="0"/>
        <w:numPr>
          <w:ilvl w:val="0"/>
          <w:numId w:val="45"/>
        </w:numPr>
        <w:autoSpaceDE w:val="0"/>
        <w:autoSpaceDN w:val="0"/>
      </w:pPr>
      <w:r w:rsidRPr="006E77F2">
        <w:t>apgūt nepieciešamo teorētisko zināšanu apjomu teorētiskās matemātikas un matemātiskās modelēšanas jomā;</w:t>
      </w:r>
    </w:p>
    <w:p w14:paraId="4D67D944" w14:textId="77777777" w:rsidR="00F14659" w:rsidRPr="006E77F2" w:rsidRDefault="00F14659" w:rsidP="00882AC2">
      <w:pPr>
        <w:pStyle w:val="BodyTextIndent"/>
        <w:widowControl w:val="0"/>
        <w:numPr>
          <w:ilvl w:val="0"/>
          <w:numId w:val="45"/>
        </w:numPr>
        <w:autoSpaceDE w:val="0"/>
        <w:autoSpaceDN w:val="0"/>
      </w:pPr>
      <w:r w:rsidRPr="006E77F2">
        <w:t>noteikt zinātniskās izpētes tēmu, apgūt zinātniskajā literatūrā esošos rezultātus par šo tēmu;</w:t>
      </w:r>
    </w:p>
    <w:p w14:paraId="2406D3DB" w14:textId="77777777" w:rsidR="00F14659" w:rsidRPr="006E77F2" w:rsidRDefault="00F14659" w:rsidP="00882AC2">
      <w:pPr>
        <w:pStyle w:val="BodyTextIndent"/>
        <w:widowControl w:val="0"/>
        <w:numPr>
          <w:ilvl w:val="0"/>
          <w:numId w:val="45"/>
        </w:numPr>
        <w:autoSpaceDE w:val="0"/>
        <w:autoSpaceDN w:val="0"/>
      </w:pPr>
      <w:r w:rsidRPr="006E77F2">
        <w:t>iegūt jaunus nozīmīgus rezultātus par izvēlēto tēmu;</w:t>
      </w:r>
    </w:p>
    <w:p w14:paraId="34FA3D58" w14:textId="77777777" w:rsidR="00F14659" w:rsidRPr="006E77F2" w:rsidRDefault="00F14659" w:rsidP="00882AC2">
      <w:pPr>
        <w:pStyle w:val="BodyTextIndent"/>
        <w:widowControl w:val="0"/>
        <w:numPr>
          <w:ilvl w:val="0"/>
          <w:numId w:val="45"/>
        </w:numPr>
        <w:autoSpaceDE w:val="0"/>
        <w:autoSpaceDN w:val="0"/>
      </w:pPr>
      <w:r w:rsidRPr="006E77F2">
        <w:t>uzstāšanās ar ziņojumiem reģionālā un starptautiskā līmeņa konferencēs;</w:t>
      </w:r>
    </w:p>
    <w:p w14:paraId="7F102910" w14:textId="77777777" w:rsidR="00F14659" w:rsidRPr="006E77F2" w:rsidRDefault="00F14659" w:rsidP="00882AC2">
      <w:pPr>
        <w:pStyle w:val="BodyTextIndent"/>
        <w:widowControl w:val="0"/>
        <w:numPr>
          <w:ilvl w:val="0"/>
          <w:numId w:val="45"/>
        </w:numPr>
        <w:autoSpaceDE w:val="0"/>
        <w:autoSpaceDN w:val="0"/>
      </w:pPr>
      <w:r w:rsidRPr="006E77F2">
        <w:t>iegūtos rezultātus publicēt dažāda līmeņa izdevumos, arī starptautiskajās datubāzēs indeksējamos zinātniskajos žurnālos un krājumos;</w:t>
      </w:r>
    </w:p>
    <w:p w14:paraId="2A0451AF" w14:textId="77777777" w:rsidR="00F14659" w:rsidRPr="006E77F2" w:rsidRDefault="00F14659" w:rsidP="00882AC2">
      <w:pPr>
        <w:pStyle w:val="BodyTextIndent"/>
        <w:widowControl w:val="0"/>
        <w:numPr>
          <w:ilvl w:val="0"/>
          <w:numId w:val="45"/>
        </w:numPr>
        <w:autoSpaceDE w:val="0"/>
        <w:autoSpaceDN w:val="0"/>
      </w:pPr>
      <w:r w:rsidRPr="006E77F2">
        <w:t>promocijas darba sagatavošana aizstāvēšanai.</w:t>
      </w:r>
    </w:p>
    <w:p w14:paraId="02BE7E9E"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Imatrikulācija studiju programmā notiek saskaņā ar “Daugavpils Universitātes uzņemšanas </w:t>
      </w:r>
      <w:r w:rsidRPr="006E77F2">
        <w:rPr>
          <w:rFonts w:ascii="Times New Roman" w:hAnsi="Times New Roman" w:cs="Times New Roman"/>
          <w:sz w:val="24"/>
          <w:szCs w:val="24"/>
        </w:rPr>
        <w:lastRenderedPageBreak/>
        <w:t>noteikumiem pilna un nepilna laika studijām doktorantūrā”</w:t>
      </w:r>
      <w:r w:rsidRPr="006E77F2">
        <w:rPr>
          <w:rStyle w:val="FootnoteReference"/>
          <w:rFonts w:ascii="Times New Roman" w:hAnsi="Times New Roman"/>
          <w:sz w:val="24"/>
          <w:szCs w:val="24"/>
        </w:rPr>
        <w:footnoteReference w:id="69"/>
      </w:r>
      <w:r w:rsidRPr="006E77F2">
        <w:rPr>
          <w:rFonts w:ascii="Times New Roman" w:hAnsi="Times New Roman" w:cs="Times New Roman"/>
          <w:sz w:val="24"/>
          <w:szCs w:val="24"/>
        </w:rPr>
        <w:t>, kurus ik gadu apstiprina DU Senāts.</w:t>
      </w:r>
    </w:p>
    <w:p w14:paraId="610C3748"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Uzņemšanai nepieciešamais izglītības līmenis ir maģistra grāds matemātikā vai datorzinātnēs. Uzņemšanas laikā notiek pārbaudījums matemātikā un pārbaudījums svešvalodā (angļu valodā), jāiesniedz referāts par pētījuma tēmu un tiek organizētas pārrunas par pētījuma tēmu. Pārrunās tiek izvērtēts pretendenta prezentētais promocijas darba tēmas pieteikums, pretendenta motivācija, tēmas zinātniskā aktualitāte un atbilstība zinātnes attīstības virzieniem,  ka arī pretendenta orientācija uz darbu tautsaimniecības uzņēmumos vai augsta līmeņa izglītības iestādēs. Nozīmīgas ir arī pretendenta iestrādes: zinātniskās publikācijas, dalība starptautiskajās zinātniskajās konferencēs, profesionālās darbības saistība ar promocijas darba tēmu, kā arī svešvalodas (angļu valodas) zināšanas. </w:t>
      </w:r>
    </w:p>
    <w:p w14:paraId="2CB1B4BA" w14:textId="77777777" w:rsidR="00F14659" w:rsidRPr="006E77F2" w:rsidRDefault="00F14659" w:rsidP="00F14659">
      <w:pPr>
        <w:jc w:val="both"/>
        <w:rPr>
          <w:rFonts w:ascii="Times New Roman" w:hAnsi="Times New Roman" w:cs="Times New Roman"/>
          <w:sz w:val="24"/>
          <w:szCs w:val="24"/>
        </w:rPr>
      </w:pPr>
    </w:p>
    <w:p w14:paraId="386F1FCF"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Studiju programmas mērķis un uzdevumi, kā arī studiju laikā iegūtie studiju rezultāti atbilst astotajam EKI līmenim, kas ir doktora studiju līmenis. Programmas kods 51460 atspoguļo programmas statusu un saturu, atbilstoši “Noteikumos par Latvijas izglītības klasifikāciju” (MK 13.06.2017. noteikumi Nr. 322) noteiktajām prasībām. Koda pirmie cipari 51 apzīmē </w:t>
      </w:r>
      <w:r w:rsidRPr="006E77F2">
        <w:rPr>
          <w:rFonts w:ascii="Times New Roman" w:hAnsi="Times New Roman" w:cs="Times New Roman"/>
          <w:sz w:val="24"/>
          <w:szCs w:val="24"/>
          <w:shd w:val="clear" w:color="auto" w:fill="FFFFFF"/>
        </w:rPr>
        <w:t>doktora studijas (doktora grāds), kas īstenojamas pēc maģistra vai profesionālā maģistra grāda ieguves vai kā turpinājums izglītības programmai ar kodu 49.</w:t>
      </w:r>
      <w:r w:rsidRPr="006E77F2">
        <w:rPr>
          <w:rFonts w:ascii="Times New Roman" w:hAnsi="Times New Roman" w:cs="Times New Roman"/>
          <w:sz w:val="24"/>
          <w:szCs w:val="24"/>
        </w:rPr>
        <w:t xml:space="preserve"> Koda otrā daļa atbilst izglītības tematiskajai jomai (46 – Matemātika un statistika) un izglītības programmu grupai (460 – Matemātika un statistika). </w:t>
      </w:r>
    </w:p>
    <w:p w14:paraId="1A2412AE" w14:textId="77777777" w:rsidR="00F14659" w:rsidRPr="006E77F2" w:rsidRDefault="00F14659" w:rsidP="00F14659">
      <w:pPr>
        <w:jc w:val="both"/>
        <w:rPr>
          <w:rFonts w:ascii="Times New Roman" w:hAnsi="Times New Roman" w:cs="Times New Roman"/>
          <w:sz w:val="24"/>
          <w:szCs w:val="24"/>
        </w:rPr>
      </w:pPr>
    </w:p>
    <w:p w14:paraId="74ED65D0"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DU īstenotā DSP “Matemātika” tiek realizēta pilna laika studiju programmas formātā. Studiju programmas nosaukums, iegūstamais grāds, mērķi un uzdevumi, studējošo uzņemšanas prasības ir savstarpēji saistītas. DSP “Matemātika” studiju ilgums ir trīs gadi, absolventam iegūstot zinātnes doktora grādu (Ph.D.) dabaszinātnēs. Šāda izglītība paver iespējas patstāvīgi izstrādāt un vadīt zinātniski pētnieciskus projektus, publicēt sava pētījuma rezultātus starptautiski citējamos izdevumos Latvijā un ārzemēs, publiskot zinātniskā pētījuma rezultātus konferencēs un semināros, sekmēt inovāciju ieviešanu pētniecības praksē. </w:t>
      </w:r>
    </w:p>
    <w:p w14:paraId="5267DD23" w14:textId="77777777" w:rsidR="00F14659" w:rsidRPr="006E77F2" w:rsidRDefault="00F14659" w:rsidP="00F14659">
      <w:pPr>
        <w:jc w:val="both"/>
        <w:rPr>
          <w:rFonts w:ascii="Times New Roman" w:hAnsi="Times New Roman" w:cs="Times New Roman"/>
          <w:sz w:val="24"/>
          <w:szCs w:val="24"/>
        </w:rPr>
      </w:pPr>
    </w:p>
    <w:p w14:paraId="759B7C3A"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Vērtējot studiju procesa ilgumu, var secināt, ka jebkurā programmas variantā trīs gadi vidēji ir pietiekams laiks, lai apgūtu teorētisko kursu un uzkrātu pietiekamu pētījumu rezultātu apjomu, lai uzrakstītu promocijas darbu, lai gan tas reizēm atkarīgs no promocijas darba tematikas un no doktorantūras skolas neatkarīgiem apstākļiem. Piemēram, promocijas darba rezultātu nopublicēšana izdevumos ar lielu ietekmes koeficientu ir samērā problemātiski laika ziņā, tāpēc ne vienmēr doktorants paspēj aizstāvēt promocijas darbu triju gadu ietvaros.</w:t>
      </w:r>
    </w:p>
    <w:p w14:paraId="68F9A837"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iCs/>
          <w:sz w:val="24"/>
          <w:szCs w:val="24"/>
        </w:rPr>
        <w:t>Par studiju programmas apgūšanu izsniedzamā diploma un tā pielikumu paraugu atbilstoši Ministru kabineta 16.04.2013. noteikumiem Nr. 202 “Kārtība, kādā izsniedz valsts atzītus augstākās izglītības apliecinošus dokumentus”, kā arī studiju līguma paraugu atbilstoši Ministru kabineta 23.01.2007. noteikumiem Nr. 70 “Studiju līgumā obligāti ietveramie noteikumi” skatīt pielikumā (</w:t>
      </w:r>
      <w:r w:rsidRPr="006E77F2">
        <w:rPr>
          <w:rFonts w:ascii="Times New Roman" w:hAnsi="Times New Roman" w:cs="Times New Roman"/>
          <w:i/>
          <w:sz w:val="24"/>
          <w:szCs w:val="24"/>
        </w:rPr>
        <w:t xml:space="preserve">3.1.2.DSP Matematika_diploms un akadēmiskā izziņa </w:t>
      </w:r>
      <w:r w:rsidRPr="006E77F2">
        <w:rPr>
          <w:rFonts w:ascii="Times New Roman" w:hAnsi="Times New Roman" w:cs="Times New Roman"/>
          <w:iCs/>
          <w:sz w:val="24"/>
          <w:szCs w:val="24"/>
        </w:rPr>
        <w:t>un</w:t>
      </w:r>
      <w:r w:rsidRPr="006E77F2">
        <w:rPr>
          <w:rFonts w:ascii="Times New Roman" w:hAnsi="Times New Roman" w:cs="Times New Roman"/>
          <w:i/>
          <w:sz w:val="24"/>
          <w:szCs w:val="24"/>
        </w:rPr>
        <w:t xml:space="preserve"> 2.1.4.Līgums par studijām_DU</w:t>
      </w:r>
      <w:r w:rsidRPr="006E77F2">
        <w:rPr>
          <w:rFonts w:ascii="Times New Roman" w:hAnsi="Times New Roman" w:cs="Times New Roman"/>
          <w:iCs/>
          <w:sz w:val="24"/>
          <w:szCs w:val="24"/>
        </w:rPr>
        <w:t>).</w:t>
      </w:r>
    </w:p>
    <w:p w14:paraId="4CB73C97" w14:textId="77777777" w:rsidR="00F14659" w:rsidRPr="006E77F2" w:rsidRDefault="00F14659" w:rsidP="00F14659">
      <w:pPr>
        <w:jc w:val="both"/>
        <w:rPr>
          <w:rFonts w:ascii="Times New Roman" w:hAnsi="Times New Roman" w:cs="Times New Roman"/>
        </w:rPr>
      </w:pPr>
    </w:p>
    <w:p w14:paraId="2C9C5B4D"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 xml:space="preserve">3.1.3. Studiju programmas ekonomiskais un/ vai sociālais pamatojums, analīze par absolventu nodarbinātību. </w:t>
      </w:r>
    </w:p>
    <w:p w14:paraId="056768C6" w14:textId="77777777" w:rsidR="00F14659" w:rsidRPr="006E77F2" w:rsidRDefault="00F14659" w:rsidP="00F14659">
      <w:pPr>
        <w:pStyle w:val="Parasts1"/>
        <w:spacing w:after="0" w:line="240" w:lineRule="auto"/>
        <w:jc w:val="both"/>
        <w:rPr>
          <w:rFonts w:ascii="Times New Roman" w:eastAsia="Times New Roman" w:hAnsi="Times New Roman" w:cs="Times New Roman"/>
          <w:b/>
          <w:sz w:val="24"/>
          <w:szCs w:val="24"/>
        </w:rPr>
      </w:pPr>
    </w:p>
    <w:p w14:paraId="6B2B3890" w14:textId="77777777" w:rsidR="00F14659" w:rsidRPr="006E77F2" w:rsidRDefault="00F14659" w:rsidP="00F14659">
      <w:pPr>
        <w:pStyle w:val="Parasts1"/>
        <w:spacing w:after="0" w:line="240" w:lineRule="auto"/>
        <w:jc w:val="both"/>
        <w:rPr>
          <w:rFonts w:ascii="Times New Roman" w:eastAsia="Times New Roman" w:hAnsi="Times New Roman" w:cs="Times New Roman"/>
          <w:sz w:val="24"/>
          <w:szCs w:val="24"/>
        </w:rPr>
      </w:pPr>
      <w:r w:rsidRPr="006E77F2">
        <w:rPr>
          <w:rFonts w:ascii="Times New Roman" w:hAnsi="Times New Roman" w:cs="Times New Roman"/>
          <w:sz w:val="24"/>
          <w:szCs w:val="24"/>
        </w:rPr>
        <w:t>Ekonomiskais pamatojums.</w:t>
      </w:r>
      <w:r w:rsidRPr="006E77F2">
        <w:rPr>
          <w:rFonts w:ascii="Times New Roman" w:eastAsia="Times New Roman" w:hAnsi="Times New Roman" w:cs="Times New Roman"/>
          <w:sz w:val="24"/>
          <w:szCs w:val="24"/>
        </w:rPr>
        <w:t xml:space="preserve"> DU studiju virzienā “Fizika, materiālzinātne, matemātika un statistika”  nodarbinātie  zinātnieki un mācībspēki ir augsti kvalificēti, tāpēc spēj veicināt </w:t>
      </w:r>
      <w:r w:rsidRPr="006E77F2">
        <w:rPr>
          <w:rFonts w:ascii="Times New Roman" w:eastAsia="Times New Roman" w:hAnsi="Times New Roman" w:cs="Times New Roman"/>
          <w:sz w:val="24"/>
          <w:szCs w:val="24"/>
        </w:rPr>
        <w:lastRenderedPageBreak/>
        <w:t>mūsdienīgu matemātiskās modelēšanas un analīzes metožu ieviešanu tautsaimniecības uzņēmumu darbā un attīstības plānošanā.</w:t>
      </w:r>
    </w:p>
    <w:p w14:paraId="7425D4D6" w14:textId="77777777" w:rsidR="00F14659" w:rsidRPr="006E77F2" w:rsidRDefault="00F14659" w:rsidP="00F14659">
      <w:pPr>
        <w:pStyle w:val="Parasts1"/>
        <w:spacing w:after="0" w:line="240" w:lineRule="auto"/>
        <w:jc w:val="both"/>
        <w:rPr>
          <w:rFonts w:ascii="Times New Roman" w:eastAsia="Times New Roman" w:hAnsi="Times New Roman" w:cs="Times New Roman"/>
          <w:sz w:val="24"/>
          <w:szCs w:val="24"/>
        </w:rPr>
      </w:pPr>
    </w:p>
    <w:p w14:paraId="6A62FE91" w14:textId="77777777" w:rsidR="00F14659" w:rsidRPr="006E77F2" w:rsidRDefault="00F14659" w:rsidP="00F14659">
      <w:pPr>
        <w:pStyle w:val="Parasts1"/>
        <w:spacing w:after="0" w:line="240" w:lineRule="auto"/>
        <w:jc w:val="both"/>
        <w:rPr>
          <w:rFonts w:ascii="Times New Roman" w:eastAsia="Times New Roman" w:hAnsi="Times New Roman" w:cs="Times New Roman"/>
          <w:sz w:val="24"/>
          <w:szCs w:val="24"/>
        </w:rPr>
      </w:pPr>
      <w:r w:rsidRPr="006E77F2">
        <w:rPr>
          <w:rFonts w:ascii="Times New Roman" w:hAnsi="Times New Roman" w:cs="Times New Roman"/>
          <w:sz w:val="24"/>
          <w:szCs w:val="24"/>
        </w:rPr>
        <w:t>Sociālais pamatojums.</w:t>
      </w:r>
      <w:r w:rsidRPr="006E77F2">
        <w:rPr>
          <w:rFonts w:ascii="Times New Roman" w:eastAsia="Times New Roman" w:hAnsi="Times New Roman" w:cs="Times New Roman"/>
          <w:sz w:val="24"/>
          <w:szCs w:val="24"/>
        </w:rPr>
        <w:t xml:space="preserve"> DU ir nozīmīgākais reģiona eksakto zinātņu, augstākās izglītības, kultūras un latviskuma centrs. Doktorantūras studiju attīstībai DU ir būtiska loma arī no nacionālās drošības viedokļa. Daugavpils pilsēta un Austrumlatvijas reģions ir izteikti multikulturāls un atrodas Eiropas Savienības pierobežā. Reģiona piesātinājums ar augstas kvalifikācijas speciālistiem, kas spēj komunicēt jebkurā līmenī, izmantojot mūsdienīgus līdzekļus un metodes, veicinās spriedzes mazināšanos un reģiona attīstību. </w:t>
      </w:r>
    </w:p>
    <w:p w14:paraId="72CCDF02" w14:textId="77777777" w:rsidR="00F14659" w:rsidRPr="006E77F2" w:rsidRDefault="00F14659" w:rsidP="00F14659">
      <w:pPr>
        <w:pStyle w:val="Parasts1"/>
        <w:spacing w:after="0" w:line="240" w:lineRule="auto"/>
        <w:jc w:val="both"/>
        <w:rPr>
          <w:rFonts w:ascii="Times New Roman" w:eastAsia="Times New Roman" w:hAnsi="Times New Roman" w:cs="Times New Roman"/>
          <w:sz w:val="24"/>
          <w:szCs w:val="24"/>
        </w:rPr>
      </w:pPr>
    </w:p>
    <w:p w14:paraId="389443DE" w14:textId="18218945" w:rsidR="00F14659" w:rsidRPr="009F20E5" w:rsidRDefault="00F14659" w:rsidP="00F14659">
      <w:pPr>
        <w:jc w:val="both"/>
        <w:rPr>
          <w:rFonts w:ascii="Times New Roman" w:eastAsia="Times New Roman" w:hAnsi="Times New Roman" w:cs="Times New Roman"/>
          <w:strike/>
          <w:sz w:val="24"/>
          <w:szCs w:val="24"/>
        </w:rPr>
      </w:pPr>
      <w:r w:rsidRPr="006E77F2">
        <w:rPr>
          <w:rFonts w:ascii="Times New Roman" w:hAnsi="Times New Roman" w:cs="Times New Roman"/>
          <w:sz w:val="24"/>
          <w:szCs w:val="24"/>
          <w:shd w:val="clear" w:color="auto" w:fill="FFFFFF"/>
        </w:rPr>
        <w:t xml:space="preserve">Analizējot DU DSP “Matemātika” </w:t>
      </w:r>
      <w:r w:rsidRPr="006E77F2">
        <w:rPr>
          <w:rFonts w:ascii="Times New Roman" w:eastAsia="Times New Roman" w:hAnsi="Times New Roman" w:cs="Times New Roman"/>
          <w:sz w:val="24"/>
          <w:szCs w:val="24"/>
        </w:rPr>
        <w:t xml:space="preserve">3 </w:t>
      </w:r>
      <w:r w:rsidRPr="006E77F2">
        <w:rPr>
          <w:rFonts w:ascii="Times New Roman" w:hAnsi="Times New Roman" w:cs="Times New Roman"/>
          <w:sz w:val="24"/>
          <w:szCs w:val="24"/>
          <w:shd w:val="clear" w:color="auto" w:fill="FFFFFF"/>
        </w:rPr>
        <w:t>absolventu (laika posmā no 2017.-2022. gadam) un viena absolventa 2023. gada sākumā tālākās karjeras un nodarbinātības datus var secināt, ka</w:t>
      </w:r>
      <w:r w:rsidRPr="006E77F2">
        <w:rPr>
          <w:rFonts w:ascii="Times New Roman" w:eastAsia="Times New Roman" w:hAnsi="Times New Roman" w:cs="Times New Roman"/>
          <w:sz w:val="24"/>
          <w:szCs w:val="24"/>
        </w:rPr>
        <w:t xml:space="preserve"> divi absolventi aktīvi turpina nodarboties ar zinātnisko darbu un publicējas starptautiski atzītos izdevumos, strādā dažādās Latvijas augstskolās kā docētāji, veic administratīvos pienākumus; </w:t>
      </w:r>
      <w:r w:rsidR="00270CC4" w:rsidRPr="00270CC4">
        <w:rPr>
          <w:rFonts w:ascii="Times New Roman" w:hAnsi="Times New Roman" w:cs="Times New Roman"/>
          <w:sz w:val="24"/>
          <w:szCs w:val="24"/>
          <w:highlight w:val="cyan"/>
        </w:rPr>
        <w:t>divi absolventi</w:t>
      </w:r>
      <w:r w:rsidR="009F20E5">
        <w:rPr>
          <w:rFonts w:ascii="Times New Roman" w:hAnsi="Times New Roman" w:cs="Times New Roman"/>
          <w:sz w:val="24"/>
          <w:szCs w:val="24"/>
        </w:rPr>
        <w:t xml:space="preserve"> jau ir  LZP eksperti </w:t>
      </w:r>
      <w:r w:rsidR="009F20E5" w:rsidRPr="009F20E5">
        <w:rPr>
          <w:rFonts w:ascii="Times New Roman" w:hAnsi="Times New Roman" w:cs="Times New Roman"/>
          <w:sz w:val="24"/>
          <w:szCs w:val="24"/>
          <w:highlight w:val="cyan"/>
        </w:rPr>
        <w:t>nozarē</w:t>
      </w:r>
      <w:r w:rsidRPr="006E77F2">
        <w:rPr>
          <w:rFonts w:ascii="Times New Roman" w:hAnsi="Times New Roman" w:cs="Times New Roman"/>
          <w:sz w:val="24"/>
          <w:szCs w:val="24"/>
        </w:rPr>
        <w:t xml:space="preserve"> Dabaszinātnes – Matemātika</w:t>
      </w:r>
      <w:r w:rsidRPr="006E77F2">
        <w:rPr>
          <w:rFonts w:ascii="Times New Roman" w:eastAsia="Times New Roman" w:hAnsi="Times New Roman" w:cs="Times New Roman"/>
          <w:sz w:val="24"/>
          <w:szCs w:val="24"/>
        </w:rPr>
        <w:t xml:space="preserve">. Vienam absolventam darba pienākumi ir saistīti ar </w:t>
      </w:r>
      <w:r w:rsidRPr="006E77F2">
        <w:rPr>
          <w:rFonts w:ascii="Times New Roman" w:hAnsi="Times New Roman" w:cs="Times New Roman"/>
          <w:sz w:val="24"/>
          <w:szCs w:val="24"/>
        </w:rPr>
        <w:t>programmatūras izstrādāšanu, bet viena a</w:t>
      </w:r>
      <w:r w:rsidRPr="006E77F2">
        <w:rPr>
          <w:rFonts w:ascii="Times New Roman" w:eastAsia="Times New Roman" w:hAnsi="Times New Roman" w:cs="Times New Roman"/>
          <w:sz w:val="24"/>
          <w:szCs w:val="24"/>
        </w:rPr>
        <w:t xml:space="preserve">bsolvente ģimenes apstākļu dēļ </w:t>
      </w:r>
      <w:r w:rsidRPr="006E77F2">
        <w:rPr>
          <w:rFonts w:ascii="Times New Roman" w:hAnsi="Times New Roman" w:cs="Times New Roman"/>
          <w:sz w:val="24"/>
          <w:szCs w:val="24"/>
        </w:rPr>
        <w:t>šobrīd nestrādā.</w:t>
      </w:r>
      <w:r w:rsidRPr="006E77F2">
        <w:rPr>
          <w:rFonts w:ascii="Times New Roman" w:eastAsia="Times New Roman" w:hAnsi="Times New Roman" w:cs="Times New Roman"/>
          <w:sz w:val="24"/>
          <w:szCs w:val="24"/>
        </w:rPr>
        <w:t xml:space="preserve"> </w:t>
      </w:r>
      <w:r w:rsidR="009F20E5">
        <w:rPr>
          <w:rFonts w:ascii="Times New Roman" w:hAnsi="Times New Roman" w:cs="Times New Roman"/>
          <w:sz w:val="24"/>
          <w:szCs w:val="24"/>
          <w:shd w:val="clear" w:color="auto" w:fill="FFFFFF"/>
        </w:rPr>
        <w:t xml:space="preserve">Detalizētāki dati par </w:t>
      </w:r>
      <w:r w:rsidR="009F20E5" w:rsidRPr="009F20E5">
        <w:rPr>
          <w:rFonts w:ascii="Times New Roman" w:hAnsi="Times New Roman" w:cs="Times New Roman"/>
          <w:sz w:val="24"/>
          <w:szCs w:val="24"/>
          <w:highlight w:val="cyan"/>
          <w:shd w:val="clear" w:color="auto" w:fill="FFFFFF"/>
        </w:rPr>
        <w:t>2017.-2024</w:t>
      </w:r>
      <w:r w:rsidRPr="009F20E5">
        <w:rPr>
          <w:rFonts w:ascii="Times New Roman" w:hAnsi="Times New Roman" w:cs="Times New Roman"/>
          <w:sz w:val="24"/>
          <w:szCs w:val="24"/>
          <w:highlight w:val="cyan"/>
          <w:shd w:val="clear" w:color="auto" w:fill="FFFFFF"/>
        </w:rPr>
        <w:t>.</w:t>
      </w:r>
      <w:r w:rsidRPr="006E77F2">
        <w:rPr>
          <w:rFonts w:ascii="Times New Roman" w:hAnsi="Times New Roman" w:cs="Times New Roman"/>
          <w:sz w:val="24"/>
          <w:szCs w:val="24"/>
          <w:shd w:val="clear" w:color="auto" w:fill="FFFFFF"/>
        </w:rPr>
        <w:t xml:space="preserve"> gadam doktora zinātnisko grādu ieguvušo personu nodarbinātību un zinātniskajiem rādītājiem skat. pielikumā </w:t>
      </w:r>
      <w:r w:rsidRPr="006E77F2">
        <w:rPr>
          <w:rFonts w:ascii="Times New Roman" w:hAnsi="Times New Roman" w:cs="Times New Roman"/>
          <w:i/>
          <w:sz w:val="24"/>
          <w:szCs w:val="24"/>
          <w:shd w:val="clear" w:color="auto" w:fill="FFFFFF"/>
        </w:rPr>
        <w:t>3.1.3.Nodarbinātība un zinātniskie rādītāji DSP Matemātika</w:t>
      </w:r>
      <w:r w:rsidRPr="006E77F2">
        <w:rPr>
          <w:rFonts w:ascii="Times New Roman" w:hAnsi="Times New Roman" w:cs="Times New Roman"/>
          <w:i/>
          <w:iCs/>
          <w:sz w:val="24"/>
          <w:szCs w:val="24"/>
          <w:shd w:val="clear" w:color="auto" w:fill="FFFFFF"/>
        </w:rPr>
        <w:t xml:space="preserve">. </w:t>
      </w:r>
      <w:r w:rsidRPr="009F20E5">
        <w:rPr>
          <w:rFonts w:ascii="Times New Roman" w:hAnsi="Times New Roman" w:cs="Times New Roman"/>
          <w:iCs/>
          <w:strike/>
          <w:sz w:val="24"/>
          <w:szCs w:val="24"/>
          <w:highlight w:val="cyan"/>
          <w:shd w:val="clear" w:color="auto" w:fill="FFFFFF"/>
        </w:rPr>
        <w:t xml:space="preserve">Uz </w:t>
      </w:r>
      <w:r w:rsidRPr="009F20E5">
        <w:rPr>
          <w:rFonts w:ascii="Times New Roman" w:hAnsi="Times New Roman" w:cs="Times New Roman"/>
          <w:strike/>
          <w:sz w:val="24"/>
          <w:szCs w:val="24"/>
          <w:highlight w:val="cyan"/>
          <w:shd w:val="clear" w:color="auto" w:fill="FFFFFF"/>
        </w:rPr>
        <w:t>DSP “Matemātika” a</w:t>
      </w:r>
      <w:r w:rsidRPr="009F20E5">
        <w:rPr>
          <w:rFonts w:ascii="Times New Roman" w:hAnsi="Times New Roman" w:cs="Times New Roman"/>
          <w:strike/>
          <w:sz w:val="24"/>
          <w:szCs w:val="24"/>
          <w:highlight w:val="cyan"/>
        </w:rPr>
        <w:t>ttiecas pirmie četri absolventi.</w:t>
      </w:r>
    </w:p>
    <w:p w14:paraId="2AFC641B" w14:textId="77777777" w:rsidR="00F14659" w:rsidRPr="006E77F2" w:rsidRDefault="00F14659" w:rsidP="00F14659">
      <w:pPr>
        <w:jc w:val="both"/>
        <w:rPr>
          <w:rFonts w:ascii="Times New Roman" w:hAnsi="Times New Roman" w:cs="Times New Roman"/>
        </w:rPr>
      </w:pPr>
    </w:p>
    <w:p w14:paraId="2F992C16"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 xml:space="preserve">3.1.4. Statistikas dati par studējošajiem studiju programmā, studējošo skaita dinamika, skaita izmaiņu ietekmes faktoru analīze un novērtējums. Analizējot, atsevišķi izdalīt dažādas studiju formas, veidus, valodas. </w:t>
      </w:r>
    </w:p>
    <w:p w14:paraId="223D1E63" w14:textId="77777777" w:rsidR="00F14659" w:rsidRPr="006E77F2" w:rsidRDefault="00F14659" w:rsidP="00F14659">
      <w:pPr>
        <w:jc w:val="both"/>
        <w:rPr>
          <w:rFonts w:ascii="Times New Roman" w:hAnsi="Times New Roman" w:cs="Times New Roman"/>
          <w:b/>
        </w:rPr>
      </w:pPr>
    </w:p>
    <w:p w14:paraId="1DC38001" w14:textId="649389A5"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Uz akreditācijas ziņojuma iesniegšanas brīdi DSP “</w:t>
      </w:r>
      <w:r w:rsidRPr="006E77F2">
        <w:rPr>
          <w:rFonts w:ascii="Times New Roman" w:hAnsi="Times New Roman" w:cs="Times New Roman"/>
          <w:sz w:val="24"/>
          <w:szCs w:val="24"/>
          <w:shd w:val="clear" w:color="auto" w:fill="FFFFFF"/>
        </w:rPr>
        <w:t>Matemātika</w:t>
      </w:r>
      <w:r w:rsidRPr="006E77F2">
        <w:rPr>
          <w:rFonts w:ascii="Times New Roman" w:hAnsi="Times New Roman" w:cs="Times New Roman"/>
          <w:sz w:val="24"/>
          <w:szCs w:val="24"/>
        </w:rPr>
        <w:t>” studē 1 studējošais (3. studiju gadā). Laika periodā no 2017. - 2022. gadam DSP “</w:t>
      </w:r>
      <w:r w:rsidRPr="006E77F2">
        <w:rPr>
          <w:rFonts w:ascii="Times New Roman" w:hAnsi="Times New Roman" w:cs="Times New Roman"/>
          <w:sz w:val="24"/>
          <w:szCs w:val="24"/>
          <w:shd w:val="clear" w:color="auto" w:fill="FFFFFF"/>
        </w:rPr>
        <w:t>Matemātika</w:t>
      </w:r>
      <w:r w:rsidRPr="006E77F2">
        <w:rPr>
          <w:rFonts w:ascii="Times New Roman" w:hAnsi="Times New Roman" w:cs="Times New Roman"/>
          <w:sz w:val="24"/>
          <w:szCs w:val="24"/>
        </w:rPr>
        <w:t xml:space="preserve">” kopumā uzņemti 2 studējošie par valsts budžeta līdzekļiem, studiju valoda latviešu. Programmā pagaidām  </w:t>
      </w:r>
      <w:r w:rsidRPr="006E77F2">
        <w:rPr>
          <w:rFonts w:ascii="Times New Roman" w:hAnsi="Times New Roman" w:cs="Times New Roman"/>
          <w:iCs/>
          <w:sz w:val="24"/>
          <w:szCs w:val="24"/>
        </w:rPr>
        <w:t>nav uzņemti ārvalstu studējošie.</w:t>
      </w:r>
      <w:r w:rsidRPr="006E77F2">
        <w:rPr>
          <w:rFonts w:ascii="Times New Roman" w:hAnsi="Times New Roman" w:cs="Times New Roman"/>
          <w:sz w:val="24"/>
          <w:szCs w:val="24"/>
        </w:rPr>
        <w:t xml:space="preserve"> Doktoranti matemātikā nav masu produkcija, bet gan gabalprodukts. Liels studējošo skaits šī iemesla dēļ nav sagaidāms, tāpat kā nav bijis pagātnē. Ar pietiekamu finansējumu iespējamas izmaiņas. Studējošo atbiruma DSP “</w:t>
      </w:r>
      <w:r w:rsidRPr="006E77F2">
        <w:rPr>
          <w:rFonts w:ascii="Times New Roman" w:hAnsi="Times New Roman" w:cs="Times New Roman"/>
          <w:sz w:val="24"/>
          <w:szCs w:val="24"/>
          <w:shd w:val="clear" w:color="auto" w:fill="FFFFFF"/>
        </w:rPr>
        <w:t>Matemātika</w:t>
      </w:r>
      <w:r w:rsidRPr="006E77F2">
        <w:rPr>
          <w:rFonts w:ascii="Times New Roman" w:hAnsi="Times New Roman" w:cs="Times New Roman"/>
          <w:sz w:val="24"/>
          <w:szCs w:val="24"/>
        </w:rPr>
        <w:t xml:space="preserve">” nav. </w:t>
      </w:r>
    </w:p>
    <w:p w14:paraId="70125724" w14:textId="288A9ABE" w:rsidR="00F14659" w:rsidRPr="006E77F2" w:rsidRDefault="009F20E5" w:rsidP="009F20E5">
      <w:pPr>
        <w:jc w:val="both"/>
        <w:rPr>
          <w:rFonts w:ascii="Times New Roman" w:hAnsi="Times New Roman" w:cs="Times New Roman"/>
          <w:strike/>
          <w:sz w:val="24"/>
          <w:szCs w:val="24"/>
        </w:rPr>
      </w:pPr>
      <w:r w:rsidRPr="009F20E5">
        <w:rPr>
          <w:rFonts w:ascii="Times New Roman" w:hAnsi="Times New Roman" w:cs="Times New Roman"/>
          <w:sz w:val="24"/>
          <w:szCs w:val="24"/>
          <w:highlight w:val="cyan"/>
        </w:rPr>
        <w:t>Uz pašvērtējuma ziņojuma iesniegšanas brīdi DSP “</w:t>
      </w:r>
      <w:r w:rsidRPr="009F20E5">
        <w:rPr>
          <w:rFonts w:ascii="Times New Roman" w:hAnsi="Times New Roman" w:cs="Times New Roman"/>
          <w:sz w:val="24"/>
          <w:szCs w:val="24"/>
          <w:highlight w:val="cyan"/>
          <w:shd w:val="clear" w:color="auto" w:fill="FFFFFF"/>
        </w:rPr>
        <w:t>Matemātika</w:t>
      </w:r>
      <w:r w:rsidRPr="009F20E5">
        <w:rPr>
          <w:rFonts w:ascii="Times New Roman" w:hAnsi="Times New Roman" w:cs="Times New Roman"/>
          <w:sz w:val="24"/>
          <w:szCs w:val="24"/>
          <w:highlight w:val="cyan"/>
        </w:rPr>
        <w:t xml:space="preserve">” </w:t>
      </w:r>
      <w:r>
        <w:rPr>
          <w:rFonts w:ascii="Times New Roman" w:hAnsi="Times New Roman" w:cs="Times New Roman"/>
          <w:sz w:val="24"/>
          <w:szCs w:val="24"/>
          <w:highlight w:val="cyan"/>
        </w:rPr>
        <w:t>nav studējoš</w:t>
      </w:r>
      <w:r w:rsidRPr="009F20E5">
        <w:rPr>
          <w:rFonts w:ascii="Times New Roman" w:hAnsi="Times New Roman" w:cs="Times New Roman"/>
          <w:sz w:val="24"/>
          <w:szCs w:val="24"/>
          <w:highlight w:val="cyan"/>
        </w:rPr>
        <w:t>o.</w:t>
      </w:r>
    </w:p>
    <w:p w14:paraId="0AA5E370"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iCs/>
          <w:sz w:val="24"/>
          <w:szCs w:val="24"/>
        </w:rPr>
        <w:t>Statistikas dati par DSP “</w:t>
      </w:r>
      <w:r w:rsidRPr="006E77F2">
        <w:rPr>
          <w:rFonts w:ascii="Times New Roman" w:hAnsi="Times New Roman" w:cs="Times New Roman"/>
          <w:sz w:val="24"/>
          <w:szCs w:val="24"/>
          <w:shd w:val="clear" w:color="auto" w:fill="FFFFFF"/>
        </w:rPr>
        <w:t>Matemātika</w:t>
      </w:r>
      <w:r w:rsidRPr="006E77F2">
        <w:rPr>
          <w:rFonts w:ascii="Times New Roman" w:hAnsi="Times New Roman" w:cs="Times New Roman"/>
          <w:iCs/>
          <w:sz w:val="24"/>
          <w:szCs w:val="24"/>
        </w:rPr>
        <w:t xml:space="preserve">” studējošajiem pārskata periodā apkopoti ziņojuma pielikumā </w:t>
      </w:r>
      <w:r w:rsidRPr="006E77F2">
        <w:rPr>
          <w:rFonts w:ascii="Times New Roman" w:hAnsi="Times New Roman" w:cs="Times New Roman"/>
          <w:i/>
          <w:sz w:val="24"/>
          <w:szCs w:val="24"/>
        </w:rPr>
        <w:t>3.1.4. DSP Matemātika_Statistikas_dati_par_studejosajiem</w:t>
      </w:r>
      <w:r w:rsidRPr="006E77F2">
        <w:rPr>
          <w:rFonts w:ascii="Times New Roman" w:hAnsi="Times New Roman" w:cs="Times New Roman"/>
          <w:iCs/>
          <w:sz w:val="24"/>
          <w:szCs w:val="24"/>
        </w:rPr>
        <w:t>.</w:t>
      </w:r>
    </w:p>
    <w:p w14:paraId="1912EDC5"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Zinātniska grāda pretendenti, kas </w:t>
      </w:r>
      <w:bookmarkStart w:id="12" w:name="_Hlk139298426"/>
      <w:r w:rsidRPr="006E77F2">
        <w:rPr>
          <w:rFonts w:ascii="Times New Roman" w:hAnsi="Times New Roman" w:cs="Times New Roman"/>
          <w:sz w:val="24"/>
          <w:szCs w:val="24"/>
        </w:rPr>
        <w:t>eksmatrikulējās</w:t>
      </w:r>
      <w:bookmarkEnd w:id="12"/>
      <w:r w:rsidRPr="006E77F2">
        <w:rPr>
          <w:rFonts w:ascii="Times New Roman" w:hAnsi="Times New Roman" w:cs="Times New Roman"/>
          <w:sz w:val="24"/>
          <w:szCs w:val="24"/>
        </w:rPr>
        <w:t xml:space="preserve"> laika periodā 2017.-2022.g. kā doktora studiju programmu izpildījuši, tagad sadarbojas ar promocijas darba vadītāju, intensīvi vāc materiālus un gatavo publikācijas par promocijas darba tēmām. 3.1.4.1. tabulā redzams pārskats par minētājiem studentiem.</w:t>
      </w:r>
    </w:p>
    <w:p w14:paraId="06386D3F" w14:textId="77777777" w:rsidR="00F14659" w:rsidRPr="006E77F2" w:rsidRDefault="00F14659" w:rsidP="00F14659">
      <w:pPr>
        <w:jc w:val="both"/>
        <w:rPr>
          <w:rFonts w:ascii="Times New Roman" w:hAnsi="Times New Roman" w:cs="Times New Roman"/>
          <w:i/>
        </w:rPr>
      </w:pPr>
      <w:bookmarkStart w:id="13" w:name="_Hlk136114926"/>
    </w:p>
    <w:bookmarkEnd w:id="13"/>
    <w:p w14:paraId="3DC3B2B9" w14:textId="77777777" w:rsidR="00F14659" w:rsidRPr="006E77F2" w:rsidRDefault="00F14659" w:rsidP="00F14659">
      <w:pPr>
        <w:jc w:val="both"/>
        <w:rPr>
          <w:rFonts w:ascii="Times New Roman" w:hAnsi="Times New Roman" w:cs="Times New Roman"/>
          <w:i/>
        </w:rPr>
      </w:pPr>
      <w:r w:rsidRPr="006E77F2">
        <w:rPr>
          <w:rFonts w:ascii="Times New Roman" w:hAnsi="Times New Roman" w:cs="Times New Roman"/>
          <w:i/>
          <w:sz w:val="24"/>
          <w:szCs w:val="24"/>
        </w:rPr>
        <w:t>3.1.4.1.</w:t>
      </w:r>
      <w:r w:rsidRPr="006E77F2">
        <w:rPr>
          <w:rFonts w:ascii="Times New Roman" w:hAnsi="Times New Roman" w:cs="Times New Roman"/>
          <w:i/>
        </w:rPr>
        <w:t xml:space="preserve"> tabula. DSP “Matemātika” eksmatrikulēto studentu saraksts, kuri plāno aizstāvēt promocijas darbu pēc laika perioda 2017.-2022.gadam.</w:t>
      </w:r>
    </w:p>
    <w:p w14:paraId="17AC3CD3" w14:textId="77777777" w:rsidR="00F14659" w:rsidRPr="006E77F2" w:rsidRDefault="00F14659" w:rsidP="00F14659">
      <w:pPr>
        <w:jc w:val="both"/>
        <w:rPr>
          <w:rFonts w:ascii="Times New Roman" w:hAnsi="Times New Roman" w:cs="Times New Roman"/>
          <w:i/>
        </w:rPr>
      </w:pPr>
    </w:p>
    <w:tbl>
      <w:tblPr>
        <w:tblW w:w="9807" w:type="dxa"/>
        <w:tblLook w:val="00A0" w:firstRow="1" w:lastRow="0" w:firstColumn="1" w:lastColumn="0" w:noHBand="0" w:noVBand="0"/>
      </w:tblPr>
      <w:tblGrid>
        <w:gridCol w:w="1653"/>
        <w:gridCol w:w="20"/>
        <w:gridCol w:w="2134"/>
        <w:gridCol w:w="10"/>
        <w:gridCol w:w="3719"/>
        <w:gridCol w:w="26"/>
        <w:gridCol w:w="2245"/>
      </w:tblGrid>
      <w:tr w:rsidR="00C26AA2" w:rsidRPr="006E77F2" w14:paraId="759A8064" w14:textId="77777777" w:rsidTr="00C26AA2">
        <w:tc>
          <w:tcPr>
            <w:tcW w:w="1673" w:type="dxa"/>
            <w:gridSpan w:val="2"/>
          </w:tcPr>
          <w:p w14:paraId="45A6276B" w14:textId="77777777" w:rsidR="00F14659" w:rsidRPr="006E77F2" w:rsidRDefault="00F14659" w:rsidP="00C26AA2">
            <w:pPr>
              <w:jc w:val="center"/>
              <w:rPr>
                <w:rFonts w:ascii="Times New Roman" w:hAnsi="Times New Roman" w:cs="Times New Roman"/>
              </w:rPr>
            </w:pPr>
            <w:r w:rsidRPr="006E77F2">
              <w:rPr>
                <w:rFonts w:ascii="Times New Roman" w:hAnsi="Times New Roman" w:cs="Times New Roman"/>
                <w:i/>
              </w:rPr>
              <w:t>Doktoranta vārds, uzvārds</w:t>
            </w:r>
          </w:p>
        </w:tc>
        <w:tc>
          <w:tcPr>
            <w:tcW w:w="2134" w:type="dxa"/>
          </w:tcPr>
          <w:p w14:paraId="124319A0"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Promocijas darba vadītājs</w:t>
            </w:r>
          </w:p>
        </w:tc>
        <w:tc>
          <w:tcPr>
            <w:tcW w:w="3755" w:type="dxa"/>
            <w:gridSpan w:val="3"/>
          </w:tcPr>
          <w:p w14:paraId="333ADC3A" w14:textId="77777777" w:rsidR="00F14659" w:rsidRPr="006E77F2" w:rsidRDefault="00F14659" w:rsidP="00C26AA2">
            <w:pPr>
              <w:jc w:val="center"/>
              <w:rPr>
                <w:rFonts w:ascii="Times New Roman" w:hAnsi="Times New Roman" w:cs="Times New Roman"/>
              </w:rPr>
            </w:pPr>
            <w:r w:rsidRPr="006E77F2">
              <w:rPr>
                <w:rFonts w:ascii="Times New Roman" w:hAnsi="Times New Roman" w:cs="Times New Roman"/>
                <w:i/>
              </w:rPr>
              <w:t>Promocijas darba tēma</w:t>
            </w:r>
          </w:p>
        </w:tc>
        <w:tc>
          <w:tcPr>
            <w:tcW w:w="2245" w:type="dxa"/>
          </w:tcPr>
          <w:p w14:paraId="741F7363" w14:textId="77777777" w:rsidR="00F14659" w:rsidRPr="006E77F2" w:rsidRDefault="00F14659" w:rsidP="00C26AA2">
            <w:pPr>
              <w:jc w:val="center"/>
              <w:rPr>
                <w:rFonts w:ascii="Times New Roman" w:hAnsi="Times New Roman" w:cs="Times New Roman"/>
              </w:rPr>
            </w:pPr>
            <w:r w:rsidRPr="006E77F2">
              <w:rPr>
                <w:rFonts w:ascii="Times New Roman" w:hAnsi="Times New Roman" w:cs="Times New Roman"/>
                <w:i/>
              </w:rPr>
              <w:t>Piezīmes</w:t>
            </w:r>
          </w:p>
        </w:tc>
      </w:tr>
      <w:tr w:rsidR="00C26AA2" w:rsidRPr="006E77F2" w14:paraId="1907F41C" w14:textId="77777777" w:rsidTr="00C26AA2">
        <w:tc>
          <w:tcPr>
            <w:tcW w:w="1673" w:type="dxa"/>
            <w:gridSpan w:val="2"/>
          </w:tcPr>
          <w:p w14:paraId="433C7E07" w14:textId="77777777" w:rsidR="00F14659" w:rsidRPr="006E77F2" w:rsidRDefault="00F14659" w:rsidP="00C26AA2">
            <w:pPr>
              <w:rPr>
                <w:rStyle w:val="Strong"/>
                <w:rFonts w:ascii="Times New Roman" w:hAnsi="Times New Roman" w:cs="Times New Roman"/>
                <w:b w:val="0"/>
              </w:rPr>
            </w:pPr>
            <w:r w:rsidRPr="006E77F2">
              <w:rPr>
                <w:rStyle w:val="Strong"/>
                <w:rFonts w:ascii="Times New Roman" w:hAnsi="Times New Roman" w:cs="Times New Roman"/>
              </w:rPr>
              <w:t>Inna Samuilika (ex-Kononova)</w:t>
            </w:r>
          </w:p>
          <w:p w14:paraId="02BBBC92" w14:textId="77777777" w:rsidR="00F14659" w:rsidRPr="006E77F2" w:rsidRDefault="00F14659" w:rsidP="00C26AA2">
            <w:pPr>
              <w:rPr>
                <w:rFonts w:ascii="Times New Roman" w:hAnsi="Times New Roman" w:cs="Times New Roman"/>
              </w:rPr>
            </w:pPr>
          </w:p>
        </w:tc>
        <w:tc>
          <w:tcPr>
            <w:tcW w:w="2134" w:type="dxa"/>
          </w:tcPr>
          <w:p w14:paraId="773DE156" w14:textId="77777777" w:rsidR="00F14659" w:rsidRPr="006E77F2" w:rsidRDefault="00F14659" w:rsidP="00C26AA2">
            <w:pPr>
              <w:rPr>
                <w:rFonts w:ascii="Times New Roman" w:hAnsi="Times New Roman" w:cs="Times New Roman"/>
              </w:rPr>
            </w:pPr>
            <w:r w:rsidRPr="006E77F2">
              <w:rPr>
                <w:rFonts w:ascii="Times New Roman" w:hAnsi="Times New Roman" w:cs="Times New Roman"/>
              </w:rPr>
              <w:t xml:space="preserve">Dr.hab.math., profesors </w:t>
            </w:r>
          </w:p>
          <w:p w14:paraId="1BFA9835" w14:textId="77777777" w:rsidR="00F14659" w:rsidRPr="006E77F2" w:rsidRDefault="00F14659" w:rsidP="00C26AA2">
            <w:pPr>
              <w:rPr>
                <w:rFonts w:ascii="Times New Roman" w:hAnsi="Times New Roman" w:cs="Times New Roman"/>
              </w:rPr>
            </w:pPr>
            <w:r w:rsidRPr="006E77F2">
              <w:rPr>
                <w:rFonts w:ascii="Times New Roman" w:hAnsi="Times New Roman" w:cs="Times New Roman"/>
              </w:rPr>
              <w:t>Felikss Sadirbajevs</w:t>
            </w:r>
          </w:p>
        </w:tc>
        <w:tc>
          <w:tcPr>
            <w:tcW w:w="3755" w:type="dxa"/>
            <w:gridSpan w:val="3"/>
          </w:tcPr>
          <w:p w14:paraId="77ADEC50" w14:textId="77777777" w:rsidR="00F14659" w:rsidRPr="006E77F2" w:rsidRDefault="00F14659" w:rsidP="00C26AA2">
            <w:pPr>
              <w:rPr>
                <w:rFonts w:ascii="Times New Roman" w:hAnsi="Times New Roman" w:cs="Times New Roman"/>
              </w:rPr>
            </w:pPr>
            <w:r w:rsidRPr="006E77F2">
              <w:rPr>
                <w:rFonts w:ascii="Times New Roman" w:hAnsi="Times New Roman" w:cs="Times New Roman"/>
                <w:shd w:val="clear" w:color="auto" w:fill="FFFFFF"/>
              </w:rPr>
              <w:t>Matemātiskais modelis tīklu klasei lietojumos</w:t>
            </w:r>
          </w:p>
        </w:tc>
        <w:tc>
          <w:tcPr>
            <w:tcW w:w="2245" w:type="dxa"/>
          </w:tcPr>
          <w:p w14:paraId="664FA8B4" w14:textId="77777777" w:rsidR="00F14659" w:rsidRPr="006E77F2" w:rsidRDefault="00F14659" w:rsidP="00C26AA2">
            <w:pPr>
              <w:rPr>
                <w:rFonts w:ascii="Times New Roman" w:hAnsi="Times New Roman" w:cs="Times New Roman"/>
              </w:rPr>
            </w:pPr>
            <w:r w:rsidRPr="006E77F2">
              <w:rPr>
                <w:rFonts w:ascii="Times New Roman" w:hAnsi="Times New Roman" w:cs="Times New Roman"/>
              </w:rPr>
              <w:t>Aizstavēja PhD promocijas darbu 2023.g.</w:t>
            </w:r>
          </w:p>
        </w:tc>
      </w:tr>
      <w:tr w:rsidR="00C26AA2" w:rsidRPr="006E77F2" w14:paraId="3D10A0B7" w14:textId="77777777" w:rsidTr="00C26AA2">
        <w:tc>
          <w:tcPr>
            <w:tcW w:w="1673" w:type="dxa"/>
            <w:gridSpan w:val="2"/>
          </w:tcPr>
          <w:p w14:paraId="612C8D2B" w14:textId="77777777" w:rsidR="00F14659" w:rsidRPr="006E77F2" w:rsidRDefault="00F14659" w:rsidP="00C26AA2">
            <w:pPr>
              <w:rPr>
                <w:rStyle w:val="Strong"/>
                <w:rFonts w:ascii="Times New Roman" w:hAnsi="Times New Roman" w:cs="Times New Roman"/>
                <w:b w:val="0"/>
              </w:rPr>
            </w:pPr>
            <w:r w:rsidRPr="006E77F2">
              <w:rPr>
                <w:rStyle w:val="Strong"/>
                <w:rFonts w:ascii="Times New Roman" w:hAnsi="Times New Roman" w:cs="Times New Roman"/>
              </w:rPr>
              <w:t>Diāna Ogorelova</w:t>
            </w:r>
          </w:p>
          <w:p w14:paraId="053090E7" w14:textId="77777777" w:rsidR="00F14659" w:rsidRPr="006E77F2" w:rsidRDefault="00F14659" w:rsidP="00C26AA2">
            <w:pPr>
              <w:rPr>
                <w:rFonts w:ascii="Times New Roman" w:hAnsi="Times New Roman" w:cs="Times New Roman"/>
              </w:rPr>
            </w:pPr>
          </w:p>
        </w:tc>
        <w:tc>
          <w:tcPr>
            <w:tcW w:w="2134" w:type="dxa"/>
          </w:tcPr>
          <w:p w14:paraId="33339F12" w14:textId="77777777" w:rsidR="00F14659" w:rsidRPr="006E77F2" w:rsidRDefault="00F14659" w:rsidP="00C26AA2">
            <w:pPr>
              <w:rPr>
                <w:rFonts w:ascii="Times New Roman" w:hAnsi="Times New Roman" w:cs="Times New Roman"/>
              </w:rPr>
            </w:pPr>
            <w:r w:rsidRPr="006E77F2">
              <w:rPr>
                <w:rFonts w:ascii="Times New Roman" w:hAnsi="Times New Roman" w:cs="Times New Roman"/>
              </w:rPr>
              <w:t xml:space="preserve">Dr.hab.math., profesors </w:t>
            </w:r>
          </w:p>
          <w:p w14:paraId="5E6A555F" w14:textId="77777777" w:rsidR="00F14659" w:rsidRPr="006E77F2" w:rsidRDefault="00F14659" w:rsidP="00C26AA2">
            <w:pPr>
              <w:rPr>
                <w:rFonts w:ascii="Times New Roman" w:hAnsi="Times New Roman" w:cs="Times New Roman"/>
              </w:rPr>
            </w:pPr>
            <w:r w:rsidRPr="006E77F2">
              <w:rPr>
                <w:rFonts w:ascii="Times New Roman" w:hAnsi="Times New Roman" w:cs="Times New Roman"/>
              </w:rPr>
              <w:t>Felikss Sadirbajevs</w:t>
            </w:r>
          </w:p>
        </w:tc>
        <w:tc>
          <w:tcPr>
            <w:tcW w:w="3755" w:type="dxa"/>
            <w:gridSpan w:val="3"/>
          </w:tcPr>
          <w:p w14:paraId="305A0391" w14:textId="4EA7CABE" w:rsidR="00F14659" w:rsidRPr="002C16D7" w:rsidRDefault="002C16D7" w:rsidP="00C26AA2">
            <w:pPr>
              <w:rPr>
                <w:rFonts w:ascii="Times New Roman" w:hAnsi="Times New Roman" w:cs="Times New Roman"/>
                <w:highlight w:val="cyan"/>
              </w:rPr>
            </w:pPr>
            <w:r w:rsidRPr="002C16D7">
              <w:rPr>
                <w:rFonts w:ascii="Times New Roman" w:hAnsi="Times New Roman" w:cs="Times New Roman"/>
                <w:highlight w:val="cyan"/>
              </w:rPr>
              <w:t>Bioloģisko tīklu dinamiskie modeļi</w:t>
            </w:r>
          </w:p>
        </w:tc>
        <w:tc>
          <w:tcPr>
            <w:tcW w:w="2245" w:type="dxa"/>
          </w:tcPr>
          <w:p w14:paraId="0847944A" w14:textId="7B9EF86A" w:rsidR="00F14659" w:rsidRPr="006E77F2" w:rsidRDefault="009F20E5" w:rsidP="009F20E5">
            <w:pPr>
              <w:rPr>
                <w:rFonts w:ascii="Times New Roman" w:hAnsi="Times New Roman" w:cs="Times New Roman"/>
              </w:rPr>
            </w:pPr>
            <w:r w:rsidRPr="009F20E5">
              <w:rPr>
                <w:rFonts w:ascii="Times New Roman" w:hAnsi="Times New Roman" w:cs="Times New Roman"/>
                <w:highlight w:val="cyan"/>
              </w:rPr>
              <w:t xml:space="preserve">10.12.24. </w:t>
            </w:r>
            <w:r>
              <w:rPr>
                <w:rFonts w:ascii="Times New Roman" w:hAnsi="Times New Roman" w:cs="Times New Roman"/>
                <w:highlight w:val="cyan"/>
              </w:rPr>
              <w:t>nolikta</w:t>
            </w:r>
            <w:r w:rsidRPr="009F20E5">
              <w:rPr>
                <w:rFonts w:ascii="Times New Roman" w:hAnsi="Times New Roman" w:cs="Times New Roman"/>
                <w:highlight w:val="cyan"/>
              </w:rPr>
              <w:t xml:space="preserve"> promocijas darba aizstāvēšana.</w:t>
            </w:r>
          </w:p>
        </w:tc>
      </w:tr>
      <w:tr w:rsidR="00C26AA2" w:rsidRPr="006E77F2" w14:paraId="383ABD44" w14:textId="77777777" w:rsidTr="00C26AA2">
        <w:tc>
          <w:tcPr>
            <w:tcW w:w="1673" w:type="dxa"/>
            <w:gridSpan w:val="2"/>
          </w:tcPr>
          <w:p w14:paraId="41F27169" w14:textId="77777777" w:rsidR="00F14659" w:rsidRPr="006E77F2" w:rsidRDefault="00F14659" w:rsidP="00C26AA2">
            <w:pPr>
              <w:rPr>
                <w:rStyle w:val="Strong"/>
                <w:rFonts w:ascii="Times New Roman" w:hAnsi="Times New Roman" w:cs="Times New Roman"/>
                <w:b w:val="0"/>
              </w:rPr>
            </w:pPr>
            <w:r w:rsidRPr="006E77F2">
              <w:rPr>
                <w:rStyle w:val="Strong"/>
                <w:rFonts w:ascii="Times New Roman" w:hAnsi="Times New Roman" w:cs="Times New Roman"/>
              </w:rPr>
              <w:t>Valentīns Sengiļejevs</w:t>
            </w:r>
          </w:p>
          <w:p w14:paraId="0CF59653" w14:textId="77777777" w:rsidR="00F14659" w:rsidRPr="006E77F2" w:rsidRDefault="00F14659" w:rsidP="00C26AA2">
            <w:pPr>
              <w:rPr>
                <w:rFonts w:ascii="Times New Roman" w:hAnsi="Times New Roman" w:cs="Times New Roman"/>
              </w:rPr>
            </w:pPr>
          </w:p>
        </w:tc>
        <w:tc>
          <w:tcPr>
            <w:tcW w:w="2134" w:type="dxa"/>
          </w:tcPr>
          <w:p w14:paraId="4494A513" w14:textId="77777777" w:rsidR="00F14659" w:rsidRPr="006E77F2" w:rsidRDefault="00F14659" w:rsidP="00C26AA2">
            <w:pPr>
              <w:rPr>
                <w:rFonts w:ascii="Times New Roman" w:hAnsi="Times New Roman" w:cs="Times New Roman"/>
              </w:rPr>
            </w:pPr>
            <w:r w:rsidRPr="006E77F2">
              <w:rPr>
                <w:rFonts w:ascii="Times New Roman" w:hAnsi="Times New Roman" w:cs="Times New Roman"/>
              </w:rPr>
              <w:lastRenderedPageBreak/>
              <w:t xml:space="preserve">Dr.hab.math., profesors </w:t>
            </w:r>
          </w:p>
          <w:p w14:paraId="158DA937" w14:textId="77777777" w:rsidR="00F14659" w:rsidRPr="006E77F2" w:rsidRDefault="00F14659" w:rsidP="00C26AA2">
            <w:pPr>
              <w:rPr>
                <w:rFonts w:ascii="Times New Roman" w:hAnsi="Times New Roman" w:cs="Times New Roman"/>
              </w:rPr>
            </w:pPr>
            <w:r w:rsidRPr="006E77F2">
              <w:rPr>
                <w:rFonts w:ascii="Times New Roman" w:hAnsi="Times New Roman" w:cs="Times New Roman"/>
              </w:rPr>
              <w:lastRenderedPageBreak/>
              <w:t>Felikss Sadirbajevs</w:t>
            </w:r>
          </w:p>
        </w:tc>
        <w:tc>
          <w:tcPr>
            <w:tcW w:w="3755" w:type="dxa"/>
            <w:gridSpan w:val="3"/>
          </w:tcPr>
          <w:p w14:paraId="76A15840" w14:textId="77777777" w:rsidR="00F14659" w:rsidRPr="006E77F2" w:rsidRDefault="00F14659" w:rsidP="00C26AA2">
            <w:pPr>
              <w:rPr>
                <w:rFonts w:ascii="Times New Roman" w:hAnsi="Times New Roman" w:cs="Times New Roman"/>
              </w:rPr>
            </w:pPr>
            <w:r w:rsidRPr="006E77F2">
              <w:rPr>
                <w:rFonts w:ascii="Times New Roman" w:hAnsi="Times New Roman" w:cs="Times New Roman"/>
              </w:rPr>
              <w:lastRenderedPageBreak/>
              <w:t>Bio-oscilatori un saistītas problēmas</w:t>
            </w:r>
          </w:p>
        </w:tc>
        <w:tc>
          <w:tcPr>
            <w:tcW w:w="2245" w:type="dxa"/>
          </w:tcPr>
          <w:p w14:paraId="26C39513" w14:textId="77777777" w:rsidR="00F14659" w:rsidRPr="006E77F2" w:rsidRDefault="00F14659" w:rsidP="00C26AA2">
            <w:pPr>
              <w:rPr>
                <w:rFonts w:ascii="Times New Roman" w:hAnsi="Times New Roman" w:cs="Times New Roman"/>
              </w:rPr>
            </w:pPr>
            <w:r w:rsidRPr="006E77F2">
              <w:rPr>
                <w:rFonts w:ascii="Times New Roman" w:hAnsi="Times New Roman" w:cs="Times New Roman"/>
              </w:rPr>
              <w:t xml:space="preserve">Vāc materiālus un publikācijas </w:t>
            </w:r>
            <w:r w:rsidRPr="006E77F2">
              <w:rPr>
                <w:rFonts w:ascii="Times New Roman" w:hAnsi="Times New Roman" w:cs="Times New Roman"/>
              </w:rPr>
              <w:lastRenderedPageBreak/>
              <w:t>promocijas darbam</w:t>
            </w:r>
          </w:p>
        </w:tc>
      </w:tr>
      <w:tr w:rsidR="00C26AA2" w:rsidRPr="006E77F2" w14:paraId="2303C756" w14:textId="77777777" w:rsidTr="00C26AA2">
        <w:tc>
          <w:tcPr>
            <w:tcW w:w="1653" w:type="dxa"/>
          </w:tcPr>
          <w:p w14:paraId="407B987E" w14:textId="77777777" w:rsidR="00F14659" w:rsidRPr="006E77F2" w:rsidRDefault="00F14659" w:rsidP="00C26AA2">
            <w:pPr>
              <w:rPr>
                <w:rStyle w:val="Strong"/>
                <w:rFonts w:ascii="Times New Roman" w:hAnsi="Times New Roman" w:cs="Times New Roman"/>
                <w:b w:val="0"/>
              </w:rPr>
            </w:pPr>
            <w:r w:rsidRPr="006E77F2">
              <w:rPr>
                <w:rStyle w:val="Strong"/>
                <w:rFonts w:ascii="Times New Roman" w:hAnsi="Times New Roman" w:cs="Times New Roman"/>
              </w:rPr>
              <w:t>Antons Bogačovs</w:t>
            </w:r>
          </w:p>
          <w:p w14:paraId="6095FBDA" w14:textId="77777777" w:rsidR="00F14659" w:rsidRPr="006E77F2" w:rsidRDefault="00F14659" w:rsidP="00C26AA2">
            <w:pPr>
              <w:rPr>
                <w:rFonts w:ascii="Times New Roman" w:hAnsi="Times New Roman" w:cs="Times New Roman"/>
                <w:bCs/>
              </w:rPr>
            </w:pPr>
          </w:p>
        </w:tc>
        <w:tc>
          <w:tcPr>
            <w:tcW w:w="2164" w:type="dxa"/>
            <w:gridSpan w:val="3"/>
          </w:tcPr>
          <w:p w14:paraId="74EBD17A" w14:textId="77777777" w:rsidR="00F14659" w:rsidRPr="006E77F2" w:rsidRDefault="00F14659" w:rsidP="00C26AA2">
            <w:pPr>
              <w:rPr>
                <w:rFonts w:ascii="Times New Roman" w:hAnsi="Times New Roman" w:cs="Times New Roman"/>
              </w:rPr>
            </w:pPr>
            <w:r w:rsidRPr="006E77F2">
              <w:rPr>
                <w:rFonts w:ascii="Times New Roman" w:hAnsi="Times New Roman" w:cs="Times New Roman"/>
              </w:rPr>
              <w:t>Dr.hab.math., profesors Felikss Sadirbajevs</w:t>
            </w:r>
          </w:p>
        </w:tc>
        <w:tc>
          <w:tcPr>
            <w:tcW w:w="3719" w:type="dxa"/>
          </w:tcPr>
          <w:p w14:paraId="15D03C1F" w14:textId="77777777" w:rsidR="00F14659" w:rsidRPr="006E77F2" w:rsidRDefault="00F14659" w:rsidP="00C26AA2">
            <w:pPr>
              <w:rPr>
                <w:rFonts w:ascii="Times New Roman" w:hAnsi="Times New Roman" w:cs="Times New Roman"/>
              </w:rPr>
            </w:pPr>
            <w:r w:rsidRPr="006E77F2">
              <w:rPr>
                <w:rFonts w:ascii="Times New Roman" w:hAnsi="Times New Roman" w:cs="Times New Roman"/>
              </w:rPr>
              <w:t>Problēmas otrās kārtas diferenciālvienādojumu sistēmām</w:t>
            </w:r>
          </w:p>
        </w:tc>
        <w:tc>
          <w:tcPr>
            <w:tcW w:w="2271" w:type="dxa"/>
            <w:gridSpan w:val="2"/>
          </w:tcPr>
          <w:p w14:paraId="709F1C0B" w14:textId="77777777" w:rsidR="00F14659" w:rsidRPr="006E77F2" w:rsidRDefault="00F14659" w:rsidP="00C26AA2">
            <w:pPr>
              <w:rPr>
                <w:rFonts w:ascii="Times New Roman" w:hAnsi="Times New Roman" w:cs="Times New Roman"/>
              </w:rPr>
            </w:pPr>
            <w:r w:rsidRPr="006E77F2">
              <w:rPr>
                <w:rFonts w:ascii="Times New Roman" w:hAnsi="Times New Roman" w:cs="Times New Roman"/>
              </w:rPr>
              <w:t>Vāc materiālus un publikācijas promocijas darbam</w:t>
            </w:r>
          </w:p>
        </w:tc>
      </w:tr>
    </w:tbl>
    <w:p w14:paraId="6302F319" w14:textId="77777777" w:rsidR="00F14659" w:rsidRPr="006E77F2" w:rsidRDefault="00F14659" w:rsidP="00F14659">
      <w:pPr>
        <w:jc w:val="both"/>
        <w:rPr>
          <w:rFonts w:ascii="Times New Roman" w:hAnsi="Times New Roman" w:cs="Times New Roman"/>
          <w:i/>
        </w:rPr>
      </w:pPr>
    </w:p>
    <w:p w14:paraId="03350384"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bCs/>
          <w:iCs/>
          <w:sz w:val="24"/>
          <w:szCs w:val="24"/>
        </w:rPr>
        <w:t xml:space="preserve">Laika periodam no 2017. – 2022. gadam </w:t>
      </w:r>
      <w:r w:rsidRPr="006E77F2">
        <w:rPr>
          <w:rFonts w:ascii="Times New Roman" w:hAnsi="Times New Roman" w:cs="Times New Roman"/>
          <w:i/>
          <w:sz w:val="24"/>
          <w:szCs w:val="24"/>
        </w:rPr>
        <w:t xml:space="preserve">aizstavēto promocijas darbu tēmas </w:t>
      </w:r>
      <w:r w:rsidRPr="006E77F2">
        <w:rPr>
          <w:rFonts w:ascii="Times New Roman" w:hAnsi="Times New Roman" w:cs="Times New Roman"/>
          <w:bCs/>
          <w:iCs/>
          <w:sz w:val="24"/>
          <w:szCs w:val="24"/>
        </w:rPr>
        <w:t>skatīt pielikumā (</w:t>
      </w:r>
      <w:r w:rsidRPr="006E77F2">
        <w:rPr>
          <w:rFonts w:ascii="Times New Roman" w:hAnsi="Times New Roman" w:cs="Times New Roman"/>
          <w:bCs/>
          <w:i/>
          <w:sz w:val="24"/>
          <w:szCs w:val="24"/>
        </w:rPr>
        <w:t>3.2.5_DSP_Matemātika_Aizstaveto promocijas darbu saraksts</w:t>
      </w:r>
      <w:r w:rsidRPr="006E77F2">
        <w:rPr>
          <w:rFonts w:ascii="Times New Roman" w:hAnsi="Times New Roman" w:cs="Times New Roman"/>
          <w:bCs/>
          <w:iCs/>
          <w:sz w:val="24"/>
          <w:szCs w:val="24"/>
        </w:rPr>
        <w:t>).</w:t>
      </w:r>
    </w:p>
    <w:p w14:paraId="23D494FA" w14:textId="77777777" w:rsidR="00F14659" w:rsidRPr="006E77F2" w:rsidRDefault="00F14659" w:rsidP="00F14659">
      <w:pPr>
        <w:jc w:val="both"/>
        <w:rPr>
          <w:rFonts w:ascii="Times New Roman" w:hAnsi="Times New Roman" w:cs="Times New Roman"/>
          <w:i/>
        </w:rPr>
      </w:pPr>
    </w:p>
    <w:p w14:paraId="2D64133D"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 3.1.5. Kopīgās studiju programmas izveides pamatojums un partneraugstskolu izvēles raksturojums un novērtējums, iekļaujot informāciju par kopīgās studiju programmas veidošanu un īstenošanu (ja attiecināms). </w:t>
      </w:r>
    </w:p>
    <w:p w14:paraId="7342E286" w14:textId="77777777" w:rsidR="00F14659" w:rsidRPr="006E77F2" w:rsidRDefault="00F14659" w:rsidP="00F14659">
      <w:pPr>
        <w:jc w:val="both"/>
        <w:rPr>
          <w:rFonts w:ascii="Times New Roman" w:hAnsi="Times New Roman" w:cs="Times New Roman"/>
        </w:rPr>
      </w:pPr>
    </w:p>
    <w:p w14:paraId="67F926F0" w14:textId="77777777" w:rsidR="00F14659" w:rsidRPr="006E77F2" w:rsidRDefault="00F14659" w:rsidP="00F14659">
      <w:pPr>
        <w:jc w:val="both"/>
        <w:rPr>
          <w:rFonts w:ascii="Times New Roman" w:hAnsi="Times New Roman" w:cs="Times New Roman"/>
          <w:i/>
        </w:rPr>
      </w:pPr>
      <w:r w:rsidRPr="006E77F2">
        <w:rPr>
          <w:rFonts w:ascii="Times New Roman" w:hAnsi="Times New Roman" w:cs="Times New Roman"/>
          <w:i/>
        </w:rPr>
        <w:t>N/A</w:t>
      </w:r>
    </w:p>
    <w:p w14:paraId="5C57B38E" w14:textId="77777777" w:rsidR="00F14659" w:rsidRPr="006E77F2" w:rsidRDefault="00F14659" w:rsidP="00F14659">
      <w:pPr>
        <w:jc w:val="both"/>
        <w:rPr>
          <w:rFonts w:ascii="Times New Roman" w:hAnsi="Times New Roman" w:cs="Times New Roman"/>
          <w:b/>
          <w:i/>
        </w:rPr>
      </w:pPr>
    </w:p>
    <w:p w14:paraId="2B903DC8"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3.2. Studiju saturs un īstenošana</w:t>
      </w:r>
    </w:p>
    <w:p w14:paraId="579EEA69" w14:textId="77777777" w:rsidR="00F14659" w:rsidRPr="006E77F2" w:rsidRDefault="00F14659" w:rsidP="00F14659">
      <w:pPr>
        <w:jc w:val="both"/>
        <w:rPr>
          <w:rFonts w:ascii="Times New Roman" w:hAnsi="Times New Roman" w:cs="Times New Roman"/>
          <w:b/>
          <w:i/>
        </w:rPr>
      </w:pPr>
    </w:p>
    <w:p w14:paraId="0693A64C"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695F7784" w14:textId="77777777" w:rsidR="00F14659" w:rsidRPr="006E77F2" w:rsidRDefault="00F14659" w:rsidP="00F14659">
      <w:pPr>
        <w:jc w:val="both"/>
        <w:rPr>
          <w:rFonts w:ascii="Times New Roman" w:hAnsi="Times New Roman" w:cs="Times New Roman"/>
        </w:rPr>
      </w:pPr>
    </w:p>
    <w:p w14:paraId="0E78EEDA" w14:textId="77777777" w:rsidR="00F14659" w:rsidRPr="006E77F2" w:rsidRDefault="00F14659" w:rsidP="00F14659">
      <w:pPr>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Studiju saturs tiek aktualizēts atbilstoši starptautiskajai praksei un vadošajās universitātēs pieņemtajām programmām. Tātad apmierina Darba tirgus un zinātnes attīstības tendences.</w:t>
      </w:r>
    </w:p>
    <w:p w14:paraId="506FEA40" w14:textId="77777777" w:rsidR="00F14659" w:rsidRPr="006E77F2" w:rsidRDefault="00F14659" w:rsidP="00F14659">
      <w:pPr>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Kā norādīts iepriekš, studiju programmas saturs, studiju kursos iekļautie sasniedzamie rezultāti ir saskaņoti ar starptautiskajiem diferenciālvienādojumu un matemātiskās modelēšanas mācību un pētījumu standartiem. Tas dod iespēju sasniegt studiju programmas mērķus,  sasniedzamos rezultātus.</w:t>
      </w:r>
    </w:p>
    <w:p w14:paraId="707A76E8" w14:textId="77777777" w:rsidR="00F14659" w:rsidRPr="006E77F2" w:rsidRDefault="00F14659" w:rsidP="00F14659">
      <w:pPr>
        <w:jc w:val="both"/>
        <w:rPr>
          <w:rFonts w:ascii="Times New Roman" w:hAnsi="Times New Roman" w:cs="Times New Roman"/>
        </w:rPr>
      </w:pPr>
    </w:p>
    <w:p w14:paraId="2530A46F" w14:textId="77777777" w:rsidR="00F14659" w:rsidRPr="006E77F2" w:rsidRDefault="00F14659" w:rsidP="00F14659">
      <w:pPr>
        <w:jc w:val="both"/>
        <w:rPr>
          <w:rFonts w:ascii="Times New Roman" w:hAnsi="Times New Roman" w:cs="Times New Roman"/>
          <w:sz w:val="24"/>
          <w:szCs w:val="24"/>
        </w:rPr>
      </w:pPr>
      <w:r w:rsidRPr="006E77F2">
        <w:rPr>
          <w:rFonts w:ascii="Times New Roman" w:eastAsia="Times New Roman" w:hAnsi="Times New Roman" w:cs="Times New Roman"/>
          <w:sz w:val="24"/>
          <w:szCs w:val="24"/>
        </w:rPr>
        <w:t>DSP “</w:t>
      </w:r>
      <w:r w:rsidRPr="006E77F2">
        <w:rPr>
          <w:rFonts w:ascii="Times New Roman" w:hAnsi="Times New Roman" w:cs="Times New Roman"/>
          <w:sz w:val="24"/>
          <w:szCs w:val="24"/>
          <w:shd w:val="clear" w:color="auto" w:fill="FFFFFF"/>
        </w:rPr>
        <w:t>Matemātika</w:t>
      </w:r>
      <w:r w:rsidRPr="006E77F2">
        <w:rPr>
          <w:rFonts w:ascii="Times New Roman" w:eastAsia="Times New Roman" w:hAnsi="Times New Roman" w:cs="Times New Roman"/>
          <w:sz w:val="24"/>
          <w:szCs w:val="24"/>
        </w:rPr>
        <w:t>” saturs ir vērsts</w:t>
      </w:r>
      <w:r w:rsidRPr="006E77F2">
        <w:rPr>
          <w:rFonts w:ascii="Times New Roman" w:hAnsi="Times New Roman" w:cs="Times New Roman"/>
        </w:rPr>
        <w:t xml:space="preserve">  uz </w:t>
      </w:r>
      <w:r w:rsidRPr="006E77F2">
        <w:rPr>
          <w:rFonts w:ascii="Times New Roman" w:hAnsi="Times New Roman" w:cs="Times New Roman"/>
          <w:sz w:val="24"/>
          <w:szCs w:val="24"/>
        </w:rPr>
        <w:t>mērķu sasniegšanu un formulēto uzdevumu izpildi. Programmas kursi un to saturs izvēlēts tā, lai sniegtu studējošiem doktora studiju programmas uzdevumu izpildei nepieciešamās zināšanas un prasmes.</w:t>
      </w:r>
      <w:r w:rsidRPr="006E77F2">
        <w:rPr>
          <w:rFonts w:ascii="Times New Roman" w:eastAsia="Times New Roman" w:hAnsi="Times New Roman" w:cs="Times New Roman"/>
          <w:sz w:val="24"/>
          <w:szCs w:val="24"/>
        </w:rPr>
        <w:t xml:space="preserve"> Studiju programmā piedāvāto </w:t>
      </w:r>
      <w:r w:rsidRPr="006E77F2">
        <w:rPr>
          <w:rFonts w:ascii="Times New Roman" w:hAnsi="Times New Roman" w:cs="Times New Roman"/>
          <w:sz w:val="24"/>
          <w:szCs w:val="24"/>
        </w:rPr>
        <w:t>studiju kursu saturs, sasniedzamie rezultāti, izvirzītie mērķi u.c. rādītāji ir savstarpēji sasaisti ar studiju programmas mērķiem un sasniedzamajiem rezultātiem (DSP “Matemātika” studiju kursu aprakstus skat. 3.2.1. pielikumā). Studiju kursu saturs atbilst nozares aktualitātēm, kā arī darba tirgus un zinātnes vajadzībām.</w:t>
      </w:r>
      <w:r w:rsidRPr="006E77F2">
        <w:rPr>
          <w:rFonts w:ascii="Times New Roman" w:hAnsi="Times New Roman" w:cs="Times New Roman"/>
          <w:sz w:val="24"/>
          <w:szCs w:val="24"/>
          <w:shd w:val="clear" w:color="auto" w:fill="EEEEEE"/>
        </w:rPr>
        <w:t xml:space="preserve"> </w:t>
      </w:r>
      <w:r w:rsidRPr="006E77F2">
        <w:rPr>
          <w:rFonts w:ascii="Times New Roman" w:hAnsi="Times New Roman" w:cs="Times New Roman"/>
          <w:sz w:val="24"/>
          <w:szCs w:val="24"/>
        </w:rPr>
        <w:t xml:space="preserve">Izvirzītās prasības attiecībā uz pētījumu rezultātu publicēšanu starptautiski indeksētos zinātniskajos izdevumos, kā arī dalība starptautiskajās zinātniskajās konferencēs attīsta studējošo spējas patstāvīgi veikt kritisku zinātniskās informācijas analīzi, sintēzi un izvērtēšanu, kā arī risināt nozīmīgus pētnieciskus vai inovāciju uzdevumus. Kursi ir savstarpēji saistīti. Piemēram, diferenciālvienādojumu teorētisko kursu apguvei nepieciešama prasme veikt skaitliskos eksperimentus, par ko tiek apgūts kursā </w:t>
      </w:r>
      <w:r w:rsidRPr="006E77F2">
        <w:rPr>
          <w:rFonts w:ascii="Times New Roman" w:hAnsi="Times New Roman" w:cs="Times New Roman"/>
          <w:i/>
          <w:iCs/>
          <w:sz w:val="24"/>
          <w:szCs w:val="24"/>
        </w:rPr>
        <w:t>Datoru izmantošana matemātikā</w:t>
      </w:r>
      <w:r w:rsidRPr="006E77F2">
        <w:rPr>
          <w:rFonts w:ascii="Times New Roman" w:hAnsi="Times New Roman" w:cs="Times New Roman"/>
          <w:sz w:val="24"/>
          <w:szCs w:val="24"/>
        </w:rPr>
        <w:t xml:space="preserve">. Kurss </w:t>
      </w:r>
      <w:r w:rsidRPr="006E77F2">
        <w:rPr>
          <w:rFonts w:ascii="Times New Roman" w:hAnsi="Times New Roman" w:cs="Times New Roman"/>
          <w:i/>
          <w:iCs/>
          <w:sz w:val="24"/>
          <w:szCs w:val="24"/>
        </w:rPr>
        <w:t>Angļu valoda matemātiķiem</w:t>
      </w:r>
      <w:r w:rsidRPr="006E77F2">
        <w:rPr>
          <w:rFonts w:ascii="Times New Roman" w:hAnsi="Times New Roman" w:cs="Times New Roman"/>
          <w:sz w:val="24"/>
          <w:szCs w:val="24"/>
        </w:rPr>
        <w:t xml:space="preserve"> ir nepieciešams zinātniskās literatūras apguvei un sagatavot studentus patstāvīgai matemātiska rakstura prezentāciju un matemātisku publikāciju veidošanai un prezentēšanai angļu valodā. Kursi atbilst zinātnes un ekonomikas attīstības tendencēm. Piemēram, kursā</w:t>
      </w:r>
      <w:r w:rsidRPr="006E77F2">
        <w:rPr>
          <w:rFonts w:ascii="Times New Roman" w:hAnsi="Times New Roman" w:cs="Times New Roman"/>
          <w:i/>
          <w:iCs/>
          <w:sz w:val="24"/>
          <w:szCs w:val="24"/>
        </w:rPr>
        <w:t xml:space="preserve"> Matemātisko modelēšanas izvēlētie jautājumu</w:t>
      </w:r>
      <w:r w:rsidRPr="006E77F2">
        <w:rPr>
          <w:rFonts w:ascii="Times New Roman" w:hAnsi="Times New Roman" w:cs="Times New Roman"/>
          <w:sz w:val="24"/>
          <w:szCs w:val="24"/>
        </w:rPr>
        <w:t>, cita starpā, aplūkoti biomatemātikas jautājumi, kas ir vadošo zinātnisko centru pētījumu fokusā.</w:t>
      </w:r>
    </w:p>
    <w:p w14:paraId="5620FD6E" w14:textId="77777777" w:rsidR="00F14659" w:rsidRPr="006E77F2" w:rsidRDefault="00F14659" w:rsidP="00F14659">
      <w:pPr>
        <w:jc w:val="both"/>
        <w:rPr>
          <w:rFonts w:ascii="Times New Roman" w:hAnsi="Times New Roman" w:cs="Times New Roman"/>
          <w:sz w:val="24"/>
          <w:szCs w:val="24"/>
        </w:rPr>
      </w:pPr>
    </w:p>
    <w:p w14:paraId="4AA74D43"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Studiju programmas mērķis:</w:t>
      </w:r>
      <w:r w:rsidRPr="006E77F2">
        <w:rPr>
          <w:rFonts w:ascii="Times New Roman" w:hAnsi="Times New Roman" w:cs="Times New Roman"/>
          <w:sz w:val="24"/>
          <w:szCs w:val="24"/>
        </w:rPr>
        <w:t xml:space="preserve"> augstākās kvalifikācijas speciālista – matemātikas zinātnieka sagatavošana, kurš ir spējīgs risināt lietišķos un teorētiskos uzdevumus ar teorētiskās matemātikas un matemātiskās modelēšanas metodēm.</w:t>
      </w:r>
    </w:p>
    <w:p w14:paraId="0F4BD730" w14:textId="77777777" w:rsidR="00F14659" w:rsidRPr="006E77F2" w:rsidRDefault="00F14659" w:rsidP="00F14659">
      <w:pPr>
        <w:jc w:val="both"/>
        <w:rPr>
          <w:rFonts w:ascii="Times New Roman" w:hAnsi="Times New Roman" w:cs="Times New Roman"/>
          <w:sz w:val="24"/>
          <w:szCs w:val="24"/>
          <w:u w:val="single"/>
        </w:rPr>
      </w:pPr>
    </w:p>
    <w:p w14:paraId="6B8B09BA" w14:textId="77777777" w:rsidR="00F14659" w:rsidRPr="006E77F2" w:rsidRDefault="00F14659" w:rsidP="00F14659">
      <w:pPr>
        <w:pStyle w:val="mcntmsonormal"/>
        <w:shd w:val="clear" w:color="auto" w:fill="FFFFFF"/>
        <w:spacing w:before="0" w:beforeAutospacing="0" w:after="0" w:afterAutospacing="0"/>
        <w:jc w:val="both"/>
        <w:rPr>
          <w:lang w:val="lv-LV"/>
        </w:rPr>
      </w:pPr>
      <w:r w:rsidRPr="006E77F2">
        <w:rPr>
          <w:u w:val="single"/>
          <w:lang w:val="lv-LV"/>
        </w:rPr>
        <w:t>Studiju programmas sasniedzamie rezultāti:</w:t>
      </w:r>
      <w:r w:rsidRPr="006E77F2">
        <w:rPr>
          <w:lang w:val="lv-LV"/>
        </w:rPr>
        <w:t xml:space="preserve"> </w:t>
      </w:r>
    </w:p>
    <w:p w14:paraId="500114BD"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lastRenderedPageBreak/>
        <w:t>Studiju programmā iegūstāmajiem studiju rezultātiem (zināšanām, prasmēm un kompetencei) jānodrošina studiju programmas mērķa sasniegšana, tādējādi sekmējot Latvijas Republikas uz zināšanām un inovācijām balstītas ekonomikas izaugsmi un līdz ar to Latvijas Republikas labklājību un ilgtspēju.</w:t>
      </w:r>
    </w:p>
    <w:p w14:paraId="54856D5A" w14:textId="77777777" w:rsidR="00F14659" w:rsidRPr="006E77F2" w:rsidRDefault="00F14659" w:rsidP="00F14659">
      <w:pPr>
        <w:jc w:val="both"/>
        <w:rPr>
          <w:rFonts w:ascii="Times New Roman" w:hAnsi="Times New Roman" w:cs="Times New Roman"/>
          <w:sz w:val="24"/>
          <w:szCs w:val="24"/>
          <w:u w:val="single"/>
        </w:rPr>
      </w:pPr>
    </w:p>
    <w:p w14:paraId="1DC0F59B"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Zināšanas</w:t>
      </w:r>
      <w:r w:rsidRPr="006E77F2">
        <w:rPr>
          <w:rFonts w:ascii="Times New Roman" w:hAnsi="Times New Roman" w:cs="Times New Roman"/>
          <w:sz w:val="24"/>
          <w:szCs w:val="24"/>
        </w:rPr>
        <w:t>. Programmā studējošie pārzina un izprot aktuālākās zinātniskās teorijas un atziņas matemātikā, pārvalda mūsdienīgas pētniecības metodoloģijas un mūsdienu pētniecības metodes dažādās diferenciālvienadojumu apakšnozarē. Informēti par apakšnozares saistību ar dabaszinātņu un sociālo zinātņu blakusjomām.</w:t>
      </w:r>
    </w:p>
    <w:p w14:paraId="0E9B01F8" w14:textId="77777777" w:rsidR="00F14659" w:rsidRPr="006E77F2" w:rsidRDefault="00F14659" w:rsidP="00F14659">
      <w:pPr>
        <w:jc w:val="both"/>
        <w:rPr>
          <w:rFonts w:ascii="Times New Roman" w:hAnsi="Times New Roman" w:cs="Times New Roman"/>
          <w:sz w:val="24"/>
          <w:szCs w:val="24"/>
        </w:rPr>
      </w:pPr>
    </w:p>
    <w:p w14:paraId="6BA74595" w14:textId="77777777" w:rsidR="00F14659" w:rsidRPr="006E77F2" w:rsidRDefault="00F14659" w:rsidP="00F14659">
      <w:pPr>
        <w:spacing w:line="276" w:lineRule="auto"/>
        <w:rPr>
          <w:rFonts w:ascii="Times New Roman" w:hAnsi="Times New Roman" w:cs="Times New Roman"/>
          <w:sz w:val="24"/>
          <w:szCs w:val="24"/>
          <w:lang w:eastAsia="lv-LV"/>
        </w:rPr>
      </w:pPr>
      <w:r w:rsidRPr="006E77F2">
        <w:rPr>
          <w:rFonts w:ascii="Times New Roman" w:hAnsi="Times New Roman" w:cs="Times New Roman"/>
          <w:sz w:val="24"/>
          <w:szCs w:val="24"/>
          <w:lang w:eastAsia="lv-LV"/>
        </w:rPr>
        <w:t>1. Zina un izprot aktuālākās zinātniskās teorijas un metodes lietišķajā matemātikā.</w:t>
      </w:r>
    </w:p>
    <w:p w14:paraId="0B2551B4" w14:textId="77777777" w:rsidR="00F14659" w:rsidRPr="006E77F2" w:rsidRDefault="00F14659" w:rsidP="00F14659">
      <w:pPr>
        <w:spacing w:line="276" w:lineRule="auto"/>
        <w:rPr>
          <w:rFonts w:ascii="Times New Roman" w:hAnsi="Times New Roman" w:cs="Times New Roman"/>
          <w:sz w:val="24"/>
          <w:szCs w:val="24"/>
          <w:lang w:eastAsia="lv-LV"/>
        </w:rPr>
      </w:pPr>
      <w:r w:rsidRPr="006E77F2">
        <w:rPr>
          <w:rFonts w:ascii="Times New Roman" w:hAnsi="Times New Roman" w:cs="Times New Roman"/>
          <w:sz w:val="24"/>
          <w:szCs w:val="24"/>
          <w:lang w:eastAsia="lv-LV"/>
        </w:rPr>
        <w:t xml:space="preserve">2. Pārzina moderno pētījumu metodoloģiju un mūsdienu matemātikas pētījumu metodes </w:t>
      </w:r>
      <w:bookmarkStart w:id="14" w:name="_Hlk139229795"/>
      <w:r w:rsidRPr="006E77F2">
        <w:rPr>
          <w:rFonts w:ascii="Times New Roman" w:hAnsi="Times New Roman" w:cs="Times New Roman"/>
          <w:sz w:val="24"/>
          <w:szCs w:val="24"/>
          <w:lang w:eastAsia="lv-LV"/>
        </w:rPr>
        <w:t>diferenciālvienādojumu apakšnozarē</w:t>
      </w:r>
      <w:bookmarkEnd w:id="14"/>
      <w:r w:rsidRPr="006E77F2">
        <w:rPr>
          <w:rFonts w:ascii="Times New Roman" w:hAnsi="Times New Roman" w:cs="Times New Roman"/>
          <w:sz w:val="24"/>
          <w:szCs w:val="24"/>
          <w:lang w:eastAsia="lv-LV"/>
        </w:rPr>
        <w:t>.</w:t>
      </w:r>
    </w:p>
    <w:p w14:paraId="31BC2183" w14:textId="77777777" w:rsidR="00F14659" w:rsidRPr="006E77F2" w:rsidRDefault="00F14659" w:rsidP="00F14659">
      <w:pPr>
        <w:rPr>
          <w:rFonts w:ascii="Times New Roman" w:hAnsi="Times New Roman" w:cs="Times New Roman"/>
          <w:sz w:val="24"/>
          <w:szCs w:val="24"/>
          <w:lang w:eastAsia="lv-LV"/>
        </w:rPr>
      </w:pPr>
      <w:r w:rsidRPr="006E77F2">
        <w:rPr>
          <w:rFonts w:ascii="Times New Roman" w:hAnsi="Times New Roman" w:cs="Times New Roman"/>
          <w:sz w:val="24"/>
          <w:szCs w:val="24"/>
          <w:lang w:eastAsia="lv-LV"/>
        </w:rPr>
        <w:t>3. Ir priekšstats par reģionālo un starptautisko zinātnisko pētījumu organizāciju un savas kvalifikācijas celšanas ceļiem.</w:t>
      </w:r>
    </w:p>
    <w:p w14:paraId="195E5E22" w14:textId="77777777" w:rsidR="00F14659" w:rsidRPr="006E77F2" w:rsidRDefault="00F14659" w:rsidP="00F14659">
      <w:pPr>
        <w:spacing w:line="276" w:lineRule="auto"/>
        <w:rPr>
          <w:rFonts w:ascii="Times New Roman" w:hAnsi="Times New Roman" w:cs="Times New Roman"/>
          <w:sz w:val="24"/>
          <w:szCs w:val="24"/>
          <w:lang w:eastAsia="lv-LV"/>
        </w:rPr>
      </w:pPr>
    </w:p>
    <w:p w14:paraId="544DF306" w14:textId="36AB566A"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Prasmes</w:t>
      </w:r>
      <w:r w:rsidRPr="006E77F2">
        <w:rPr>
          <w:rFonts w:ascii="Times New Roman" w:hAnsi="Times New Roman" w:cs="Times New Roman"/>
          <w:sz w:val="24"/>
          <w:szCs w:val="24"/>
        </w:rPr>
        <w:t>. Programmas apguves gaitā studējošie spēj patstāvīgi izvērtēt un izvēlēties zinātniskiem pētījumiem atbilstošas metodes, ir veikuši ieguldījumu zināšanu robežu paplašināšanā vai devuši jaunu izpratni esošām zināšanām un to pielietojumiem praksē, īstenojot būtiska apjoma oriģinālu pētījumu, no kura daļa ir starptautiski citējamu publikāciju līmenī. Prot efektīvi pielietot dažādas informācijas formas un avotus, piemēram, internetu, datu bāzes, zinātniskos žurnālus, komunikācijas sociālajos tīklos, diskutējot mediju telpās, ikdienas darbā.</w:t>
      </w:r>
    </w:p>
    <w:p w14:paraId="4D71219E" w14:textId="77777777" w:rsidR="00F14659" w:rsidRPr="006E77F2" w:rsidRDefault="00F14659" w:rsidP="00F14659">
      <w:pPr>
        <w:spacing w:line="276" w:lineRule="auto"/>
        <w:rPr>
          <w:rFonts w:ascii="Times New Roman" w:hAnsi="Times New Roman" w:cs="Times New Roman"/>
          <w:sz w:val="24"/>
          <w:szCs w:val="24"/>
          <w:lang w:eastAsia="lv-LV"/>
        </w:rPr>
      </w:pPr>
      <w:r w:rsidRPr="006E77F2">
        <w:rPr>
          <w:rFonts w:ascii="Times New Roman" w:hAnsi="Times New Roman" w:cs="Times New Roman"/>
          <w:sz w:val="24"/>
          <w:szCs w:val="24"/>
          <w:lang w:eastAsia="lv-LV"/>
        </w:rPr>
        <w:t>3. Spēj patstāvīgi izvērtēt un izvēlēties piemērotas zinātniskās pētniecības metodes, dot ieguldījumu zināšanu robežas paplašināšanā vai sniegt jaunu izpratni par esošajām zināšanām un to pielietojumu praksē, tai skaitā, publicējot zinātniskās publikācijas. Prot izvēlēties publikāciju formas un metodes savlaicīgai un efektīvai zinātniskā darba rezultātu ieviešanai.</w:t>
      </w:r>
    </w:p>
    <w:p w14:paraId="08238E95" w14:textId="77777777" w:rsidR="00F14659" w:rsidRPr="006E77F2" w:rsidRDefault="00F14659" w:rsidP="00F14659">
      <w:pPr>
        <w:spacing w:line="276" w:lineRule="auto"/>
        <w:rPr>
          <w:rFonts w:ascii="Times New Roman" w:hAnsi="Times New Roman" w:cs="Times New Roman"/>
          <w:sz w:val="24"/>
          <w:szCs w:val="24"/>
          <w:lang w:eastAsia="lv-LV"/>
        </w:rPr>
      </w:pPr>
      <w:r w:rsidRPr="006E77F2">
        <w:rPr>
          <w:rFonts w:ascii="Times New Roman" w:hAnsi="Times New Roman" w:cs="Times New Roman"/>
          <w:sz w:val="24"/>
          <w:szCs w:val="24"/>
          <w:lang w:eastAsia="lv-LV"/>
        </w:rPr>
        <w:t xml:space="preserve">4. </w:t>
      </w:r>
      <w:r w:rsidRPr="006E77F2">
        <w:rPr>
          <w:rFonts w:ascii="Times New Roman" w:hAnsi="Times New Roman" w:cs="Times New Roman"/>
          <w:sz w:val="24"/>
          <w:szCs w:val="24"/>
        </w:rPr>
        <w:t>Spēj gan mutiski, gan rakstiski komunicēt par savu zinātniskās darbības jomu ar plašākām zinātniskajām aprindām un sabiedrību kopumā.</w:t>
      </w:r>
    </w:p>
    <w:p w14:paraId="572197FC" w14:textId="77777777" w:rsidR="00F14659" w:rsidRPr="006E77F2" w:rsidRDefault="00F14659" w:rsidP="00F14659">
      <w:pPr>
        <w:spacing w:line="276" w:lineRule="auto"/>
        <w:rPr>
          <w:rFonts w:ascii="Times New Roman" w:hAnsi="Times New Roman" w:cs="Times New Roman"/>
          <w:sz w:val="24"/>
          <w:szCs w:val="24"/>
          <w:lang w:eastAsia="lv-LV"/>
        </w:rPr>
      </w:pPr>
      <w:r w:rsidRPr="006E77F2">
        <w:rPr>
          <w:rFonts w:ascii="Times New Roman" w:hAnsi="Times New Roman" w:cs="Times New Roman"/>
          <w:sz w:val="24"/>
          <w:szCs w:val="24"/>
          <w:lang w:eastAsia="lv-LV"/>
        </w:rPr>
        <w:t xml:space="preserve">5. </w:t>
      </w:r>
      <w:r w:rsidRPr="006E77F2">
        <w:rPr>
          <w:rFonts w:ascii="Times New Roman" w:hAnsi="Times New Roman" w:cs="Times New Roman"/>
          <w:sz w:val="24"/>
          <w:szCs w:val="24"/>
        </w:rPr>
        <w:t>Spēj patstāvīgi paaugstināt savu zinātnisko kvalifikāciju, īstenot zinātniskus projektus, gūstot zinātnes nozares starptautiskiem kritērijiem atbilstošus sasniegumus.</w:t>
      </w:r>
    </w:p>
    <w:p w14:paraId="3ED07EAE" w14:textId="77777777" w:rsidR="00F14659" w:rsidRPr="006E77F2" w:rsidRDefault="00F14659" w:rsidP="00F14659">
      <w:pPr>
        <w:jc w:val="both"/>
        <w:rPr>
          <w:rFonts w:ascii="Times New Roman" w:hAnsi="Times New Roman" w:cs="Times New Roman"/>
          <w:sz w:val="24"/>
          <w:szCs w:val="24"/>
          <w:u w:val="single"/>
        </w:rPr>
      </w:pPr>
    </w:p>
    <w:p w14:paraId="5F98B4C6"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Kompetence.</w:t>
      </w:r>
      <w:r w:rsidRPr="006E77F2">
        <w:rPr>
          <w:rFonts w:ascii="Times New Roman" w:hAnsi="Times New Roman" w:cs="Times New Roman"/>
          <w:sz w:val="24"/>
          <w:szCs w:val="24"/>
        </w:rPr>
        <w:t xml:space="preserve"> Studējošie spēj, veicot patstāvīgu, kritisku analīzi, sintēzi un izvērtēšanu, risināt nozīmīgus pētnieciskus vai inovāciju uzdevumus, patstāvīgi izvirzīt pētījuma ideju, plānot, strukturēt </w:t>
      </w:r>
    </w:p>
    <w:p w14:paraId="005BE86D"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un vadīt liela apjoma zinātniskus projektus, tajā skaitā starptautiskā kontekstā. </w:t>
      </w:r>
    </w:p>
    <w:p w14:paraId="60F03E90" w14:textId="77777777" w:rsidR="00F14659" w:rsidRPr="006E77F2" w:rsidRDefault="00F14659" w:rsidP="00F14659">
      <w:pPr>
        <w:jc w:val="both"/>
        <w:rPr>
          <w:rFonts w:ascii="Times New Roman" w:hAnsi="Times New Roman" w:cs="Times New Roman"/>
          <w:sz w:val="24"/>
          <w:szCs w:val="24"/>
        </w:rPr>
      </w:pPr>
    </w:p>
    <w:p w14:paraId="7B9D1784" w14:textId="77777777" w:rsidR="00F14659" w:rsidRPr="006E77F2" w:rsidRDefault="00F14659" w:rsidP="00F14659">
      <w:pPr>
        <w:spacing w:line="276" w:lineRule="auto"/>
        <w:jc w:val="both"/>
        <w:rPr>
          <w:rFonts w:ascii="Times New Roman" w:hAnsi="Times New Roman" w:cs="Times New Roman"/>
          <w:sz w:val="24"/>
          <w:szCs w:val="24"/>
          <w:lang w:eastAsia="lv-LV"/>
        </w:rPr>
      </w:pPr>
      <w:r w:rsidRPr="006E77F2">
        <w:rPr>
          <w:rFonts w:ascii="Times New Roman" w:hAnsi="Times New Roman" w:cs="Times New Roman"/>
          <w:sz w:val="24"/>
          <w:szCs w:val="24"/>
          <w:lang w:eastAsia="lv-LV"/>
        </w:rPr>
        <w:t>6. Veicot patstāvīgu, kritisku analīzi, sintēzi un vērtējumu, spēj atrisināt nozīmīgus pētniecības vai inovācijas uzdevumus, lietojot matemātiskas modelēšanas metodes.</w:t>
      </w:r>
    </w:p>
    <w:p w14:paraId="549C1F2F" w14:textId="77777777" w:rsidR="00F14659" w:rsidRPr="006E77F2" w:rsidRDefault="00F14659" w:rsidP="00F14659">
      <w:pPr>
        <w:pStyle w:val="HTMLPreformatted"/>
        <w:jc w:val="both"/>
        <w:rPr>
          <w:rFonts w:ascii="Times New Roman" w:hAnsi="Times New Roman" w:cs="Times New Roman"/>
          <w:sz w:val="24"/>
          <w:szCs w:val="24"/>
          <w:lang w:val="lv-LV"/>
        </w:rPr>
      </w:pPr>
      <w:r w:rsidRPr="006E77F2">
        <w:rPr>
          <w:rFonts w:ascii="Times New Roman" w:hAnsi="Times New Roman" w:cs="Times New Roman"/>
          <w:sz w:val="24"/>
          <w:szCs w:val="24"/>
          <w:lang w:val="lv-LV" w:eastAsia="lv-LV"/>
        </w:rPr>
        <w:t xml:space="preserve">7. Ir kompetenti patstāvīgi izvirzīt pētījuma ideju, plānu un struktūru, kā arī </w:t>
      </w:r>
      <w:r w:rsidRPr="006E77F2">
        <w:rPr>
          <w:rFonts w:ascii="Times New Roman" w:hAnsi="Times New Roman" w:cs="Times New Roman"/>
          <w:sz w:val="24"/>
          <w:szCs w:val="24"/>
          <w:lang w:val="lv-LV"/>
        </w:rPr>
        <w:t>aizstāvēt savu ideju diskusijās, nezaudējot spēju kritiski uztvert citus viedokļus.</w:t>
      </w:r>
    </w:p>
    <w:p w14:paraId="04652E36" w14:textId="77777777" w:rsidR="00F14659" w:rsidRPr="006E77F2" w:rsidRDefault="00F14659" w:rsidP="00F14659">
      <w:pPr>
        <w:spacing w:line="276" w:lineRule="auto"/>
        <w:jc w:val="both"/>
        <w:rPr>
          <w:rFonts w:ascii="Times New Roman" w:hAnsi="Times New Roman" w:cs="Times New Roman"/>
          <w:sz w:val="24"/>
          <w:szCs w:val="24"/>
          <w:lang w:eastAsia="lv-LV"/>
        </w:rPr>
      </w:pPr>
      <w:r w:rsidRPr="006E77F2">
        <w:rPr>
          <w:rFonts w:ascii="Times New Roman" w:hAnsi="Times New Roman" w:cs="Times New Roman"/>
          <w:sz w:val="24"/>
          <w:szCs w:val="24"/>
          <w:lang w:eastAsia="lv-LV"/>
        </w:rPr>
        <w:t>8. Ir spējīgi vadīt liela mēroga zinātniskus projektus, tostarp starptautiskā kontekstā, apzinoties savu atbildību un morālās saistības pret iesaistītajām organizācijām un atsevišķiem pētniekiem.</w:t>
      </w:r>
    </w:p>
    <w:p w14:paraId="38AA82D1" w14:textId="77777777" w:rsidR="00F14659" w:rsidRPr="006E77F2" w:rsidRDefault="00F14659" w:rsidP="00F14659">
      <w:pPr>
        <w:pStyle w:val="mcntmsonormal"/>
        <w:shd w:val="clear" w:color="auto" w:fill="FFFFFF"/>
        <w:spacing w:before="0" w:beforeAutospacing="0" w:after="0" w:afterAutospacing="0"/>
        <w:jc w:val="both"/>
        <w:rPr>
          <w:lang w:val="lv-LV"/>
        </w:rPr>
      </w:pPr>
    </w:p>
    <w:p w14:paraId="0069646C" w14:textId="77777777" w:rsidR="00F14659" w:rsidRPr="006E77F2" w:rsidRDefault="00F14659" w:rsidP="00F14659">
      <w:pPr>
        <w:tabs>
          <w:tab w:val="left" w:pos="7574"/>
        </w:tabs>
        <w:jc w:val="both"/>
        <w:rPr>
          <w:rFonts w:ascii="Times New Roman" w:hAnsi="Times New Roman" w:cs="Times New Roman"/>
          <w:sz w:val="24"/>
          <w:szCs w:val="24"/>
        </w:rPr>
      </w:pPr>
      <w:r w:rsidRPr="006E77F2">
        <w:rPr>
          <w:rFonts w:ascii="Times New Roman" w:hAnsi="Times New Roman" w:cs="Times New Roman"/>
          <w:sz w:val="24"/>
          <w:szCs w:val="24"/>
          <w:u w:val="single"/>
        </w:rPr>
        <w:t>Studiju programmas apjoms (KP):</w:t>
      </w:r>
      <w:r w:rsidRPr="006E77F2">
        <w:rPr>
          <w:rFonts w:ascii="Times New Roman" w:hAnsi="Times New Roman" w:cs="Times New Roman"/>
          <w:sz w:val="24"/>
          <w:szCs w:val="24"/>
        </w:rPr>
        <w:t xml:space="preserve"> 120 KP</w:t>
      </w:r>
      <w:r w:rsidRPr="006E77F2">
        <w:rPr>
          <w:rFonts w:ascii="Times New Roman" w:hAnsi="Times New Roman" w:cs="Times New Roman"/>
          <w:sz w:val="24"/>
          <w:szCs w:val="24"/>
        </w:rPr>
        <w:tab/>
      </w:r>
    </w:p>
    <w:p w14:paraId="663E2433"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Studiju programmas īstenošanas ilgums:</w:t>
      </w:r>
      <w:r w:rsidRPr="006E77F2">
        <w:rPr>
          <w:rFonts w:ascii="Times New Roman" w:hAnsi="Times New Roman" w:cs="Times New Roman"/>
          <w:sz w:val="24"/>
          <w:szCs w:val="24"/>
        </w:rPr>
        <w:t xml:space="preserve"> 3 gadi</w:t>
      </w:r>
    </w:p>
    <w:p w14:paraId="78FFB5BB" w14:textId="77777777" w:rsidR="00F14659" w:rsidRPr="006E77F2" w:rsidRDefault="00F14659" w:rsidP="00F14659">
      <w:pPr>
        <w:jc w:val="both"/>
        <w:rPr>
          <w:rFonts w:ascii="Times New Roman" w:hAnsi="Times New Roman" w:cs="Times New Roman"/>
          <w:sz w:val="24"/>
          <w:szCs w:val="24"/>
        </w:rPr>
      </w:pPr>
    </w:p>
    <w:p w14:paraId="04EBC32B"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Programmas daļas un to apjoms:</w:t>
      </w:r>
      <w:r w:rsidRPr="006E77F2">
        <w:rPr>
          <w:rFonts w:ascii="Times New Roman" w:hAnsi="Times New Roman" w:cs="Times New Roman"/>
          <w:sz w:val="24"/>
          <w:szCs w:val="24"/>
        </w:rPr>
        <w:t xml:space="preserve"> </w:t>
      </w:r>
    </w:p>
    <w:p w14:paraId="63AB0264"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lastRenderedPageBreak/>
        <w:t>Obligātie kursi (30 KP):</w:t>
      </w:r>
    </w:p>
    <w:p w14:paraId="328791E4"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Ierobežotās izvēles kursi (4 KP);</w:t>
      </w:r>
    </w:p>
    <w:p w14:paraId="15F4B052"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Brīvās izvēles kursi (2KP);</w:t>
      </w:r>
    </w:p>
    <w:p w14:paraId="671D011E"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Individuālais pētniecības darbs un promocijas darba izstrādāšana (84 KP):</w:t>
      </w:r>
    </w:p>
    <w:p w14:paraId="5EC0D91A" w14:textId="77777777" w:rsidR="00F14659" w:rsidRPr="006E77F2" w:rsidRDefault="00F14659" w:rsidP="00882AC2">
      <w:pPr>
        <w:pStyle w:val="ListParagraph"/>
        <w:numPr>
          <w:ilvl w:val="0"/>
          <w:numId w:val="38"/>
        </w:numPr>
        <w:jc w:val="both"/>
        <w:rPr>
          <w:rFonts w:ascii="Times New Roman" w:hAnsi="Times New Roman" w:cs="Times New Roman"/>
          <w:i/>
          <w:iCs/>
          <w:sz w:val="24"/>
          <w:szCs w:val="24"/>
        </w:rPr>
      </w:pPr>
      <w:r w:rsidRPr="006E77F2">
        <w:rPr>
          <w:rFonts w:ascii="Times New Roman" w:hAnsi="Times New Roman" w:cs="Times New Roman"/>
          <w:i/>
          <w:sz w:val="24"/>
          <w:szCs w:val="24"/>
        </w:rPr>
        <w:t xml:space="preserve">Promocijas darba izpilde </w:t>
      </w:r>
      <w:r w:rsidRPr="006E77F2">
        <w:rPr>
          <w:rFonts w:ascii="Times New Roman" w:hAnsi="Times New Roman" w:cs="Times New Roman"/>
          <w:i/>
          <w:iCs/>
          <w:sz w:val="24"/>
          <w:szCs w:val="24"/>
        </w:rPr>
        <w:t>(84 KP).</w:t>
      </w:r>
    </w:p>
    <w:p w14:paraId="2755A84B" w14:textId="77777777" w:rsidR="00F14659" w:rsidRPr="006E77F2" w:rsidRDefault="00F14659" w:rsidP="00882AC2">
      <w:pPr>
        <w:pStyle w:val="ListParagraph"/>
        <w:numPr>
          <w:ilvl w:val="0"/>
          <w:numId w:val="36"/>
        </w:numPr>
        <w:jc w:val="both"/>
        <w:rPr>
          <w:rFonts w:ascii="Times New Roman" w:hAnsi="Times New Roman" w:cs="Times New Roman"/>
          <w:sz w:val="24"/>
          <w:szCs w:val="24"/>
        </w:rPr>
      </w:pPr>
      <w:r w:rsidRPr="006E77F2">
        <w:rPr>
          <w:rFonts w:ascii="Times New Roman" w:hAnsi="Times New Roman" w:cs="Times New Roman"/>
          <w:sz w:val="24"/>
          <w:szCs w:val="24"/>
        </w:rPr>
        <w:t xml:space="preserve">Promocijas eksāmeni - noslēdzot studijas studējoši kārto </w:t>
      </w:r>
      <w:r w:rsidRPr="006E77F2">
        <w:rPr>
          <w:rFonts w:ascii="Times New Roman" w:hAnsi="Times New Roman" w:cs="Times New Roman"/>
          <w:i/>
          <w:iCs/>
          <w:sz w:val="24"/>
          <w:szCs w:val="24"/>
        </w:rPr>
        <w:t>Promocijas eksāmenu matemātikā</w:t>
      </w:r>
      <w:r w:rsidRPr="006E77F2">
        <w:rPr>
          <w:rFonts w:ascii="Times New Roman" w:hAnsi="Times New Roman" w:cs="Times New Roman"/>
          <w:sz w:val="24"/>
          <w:szCs w:val="24"/>
        </w:rPr>
        <w:t xml:space="preserve"> un </w:t>
      </w:r>
      <w:r w:rsidRPr="006E77F2">
        <w:rPr>
          <w:rFonts w:ascii="Times New Roman" w:hAnsi="Times New Roman" w:cs="Times New Roman"/>
          <w:i/>
          <w:iCs/>
          <w:sz w:val="24"/>
          <w:szCs w:val="24"/>
        </w:rPr>
        <w:t>Promocijas eksāmenu angļu valodā</w:t>
      </w:r>
      <w:r w:rsidRPr="006E77F2">
        <w:rPr>
          <w:rFonts w:ascii="Times New Roman" w:hAnsi="Times New Roman" w:cs="Times New Roman"/>
          <w:sz w:val="24"/>
          <w:szCs w:val="24"/>
        </w:rPr>
        <w:t>.</w:t>
      </w:r>
    </w:p>
    <w:p w14:paraId="1C2603AA" w14:textId="77777777" w:rsidR="00F14659" w:rsidRPr="006E77F2" w:rsidRDefault="00F14659" w:rsidP="00F14659">
      <w:pPr>
        <w:jc w:val="both"/>
        <w:rPr>
          <w:rFonts w:ascii="Times New Roman" w:hAnsi="Times New Roman" w:cs="Times New Roman"/>
          <w:sz w:val="24"/>
          <w:szCs w:val="24"/>
          <w:u w:val="single"/>
        </w:rPr>
      </w:pPr>
    </w:p>
    <w:p w14:paraId="79674FFE"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Kontaktstundu apjoms (%):</w:t>
      </w:r>
      <w:r w:rsidRPr="006E77F2">
        <w:rPr>
          <w:rFonts w:ascii="Times New Roman" w:hAnsi="Times New Roman" w:cs="Times New Roman"/>
          <w:sz w:val="24"/>
          <w:szCs w:val="24"/>
        </w:rPr>
        <w:t xml:space="preserve"> 1 kredītpunktam atbilst 40 akadēmiskās stundas, no kurām 16 stundas ir kontakstundas, kas ir 40% no paredzētā apjoma.</w:t>
      </w:r>
    </w:p>
    <w:p w14:paraId="0B74CF2B" w14:textId="77777777" w:rsidR="00F14659" w:rsidRPr="006E77F2" w:rsidRDefault="00F14659" w:rsidP="00F14659">
      <w:pPr>
        <w:jc w:val="both"/>
        <w:rPr>
          <w:rFonts w:ascii="Times New Roman" w:hAnsi="Times New Roman" w:cs="Times New Roman"/>
          <w:sz w:val="24"/>
          <w:szCs w:val="24"/>
        </w:rPr>
      </w:pPr>
    </w:p>
    <w:p w14:paraId="1B3C5CE5"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u w:val="single"/>
        </w:rPr>
        <w:t>Piešķirtais grāds un/vai iegūstamā kvalifikācija:</w:t>
      </w:r>
      <w:r w:rsidRPr="006E77F2">
        <w:rPr>
          <w:rFonts w:ascii="Times New Roman" w:hAnsi="Times New Roman" w:cs="Times New Roman"/>
          <w:sz w:val="24"/>
          <w:szCs w:val="24"/>
        </w:rPr>
        <w:t xml:space="preserve"> zinātnes doktora grāds zinātnes doktors (PhD) dabaszinātnēs.</w:t>
      </w:r>
    </w:p>
    <w:p w14:paraId="75C48079" w14:textId="77777777" w:rsidR="00F14659" w:rsidRPr="006E77F2" w:rsidRDefault="00F14659" w:rsidP="00F14659">
      <w:pPr>
        <w:jc w:val="both"/>
        <w:rPr>
          <w:rFonts w:ascii="Times New Roman" w:hAnsi="Times New Roman" w:cs="Times New Roman"/>
          <w:sz w:val="24"/>
          <w:szCs w:val="24"/>
        </w:rPr>
      </w:pPr>
    </w:p>
    <w:p w14:paraId="0E81A682" w14:textId="77777777" w:rsidR="00F14659" w:rsidRPr="006E77F2" w:rsidRDefault="00F14659" w:rsidP="00F14659">
      <w:pPr>
        <w:widowControl/>
        <w:autoSpaceDE/>
        <w:autoSpaceDN/>
        <w:rPr>
          <w:rFonts w:ascii="Times New Roman" w:hAnsi="Times New Roman" w:cs="Times New Roman"/>
          <w:sz w:val="24"/>
          <w:szCs w:val="24"/>
          <w:u w:val="single"/>
        </w:rPr>
      </w:pPr>
      <w:r w:rsidRPr="006E77F2">
        <w:rPr>
          <w:rFonts w:ascii="Times New Roman" w:hAnsi="Times New Roman" w:cs="Times New Roman"/>
          <w:sz w:val="24"/>
          <w:szCs w:val="24"/>
          <w:u w:val="single"/>
        </w:rPr>
        <w:t>Studiju programmas apguves un vērtēšanas pamatprincipi un kārtība:</w:t>
      </w:r>
      <w:r w:rsidRPr="006E77F2">
        <w:rPr>
          <w:rFonts w:ascii="Times New Roman" w:hAnsi="Times New Roman" w:cs="Times New Roman"/>
          <w:sz w:val="24"/>
          <w:szCs w:val="24"/>
        </w:rPr>
        <w:t xml:space="preserve"> studiju programmas apguvē un vērtēšanā tiek piemēroti sekojoši principi:</w:t>
      </w:r>
    </w:p>
    <w:p w14:paraId="1EDD8925" w14:textId="77777777" w:rsidR="00F14659" w:rsidRPr="006E77F2" w:rsidRDefault="00F14659" w:rsidP="00882AC2">
      <w:pPr>
        <w:pStyle w:val="ListParagraph"/>
        <w:widowControl/>
        <w:numPr>
          <w:ilvl w:val="0"/>
          <w:numId w:val="32"/>
        </w:numPr>
        <w:autoSpaceDE/>
        <w:autoSpaceDN/>
        <w:rPr>
          <w:rFonts w:ascii="Times New Roman" w:eastAsia="Times New Roman" w:hAnsi="Times New Roman" w:cs="Times New Roman"/>
          <w:sz w:val="24"/>
          <w:szCs w:val="24"/>
          <w:lang w:eastAsia="lt-LT"/>
        </w:rPr>
      </w:pPr>
      <w:r w:rsidRPr="006E77F2">
        <w:rPr>
          <w:rFonts w:ascii="Times New Roman" w:eastAsia="Times New Roman" w:hAnsi="Times New Roman" w:cs="Times New Roman"/>
          <w:sz w:val="24"/>
          <w:szCs w:val="24"/>
          <w:lang w:eastAsia="lt-LT"/>
        </w:rPr>
        <w:t>atklātības princips;</w:t>
      </w:r>
    </w:p>
    <w:p w14:paraId="33E30198" w14:textId="77777777" w:rsidR="00F14659" w:rsidRPr="006E77F2" w:rsidRDefault="00F14659" w:rsidP="00882AC2">
      <w:pPr>
        <w:widowControl/>
        <w:numPr>
          <w:ilvl w:val="0"/>
          <w:numId w:val="31"/>
        </w:numPr>
        <w:autoSpaceDE/>
        <w:autoSpaceDN/>
        <w:rPr>
          <w:rFonts w:ascii="Times New Roman" w:eastAsia="Times New Roman" w:hAnsi="Times New Roman" w:cs="Times New Roman"/>
          <w:sz w:val="24"/>
          <w:szCs w:val="24"/>
          <w:lang w:eastAsia="lt-LT"/>
        </w:rPr>
      </w:pPr>
      <w:r w:rsidRPr="006E77F2">
        <w:rPr>
          <w:rFonts w:ascii="Times New Roman" w:eastAsia="Times New Roman" w:hAnsi="Times New Roman" w:cs="Times New Roman"/>
          <w:sz w:val="24"/>
          <w:szCs w:val="24"/>
          <w:lang w:eastAsia="lt-LT"/>
        </w:rPr>
        <w:t>obligātuma princips;</w:t>
      </w:r>
    </w:p>
    <w:p w14:paraId="26C1040E" w14:textId="77777777" w:rsidR="00F14659" w:rsidRPr="006E77F2" w:rsidRDefault="00F14659" w:rsidP="00882AC2">
      <w:pPr>
        <w:widowControl/>
        <w:numPr>
          <w:ilvl w:val="0"/>
          <w:numId w:val="31"/>
        </w:numPr>
        <w:autoSpaceDE/>
        <w:autoSpaceDN/>
        <w:rPr>
          <w:rFonts w:ascii="Times New Roman" w:eastAsia="Times New Roman" w:hAnsi="Times New Roman" w:cs="Times New Roman"/>
          <w:sz w:val="24"/>
          <w:szCs w:val="24"/>
          <w:lang w:eastAsia="lt-LT"/>
        </w:rPr>
      </w:pPr>
      <w:r w:rsidRPr="006E77F2">
        <w:rPr>
          <w:rFonts w:ascii="Times New Roman" w:eastAsia="Times New Roman" w:hAnsi="Times New Roman" w:cs="Times New Roman"/>
          <w:sz w:val="24"/>
          <w:szCs w:val="24"/>
          <w:lang w:eastAsia="lt-LT"/>
        </w:rPr>
        <w:t>vērtējuma pārskatīšanas iespēju princips;</w:t>
      </w:r>
    </w:p>
    <w:p w14:paraId="55C54CC6" w14:textId="77777777" w:rsidR="00F14659" w:rsidRPr="006E77F2" w:rsidRDefault="00F14659" w:rsidP="00882AC2">
      <w:pPr>
        <w:widowControl/>
        <w:numPr>
          <w:ilvl w:val="0"/>
          <w:numId w:val="31"/>
        </w:numPr>
        <w:autoSpaceDE/>
        <w:autoSpaceDN/>
        <w:rPr>
          <w:rFonts w:ascii="Times New Roman" w:eastAsia="Times New Roman" w:hAnsi="Times New Roman" w:cs="Times New Roman"/>
          <w:sz w:val="24"/>
          <w:szCs w:val="24"/>
          <w:lang w:eastAsia="lt-LT"/>
        </w:rPr>
      </w:pPr>
      <w:r w:rsidRPr="006E77F2">
        <w:rPr>
          <w:rFonts w:ascii="Times New Roman" w:eastAsia="Times New Roman" w:hAnsi="Times New Roman" w:cs="Times New Roman"/>
          <w:sz w:val="24"/>
          <w:szCs w:val="24"/>
          <w:lang w:eastAsia="lt-LT"/>
        </w:rPr>
        <w:t>izmantoto pārbaudes veidu dažādības princips</w:t>
      </w:r>
    </w:p>
    <w:p w14:paraId="0D1F30E8" w14:textId="77777777" w:rsidR="00F14659" w:rsidRPr="006E77F2" w:rsidRDefault="00F14659" w:rsidP="00F14659">
      <w:pPr>
        <w:jc w:val="both"/>
        <w:rPr>
          <w:rFonts w:ascii="Times New Roman" w:hAnsi="Times New Roman" w:cs="Times New Roman"/>
          <w:b/>
          <w:bCs/>
          <w:sz w:val="24"/>
          <w:szCs w:val="24"/>
        </w:rPr>
      </w:pPr>
    </w:p>
    <w:p w14:paraId="00A3FA1E" w14:textId="77777777" w:rsidR="00F14659" w:rsidRPr="006E77F2" w:rsidRDefault="00F14659" w:rsidP="00F14659">
      <w:pPr>
        <w:pStyle w:val="Parasts1"/>
        <w:spacing w:after="0" w:line="240" w:lineRule="auto"/>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Ņemot vērā plānotās pārmaiņas doktora studiju programmu īstenošanā Latvijā, kas tiks īstenotas pamatojoties uz konceptuālo ziņojumu „Par jauna doktorantūras modeļa ieviešanu Latvijā” (atbalstīts 2020. gada 25. jūnijā ar Ministru kabineta rīkojumu Nr. 345), arī DU īstenotajā DSP “Matemātika” notiks pakāpeniska pāreja uz jaunu doktorantūras modeli. 2020. gadā DU izstrādāts “Doktora studiju programmu attīstības plāns 2020.-2026. gadam jaunā doktorantūras modeļa ieviešanai Daugavpils Universitātē” (</w:t>
      </w:r>
      <w:r w:rsidRPr="006E77F2">
        <w:rPr>
          <w:rFonts w:ascii="Times New Roman" w:hAnsi="Times New Roman" w:cs="Times New Roman"/>
          <w:sz w:val="24"/>
          <w:szCs w:val="24"/>
        </w:rPr>
        <w:t xml:space="preserve">apstiprināts </w:t>
      </w:r>
      <w:r w:rsidRPr="006E77F2">
        <w:rPr>
          <w:rFonts w:ascii="Times New Roman" w:eastAsia="Times New Roman" w:hAnsi="Times New Roman" w:cs="Times New Roman"/>
          <w:sz w:val="24"/>
          <w:szCs w:val="24"/>
        </w:rPr>
        <w:t>DU Zinātnes padomes sēdē 22.10.2020. (protokols Nr. 11, lēmums Nr. 1/1)). Doktora studiju programmu attīstības plāns ir daļa no DU Attīstības stratēģijā ietvertā kopējā pētniecības plāna un ir vērsts uz „Latvijas Viedās specializācijas stratēģijā” iekļautās koncepcijas īstenošanu.  Doktora studiju programmu attīstības plānu veido divas daļas: 1) DU pašreizējās situācijas raksturojums, kas ietver DU pētnieciskās kapacitātes un doktorantūras studiju apskatu, 2) jauna doktorantūras modeļa un tā ieviešanas stratēģiju raksturojums un pielikumi. 2023. gadā plānots izstrādāt DU Doktorantūras skolas nolikumu, kas nodrošinās DU Doktorantūras skolas atbilstību Eiropas paraugpraksei un starptautiskajiem standartiem, kā arī paredzēs sadarbības nosacījumus ar citām Latvijas un ārvalstu zinātniskajām institūcijām un augstākās izglītības iestādēm. 2023./2024. studiju gadā DSP “Matemātika” 1. kursa studenti uzsāks studijas DU Doktorantūras skolā</w:t>
      </w:r>
      <w:r w:rsidRPr="006E77F2">
        <w:rPr>
          <w:rFonts w:ascii="Times New Roman" w:hAnsi="Times New Roman" w:cs="Times New Roman"/>
          <w:sz w:val="24"/>
          <w:szCs w:val="24"/>
          <w:shd w:val="clear" w:color="auto" w:fill="FFFFFF"/>
        </w:rPr>
        <w:t>. Secīgu pāriešanu uz jauno doktorantūras modeli Daugavpils Universitātē plānots pabeigt līdz 2026. gada beigām.</w:t>
      </w:r>
    </w:p>
    <w:p w14:paraId="2DBF0F77" w14:textId="77777777" w:rsidR="00F14659" w:rsidRPr="006E77F2" w:rsidRDefault="00F14659" w:rsidP="00F14659">
      <w:pPr>
        <w:pStyle w:val="Parasts1"/>
        <w:spacing w:after="0" w:line="240" w:lineRule="auto"/>
        <w:jc w:val="both"/>
        <w:rPr>
          <w:rFonts w:ascii="Times New Roman" w:eastAsia="Times New Roman" w:hAnsi="Times New Roman" w:cs="Times New Roman"/>
          <w:sz w:val="24"/>
          <w:szCs w:val="24"/>
        </w:rPr>
      </w:pPr>
    </w:p>
    <w:p w14:paraId="15C11569"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Studiju programmas ietvaros izstrādāto kursu apguve, tāpat ka piedalīšanās doktorantūras semināros, doktorantūras skolā un sistemātiska sadarbība ar promocijas darba vadītāju veicina studējošo redzesloka paplašināšanu un piedāvā konkurētspējīgu izglītību matemātikas jomā; atbilst nākotnes izaicinājumiem un balstās uz studējošo patstāvīgā darba akcentēšanu, studiju un pētnieciskā darba sinerģiju, sagatavojot darba tirgū konkurētspējīgus speciālistus, attīstot viņu spējas un motivējot izglītoties mūža garumā.</w:t>
      </w:r>
    </w:p>
    <w:p w14:paraId="2B5F1F92" w14:textId="77777777" w:rsidR="00F14659" w:rsidRPr="006E77F2" w:rsidRDefault="00F14659" w:rsidP="00F14659">
      <w:pPr>
        <w:jc w:val="both"/>
        <w:rPr>
          <w:rFonts w:ascii="Times New Roman" w:hAnsi="Times New Roman" w:cs="Times New Roman"/>
          <w:sz w:val="24"/>
          <w:szCs w:val="24"/>
        </w:rPr>
      </w:pPr>
    </w:p>
    <w:p w14:paraId="7B4AEBA1" w14:textId="77777777" w:rsidR="00F14659" w:rsidRPr="006E77F2" w:rsidRDefault="00F14659" w:rsidP="00F14659">
      <w:pPr>
        <w:tabs>
          <w:tab w:val="left" w:pos="3503"/>
        </w:tabs>
        <w:jc w:val="both"/>
        <w:rPr>
          <w:rFonts w:ascii="Times New Roman" w:hAnsi="Times New Roman" w:cs="Times New Roman"/>
          <w:sz w:val="24"/>
          <w:szCs w:val="24"/>
        </w:rPr>
      </w:pPr>
    </w:p>
    <w:p w14:paraId="043E81E8"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 xml:space="preserve">3.2.2. Maģistra vai doktora studiju programmu gadījumā norādīt un sniegt pamatojumu, vai grādu piešķiršana balstīta attiecīgās zinātnes nozares vai mākslinieciskās jaunrades jomas sasniegumos un </w:t>
      </w:r>
      <w:r w:rsidRPr="006E77F2">
        <w:rPr>
          <w:rFonts w:ascii="Times New Roman" w:hAnsi="Times New Roman" w:cs="Times New Roman"/>
        </w:rPr>
        <w:lastRenderedPageBreak/>
        <w:t xml:space="preserve">atziņās. Doktora studiju programmas gadījumā, galveno pētniecības virzienu apraksts, programmas ietekme uz pētniecību un citiem izglītības līmeņiem (ja piemērojams). </w:t>
      </w:r>
    </w:p>
    <w:p w14:paraId="6D0A4744" w14:textId="77777777" w:rsidR="00F14659" w:rsidRPr="006E77F2" w:rsidRDefault="00F14659" w:rsidP="00F14659">
      <w:pPr>
        <w:jc w:val="both"/>
        <w:rPr>
          <w:rFonts w:ascii="Times New Roman" w:hAnsi="Times New Roman" w:cs="Times New Roman"/>
        </w:rPr>
      </w:pPr>
    </w:p>
    <w:p w14:paraId="3E5CFF6D" w14:textId="77777777" w:rsidR="00F14659" w:rsidRPr="006E77F2" w:rsidRDefault="00F14659" w:rsidP="00F14659">
      <w:pPr>
        <w:pStyle w:val="NormalWeb"/>
        <w:spacing w:before="0" w:beforeAutospacing="0" w:after="0" w:afterAutospacing="0"/>
        <w:jc w:val="both"/>
      </w:pPr>
      <w:r w:rsidRPr="006E77F2">
        <w:t>Pēc studiju programmas apguves izglītojamie ar iepriekš iegūtu atbilstošo akadēmisko maģistra grādu matemātikā vai datorzinātnēs iegūst zinātnes doktora grādu (Ph.D.) dabaszinātnēs. Zinātņu grāda piešķiršana balstīta uz zinātnes nozares sasniegumiem un atziņām.</w:t>
      </w:r>
      <w:r w:rsidRPr="006E77F2">
        <w:rPr>
          <w:rFonts w:eastAsia="Trebuchet MS"/>
          <w:spacing w:val="8"/>
          <w:sz w:val="22"/>
          <w:szCs w:val="22"/>
          <w:shd w:val="clear" w:color="auto" w:fill="E8E8E8"/>
          <w:lang w:eastAsia="en-US"/>
        </w:rPr>
        <w:t xml:space="preserve"> </w:t>
      </w:r>
      <w:r w:rsidRPr="006E77F2">
        <w:t xml:space="preserve">Pētījuma galvenie virzieni - teorētiskie rezultāti diferenciālvienādojumu jomā un to pielietojums dabas un ekonomisko procesu matemātiskai modelēšanai. Programmas saturs ir cieši saistīts ar matemātisko izglītību citos līmeņos. To apliecina studiju programmas saturs. Šobrīd ļoti liels uzsvars zināšanu pārnesē tiek likts uz studiju darba mijiedarbību ar pētniecību un uz zinātnes sasniegumiem balstītu studējošo apmācību, starpdisciplinārais aspekts vienmēr ir atbalstāms. Pēdējie DU aizstāvētie promocijas darbi doktora programmas ietvaros saistīti ar sarežģītu tīklu izpēti un to modelēšanu, tostarp gēnu tīkliem. Pēdējā tēma ir aktuālākā biomatemātikā un atrodas pētniecības fokusā daudzos zinātniskajos centros. </w:t>
      </w:r>
    </w:p>
    <w:p w14:paraId="10BFDF07" w14:textId="77777777" w:rsidR="00F14659" w:rsidRPr="006E77F2" w:rsidRDefault="00F14659" w:rsidP="00F14659">
      <w:pPr>
        <w:jc w:val="both"/>
        <w:rPr>
          <w:rFonts w:ascii="Times New Roman" w:hAnsi="Times New Roman" w:cs="Times New Roman"/>
        </w:rPr>
      </w:pPr>
    </w:p>
    <w:p w14:paraId="2BDBCEA2" w14:textId="77777777" w:rsidR="00F14659" w:rsidRPr="006E77F2" w:rsidRDefault="00F14659" w:rsidP="00F14659">
      <w:pPr>
        <w:jc w:val="both"/>
        <w:rPr>
          <w:rFonts w:ascii="Times New Roman" w:hAnsi="Times New Roman" w:cs="Times New Roman"/>
        </w:rPr>
      </w:pPr>
      <w:r w:rsidRPr="006E77F2">
        <w:rPr>
          <w:rFonts w:ascii="Times New Roman" w:hAnsi="Times New Roman" w:cs="Times New Roman"/>
        </w:rPr>
        <w:t>3.2.3. 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studentcentrētas izglītības principi.</w:t>
      </w:r>
    </w:p>
    <w:p w14:paraId="2A92F472" w14:textId="77777777" w:rsidR="00F14659" w:rsidRPr="006E77F2" w:rsidRDefault="00F14659" w:rsidP="00F14659">
      <w:pPr>
        <w:jc w:val="both"/>
        <w:rPr>
          <w:rFonts w:ascii="Times New Roman" w:eastAsia="Times New Roman" w:hAnsi="Times New Roman" w:cs="Times New Roman"/>
          <w:sz w:val="24"/>
          <w:szCs w:val="24"/>
        </w:rPr>
      </w:pPr>
    </w:p>
    <w:p w14:paraId="62B879DA" w14:textId="77777777" w:rsidR="00F14659" w:rsidRPr="006E77F2" w:rsidRDefault="00F14659" w:rsidP="00F14659">
      <w:pPr>
        <w:jc w:val="both"/>
        <w:rPr>
          <w:rFonts w:ascii="Times New Roman" w:eastAsia="Times New Roman" w:hAnsi="Times New Roman" w:cs="Times New Roman"/>
          <w:sz w:val="24"/>
          <w:szCs w:val="24"/>
        </w:rPr>
      </w:pPr>
      <w:r w:rsidRPr="006E77F2">
        <w:rPr>
          <w:rFonts w:ascii="Times New Roman" w:eastAsia="Times New Roman" w:hAnsi="Times New Roman" w:cs="Times New Roman"/>
          <w:sz w:val="24"/>
          <w:szCs w:val="24"/>
        </w:rPr>
        <w:t>Doktorantu studiju darbs norit, izmantojot dažādas darba organizēšanas formas, visbiežāk -seminārus, konsultācijas un individuālo darbu. Doktoranta individuālā darba plāna apstiprināšana tiek saskaņota ar promocijas darba vadītāju, taču netiek reglamentēta ārpus struktūrvienības. DSP īstenošanas laikā doktoranti un pēc tās realizācijas doktora grāda pretendenti veic pētījumus par sava promocijas darba tēmu, publicē galvenos pētījumu rezultātus vispāratzītos recenzējamos zinātniskajos izdevumos, veic zinātnes pārneses darbību, pētījumu rezultātus prezentē zinātniskos semināros, simpozijos, konferencēs un kongresos. Šī darbība visbiežāk notiek, konsultējoties ar promocijas darba vadītāju. Doktoranta darba uzraudzību veic promocijas darba vadītājs un struktūrvienība, kurā tiek izstrādāts zinātniskais darbs. Nelielo studējošo skaita dēļ ir iespējams likt uzsvaru uz individuālu studējošo darbu ar zinātnisko vadītāju. Šī metode ir efektīva, jo paātrina studējoša iesaisti zinātniskos pētījumos.</w:t>
      </w:r>
    </w:p>
    <w:p w14:paraId="5A278220" w14:textId="77777777" w:rsidR="00F14659" w:rsidRPr="006E77F2" w:rsidRDefault="00F14659" w:rsidP="00F14659">
      <w:pPr>
        <w:jc w:val="both"/>
        <w:rPr>
          <w:rFonts w:ascii="Times New Roman" w:hAnsi="Times New Roman" w:cs="Times New Roman"/>
          <w:sz w:val="24"/>
          <w:szCs w:val="24"/>
          <w:shd w:val="clear" w:color="auto" w:fill="FFFFFF"/>
        </w:rPr>
      </w:pPr>
    </w:p>
    <w:p w14:paraId="38B7EEFA" w14:textId="77777777" w:rsidR="00F14659" w:rsidRPr="006E77F2" w:rsidRDefault="00F14659" w:rsidP="00F14659">
      <w:pPr>
        <w:jc w:val="both"/>
        <w:rPr>
          <w:rFonts w:ascii="Times New Roman" w:hAnsi="Times New Roman" w:cs="Times New Roman"/>
          <w:sz w:val="24"/>
          <w:szCs w:val="24"/>
          <w:shd w:val="clear" w:color="auto" w:fill="FFFFFF"/>
        </w:rPr>
      </w:pPr>
      <w:r w:rsidRPr="006E77F2">
        <w:rPr>
          <w:rFonts w:ascii="Times New Roman" w:hAnsi="Times New Roman" w:cs="Times New Roman"/>
          <w:sz w:val="24"/>
          <w:szCs w:val="24"/>
          <w:shd w:val="clear" w:color="auto" w:fill="FFFFFF"/>
        </w:rPr>
        <w:t xml:space="preserve">Izstrādājot DSP “Matemātika” studiju plānu, tika ņemtas vērā konceptuālajā ziņojumā </w:t>
      </w:r>
      <w:r w:rsidRPr="006E77F2">
        <w:rPr>
          <w:rFonts w:ascii="Times New Roman" w:eastAsia="Times New Roman" w:hAnsi="Times New Roman" w:cs="Times New Roman"/>
          <w:sz w:val="24"/>
          <w:szCs w:val="24"/>
        </w:rPr>
        <w:t xml:space="preserve">„Par jauna doktorantūras modeļa ieviešanu Latvijā” noteiktās rekomendācijas attiecībā uz pētniecībai veltītā laika un studiju kursu apguves proporciju. Atbilstoši šīm rekomendācijām </w:t>
      </w:r>
      <w:r w:rsidRPr="006E77F2">
        <w:rPr>
          <w:rFonts w:ascii="Times New Roman" w:hAnsi="Times New Roman" w:cs="Times New Roman"/>
          <w:sz w:val="24"/>
          <w:szCs w:val="24"/>
          <w:shd w:val="clear" w:color="auto" w:fill="FFFFFF"/>
        </w:rPr>
        <w:t>kredītpunkti doktora studiju programmās jāpiešķir par pētniecībai veltīto laiku, doktorantam izstrādājot promocijas darbu un starptautiski atpazīstamas zinātniskas publikācijas (~ 70 % laika no pilna laika studijām), un par studiju kursu apguvei un mobilitātei veltīto laiku (~ 30 %). </w:t>
      </w:r>
    </w:p>
    <w:p w14:paraId="0357AF23" w14:textId="77777777" w:rsidR="00F14659" w:rsidRPr="006E77F2" w:rsidRDefault="00F14659" w:rsidP="00F14659">
      <w:pPr>
        <w:jc w:val="both"/>
        <w:rPr>
          <w:rFonts w:ascii="Times New Roman" w:hAnsi="Times New Roman" w:cs="Times New Roman"/>
          <w:sz w:val="24"/>
          <w:szCs w:val="24"/>
          <w:shd w:val="clear" w:color="auto" w:fill="FFFFFF"/>
        </w:rPr>
      </w:pPr>
    </w:p>
    <w:p w14:paraId="55E67BAC"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sz w:val="24"/>
          <w:szCs w:val="24"/>
        </w:rPr>
        <w:t xml:space="preserve">Atbilstoši izstrādātajam studiju plānam (skat. pielikumu </w:t>
      </w:r>
      <w:r w:rsidRPr="006E77F2">
        <w:rPr>
          <w:rFonts w:ascii="Times New Roman" w:hAnsi="Times New Roman" w:cs="Times New Roman"/>
          <w:bCs/>
          <w:i/>
          <w:iCs/>
          <w:sz w:val="24"/>
          <w:szCs w:val="24"/>
        </w:rPr>
        <w:t>3.2.1.DSP Matematika plans</w:t>
      </w:r>
      <w:r w:rsidRPr="006E77F2">
        <w:rPr>
          <w:rFonts w:ascii="Times New Roman" w:hAnsi="Times New Roman" w:cs="Times New Roman"/>
          <w:i/>
          <w:iCs/>
          <w:sz w:val="24"/>
          <w:szCs w:val="24"/>
        </w:rPr>
        <w:t xml:space="preserve">) </w:t>
      </w:r>
      <w:r w:rsidRPr="006E77F2">
        <w:rPr>
          <w:rFonts w:ascii="Times New Roman" w:eastAsia="Times New Roman" w:hAnsi="Times New Roman" w:cs="Times New Roman"/>
          <w:sz w:val="24"/>
          <w:szCs w:val="24"/>
        </w:rPr>
        <w:t xml:space="preserve">jaunajā DSP </w:t>
      </w:r>
      <w:r w:rsidRPr="006E77F2">
        <w:rPr>
          <w:rFonts w:ascii="Times New Roman" w:hAnsi="Times New Roman" w:cs="Times New Roman"/>
          <w:iCs/>
          <w:sz w:val="24"/>
          <w:szCs w:val="24"/>
        </w:rPr>
        <w:t>“</w:t>
      </w:r>
      <w:r w:rsidRPr="006E77F2">
        <w:rPr>
          <w:rFonts w:ascii="Times New Roman" w:hAnsi="Times New Roman" w:cs="Times New Roman"/>
          <w:sz w:val="24"/>
          <w:szCs w:val="24"/>
          <w:shd w:val="clear" w:color="auto" w:fill="FFFFFF"/>
        </w:rPr>
        <w:t>Matemātika</w:t>
      </w:r>
      <w:r w:rsidRPr="006E77F2">
        <w:rPr>
          <w:rFonts w:ascii="Times New Roman" w:eastAsia="Times New Roman" w:hAnsi="Times New Roman" w:cs="Times New Roman"/>
          <w:sz w:val="24"/>
          <w:szCs w:val="24"/>
        </w:rPr>
        <w:t xml:space="preserve">” paredzētajos studiju kursos </w:t>
      </w:r>
      <w:r w:rsidRPr="006E77F2">
        <w:rPr>
          <w:rFonts w:ascii="Times New Roman" w:hAnsi="Times New Roman" w:cs="Times New Roman"/>
          <w:i/>
          <w:sz w:val="24"/>
          <w:szCs w:val="24"/>
        </w:rPr>
        <w:t xml:space="preserve">Diferenciālvienādojumi. Pamatkurss (8 KP) </w:t>
      </w:r>
      <w:r w:rsidRPr="006E77F2">
        <w:rPr>
          <w:rFonts w:ascii="Times New Roman" w:hAnsi="Times New Roman" w:cs="Times New Roman"/>
          <w:iCs/>
          <w:sz w:val="24"/>
          <w:szCs w:val="24"/>
        </w:rPr>
        <w:t xml:space="preserve">un </w:t>
      </w:r>
      <w:r w:rsidRPr="006E77F2">
        <w:rPr>
          <w:rFonts w:ascii="Times New Roman" w:hAnsi="Times New Roman" w:cs="Times New Roman"/>
          <w:i/>
          <w:sz w:val="24"/>
          <w:szCs w:val="24"/>
        </w:rPr>
        <w:t>Angļu valoda matemātiķiem (6 KP)</w:t>
      </w:r>
      <w:r w:rsidRPr="006E77F2">
        <w:rPr>
          <w:rFonts w:ascii="Times New Roman" w:hAnsi="Times New Roman" w:cs="Times New Roman"/>
          <w:iCs/>
          <w:sz w:val="24"/>
          <w:szCs w:val="24"/>
        </w:rPr>
        <w:t xml:space="preserve">, būtiska daļa no abu studiju kursu apjoma varētu tikt realizēta DU Doktorantūras skolas ietvaros t.sk. citu Latvijas un ārvalstu augstskolu organizētajās Doktorantūras skolās, atbilstoši studējošo izvēlētajai specializācijai. </w:t>
      </w:r>
    </w:p>
    <w:p w14:paraId="06236AE7" w14:textId="77777777" w:rsidR="00F14659" w:rsidRPr="006E77F2" w:rsidRDefault="00F14659" w:rsidP="00F14659">
      <w:pPr>
        <w:jc w:val="both"/>
        <w:rPr>
          <w:rFonts w:ascii="Times New Roman" w:hAnsi="Times New Roman" w:cs="Times New Roman"/>
          <w:sz w:val="24"/>
          <w:szCs w:val="24"/>
        </w:rPr>
      </w:pPr>
    </w:p>
    <w:p w14:paraId="17C8C53C"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Programmas realizācijas gaitā tiek ievēroti visi studentcentrētās izglītības pamatprincipi:</w:t>
      </w:r>
    </w:p>
    <w:p w14:paraId="0C4353CF" w14:textId="77777777" w:rsidR="00F14659" w:rsidRPr="006E77F2" w:rsidRDefault="00F14659" w:rsidP="00882AC2">
      <w:pPr>
        <w:pStyle w:val="ListParagraph"/>
        <w:widowControl/>
        <w:numPr>
          <w:ilvl w:val="0"/>
          <w:numId w:val="37"/>
        </w:numPr>
        <w:autoSpaceDE/>
        <w:autoSpaceDN/>
        <w:contextualSpacing w:val="0"/>
        <w:jc w:val="both"/>
        <w:rPr>
          <w:rFonts w:ascii="Times New Roman" w:hAnsi="Times New Roman" w:cs="Times New Roman"/>
          <w:sz w:val="24"/>
          <w:szCs w:val="24"/>
        </w:rPr>
      </w:pPr>
      <w:r w:rsidRPr="006E77F2">
        <w:rPr>
          <w:rFonts w:ascii="Times New Roman" w:hAnsi="Times New Roman" w:cs="Times New Roman"/>
          <w:sz w:val="24"/>
          <w:szCs w:val="24"/>
        </w:rPr>
        <w:t>pastāvīgā refleksija,</w:t>
      </w:r>
    </w:p>
    <w:p w14:paraId="0DF2EAD8" w14:textId="77777777" w:rsidR="00F14659" w:rsidRPr="006E77F2" w:rsidRDefault="00F14659" w:rsidP="00882AC2">
      <w:pPr>
        <w:pStyle w:val="ListParagraph"/>
        <w:widowControl/>
        <w:numPr>
          <w:ilvl w:val="0"/>
          <w:numId w:val="37"/>
        </w:numPr>
        <w:autoSpaceDE/>
        <w:autoSpaceDN/>
        <w:contextualSpacing w:val="0"/>
        <w:jc w:val="both"/>
        <w:rPr>
          <w:rFonts w:ascii="Times New Roman" w:hAnsi="Times New Roman" w:cs="Times New Roman"/>
          <w:sz w:val="24"/>
          <w:szCs w:val="24"/>
        </w:rPr>
      </w:pPr>
      <w:r w:rsidRPr="006E77F2">
        <w:rPr>
          <w:rFonts w:ascii="Times New Roman" w:hAnsi="Times New Roman" w:cs="Times New Roman"/>
          <w:sz w:val="24"/>
          <w:szCs w:val="24"/>
        </w:rPr>
        <w:t>individuālā pieeja studējošiem, nav viena risinājuma, kas derētu visiem,</w:t>
      </w:r>
    </w:p>
    <w:p w14:paraId="3B280E40" w14:textId="77777777" w:rsidR="00F14659" w:rsidRPr="006E77F2" w:rsidRDefault="00F14659" w:rsidP="00882AC2">
      <w:pPr>
        <w:pStyle w:val="ListParagraph"/>
        <w:widowControl/>
        <w:numPr>
          <w:ilvl w:val="0"/>
          <w:numId w:val="37"/>
        </w:numPr>
        <w:autoSpaceDE/>
        <w:autoSpaceDN/>
        <w:contextualSpacing w:val="0"/>
        <w:jc w:val="both"/>
        <w:rPr>
          <w:rFonts w:ascii="Times New Roman" w:hAnsi="Times New Roman" w:cs="Times New Roman"/>
          <w:sz w:val="24"/>
          <w:szCs w:val="24"/>
        </w:rPr>
      </w:pPr>
      <w:r w:rsidRPr="006E77F2">
        <w:rPr>
          <w:rFonts w:ascii="Times New Roman" w:hAnsi="Times New Roman" w:cs="Times New Roman"/>
          <w:sz w:val="24"/>
          <w:szCs w:val="24"/>
        </w:rPr>
        <w:lastRenderedPageBreak/>
        <w:t>tiek ņemts vērā, ka studējošajiem ir dažādi mācīšanās stili, dažādas prasības, intereses, pieredze un iepriekšējās zināšanas,</w:t>
      </w:r>
    </w:p>
    <w:p w14:paraId="0AB7866B" w14:textId="77777777" w:rsidR="00F14659" w:rsidRPr="006E77F2" w:rsidRDefault="00F14659" w:rsidP="00882AC2">
      <w:pPr>
        <w:pStyle w:val="ListParagraph"/>
        <w:widowControl/>
        <w:numPr>
          <w:ilvl w:val="0"/>
          <w:numId w:val="37"/>
        </w:numPr>
        <w:autoSpaceDE/>
        <w:autoSpaceDN/>
        <w:contextualSpacing w:val="0"/>
        <w:jc w:val="both"/>
        <w:rPr>
          <w:rFonts w:ascii="Times New Roman" w:hAnsi="Times New Roman" w:cs="Times New Roman"/>
          <w:sz w:val="24"/>
          <w:szCs w:val="24"/>
        </w:rPr>
      </w:pPr>
      <w:r w:rsidRPr="006E77F2">
        <w:rPr>
          <w:rFonts w:ascii="Times New Roman" w:hAnsi="Times New Roman" w:cs="Times New Roman"/>
          <w:sz w:val="24"/>
          <w:szCs w:val="24"/>
        </w:rPr>
        <w:t>studējošo zināšanas, prasmes un iemaņas vērtē ne tikai akadēmiskais personāls, bet ir paškontrole pār savām studijām,</w:t>
      </w:r>
    </w:p>
    <w:p w14:paraId="3DAC7031" w14:textId="77777777" w:rsidR="00F14659" w:rsidRPr="006E77F2" w:rsidRDefault="00F14659" w:rsidP="00882AC2">
      <w:pPr>
        <w:pStyle w:val="ListParagraph"/>
        <w:widowControl/>
        <w:numPr>
          <w:ilvl w:val="0"/>
          <w:numId w:val="37"/>
        </w:numPr>
        <w:autoSpaceDE/>
        <w:autoSpaceDN/>
        <w:contextualSpacing w:val="0"/>
        <w:jc w:val="both"/>
        <w:rPr>
          <w:rFonts w:ascii="Times New Roman" w:hAnsi="Times New Roman" w:cs="Times New Roman"/>
          <w:sz w:val="24"/>
          <w:szCs w:val="24"/>
        </w:rPr>
      </w:pPr>
      <w:r w:rsidRPr="006E77F2">
        <w:rPr>
          <w:rFonts w:ascii="Times New Roman" w:hAnsi="Times New Roman" w:cs="Times New Roman"/>
          <w:sz w:val="24"/>
          <w:szCs w:val="24"/>
        </w:rPr>
        <w:t>studējošiem tiek piedāvāta iespēja mācīties pašiem,</w:t>
      </w:r>
    </w:p>
    <w:p w14:paraId="1B58DFEB" w14:textId="77777777" w:rsidR="00F14659" w:rsidRPr="006E77F2" w:rsidRDefault="00F14659" w:rsidP="00882AC2">
      <w:pPr>
        <w:pStyle w:val="ListParagraph"/>
        <w:widowControl/>
        <w:numPr>
          <w:ilvl w:val="0"/>
          <w:numId w:val="37"/>
        </w:numPr>
        <w:autoSpaceDE/>
        <w:autoSpaceDN/>
        <w:contextualSpacing w:val="0"/>
        <w:jc w:val="both"/>
        <w:rPr>
          <w:rFonts w:ascii="Times New Roman" w:hAnsi="Times New Roman" w:cs="Times New Roman"/>
          <w:sz w:val="24"/>
          <w:szCs w:val="24"/>
        </w:rPr>
      </w:pPr>
      <w:r w:rsidRPr="006E77F2">
        <w:rPr>
          <w:rFonts w:ascii="Times New Roman" w:hAnsi="Times New Roman" w:cs="Times New Roman"/>
          <w:sz w:val="24"/>
          <w:szCs w:val="24"/>
        </w:rPr>
        <w:t>nepārtraukta sadarbība starp studējošiem un akadēmisko personālu.</w:t>
      </w:r>
    </w:p>
    <w:p w14:paraId="3B93053A" w14:textId="77777777" w:rsidR="00F14659" w:rsidRPr="006E77F2" w:rsidRDefault="00F14659" w:rsidP="00F14659">
      <w:pPr>
        <w:jc w:val="both"/>
        <w:rPr>
          <w:rFonts w:ascii="Times New Roman" w:hAnsi="Times New Roman" w:cs="Times New Roman"/>
        </w:rPr>
      </w:pPr>
    </w:p>
    <w:p w14:paraId="123C4728"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 xml:space="preserve"> 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2D828F24" w14:textId="77777777" w:rsidR="00F14659" w:rsidRPr="006E77F2" w:rsidRDefault="00F14659" w:rsidP="00F14659">
      <w:pPr>
        <w:jc w:val="both"/>
        <w:rPr>
          <w:rFonts w:ascii="Times New Roman" w:hAnsi="Times New Roman" w:cs="Times New Roman"/>
          <w:b/>
        </w:rPr>
      </w:pPr>
    </w:p>
    <w:p w14:paraId="04BA281B" w14:textId="77777777" w:rsidR="00F14659" w:rsidRPr="006E77F2" w:rsidRDefault="00F14659" w:rsidP="00F14659">
      <w:pPr>
        <w:jc w:val="both"/>
        <w:rPr>
          <w:rFonts w:ascii="Times New Roman" w:hAnsi="Times New Roman" w:cs="Times New Roman"/>
          <w:b/>
          <w:i/>
        </w:rPr>
      </w:pPr>
      <w:r w:rsidRPr="006E77F2">
        <w:rPr>
          <w:rFonts w:ascii="Times New Roman" w:hAnsi="Times New Roman" w:cs="Times New Roman"/>
          <w:b/>
        </w:rPr>
        <w:t>N/A</w:t>
      </w:r>
    </w:p>
    <w:p w14:paraId="74A146FB" w14:textId="77777777" w:rsidR="00F14659" w:rsidRPr="006E77F2" w:rsidRDefault="00F14659" w:rsidP="00F14659">
      <w:pPr>
        <w:jc w:val="both"/>
        <w:rPr>
          <w:rFonts w:ascii="Times New Roman" w:hAnsi="Times New Roman" w:cs="Times New Roman"/>
          <w:b/>
        </w:rPr>
      </w:pPr>
    </w:p>
    <w:p w14:paraId="6A2D0DB5"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 xml:space="preserve">3.2.5. Doktora studiju programmas studējošajiem nodrošināto promocijas iespēju un promocijas procesa novērtējums un raksturojums (ja attiecināms). </w:t>
      </w:r>
    </w:p>
    <w:p w14:paraId="5D73C2C7" w14:textId="77777777" w:rsidR="00F14659" w:rsidRPr="006E77F2" w:rsidRDefault="00F14659" w:rsidP="00F14659">
      <w:pPr>
        <w:jc w:val="both"/>
        <w:rPr>
          <w:rFonts w:ascii="Times New Roman" w:hAnsi="Times New Roman" w:cs="Times New Roman"/>
        </w:rPr>
      </w:pPr>
    </w:p>
    <w:p w14:paraId="3D0426F5" w14:textId="77777777" w:rsidR="00F14659" w:rsidRPr="006E77F2" w:rsidRDefault="00F14659" w:rsidP="00F14659">
      <w:pPr>
        <w:jc w:val="both"/>
        <w:rPr>
          <w:rFonts w:ascii="Times New Roman" w:hAnsi="Times New Roman" w:cs="Times New Roman"/>
          <w:iCs/>
          <w:sz w:val="24"/>
          <w:szCs w:val="24"/>
        </w:rPr>
      </w:pPr>
      <w:r w:rsidRPr="006E77F2">
        <w:rPr>
          <w:rFonts w:ascii="Times New Roman" w:hAnsi="Times New Roman" w:cs="Times New Roman"/>
          <w:sz w:val="24"/>
          <w:szCs w:val="24"/>
        </w:rPr>
        <w:t>Promocijas process Daugavpils Universitātē tiek  īstenots pamatojoties uz LR Zinātniskās darbības likumu, LR Augstskolu likumu, kā arī Ministru kabineta 27.12.2005. noteikumos  Nr. 1001 “Zinātniskā doktora grāda piešķiršanas (promocijas) kārtība un kritēriji”</w:t>
      </w:r>
      <w:r w:rsidRPr="006E77F2">
        <w:rPr>
          <w:rFonts w:ascii="Times New Roman" w:hAnsi="Times New Roman" w:cs="Times New Roman"/>
          <w:sz w:val="24"/>
          <w:szCs w:val="24"/>
          <w:vertAlign w:val="superscript"/>
        </w:rPr>
        <w:footnoteReference w:id="70"/>
      </w:r>
      <w:r w:rsidRPr="006E77F2">
        <w:rPr>
          <w:rFonts w:ascii="Times New Roman" w:hAnsi="Times New Roman" w:cs="Times New Roman"/>
          <w:sz w:val="24"/>
          <w:szCs w:val="24"/>
        </w:rPr>
        <w:t xml:space="preserve"> definēto kārtību. Kopējo promocijas padomju veidošanas un promocijas kārtību Daugavpils Universitātē nosaka </w:t>
      </w:r>
      <w:r w:rsidRPr="006E77F2">
        <w:rPr>
          <w:rFonts w:ascii="Times New Roman" w:hAnsi="Times New Roman" w:cs="Times New Roman"/>
          <w:iCs/>
          <w:sz w:val="24"/>
          <w:szCs w:val="24"/>
        </w:rPr>
        <w:t>“Nolikums par Daugavpils Universitātes promocijas padomēm”</w:t>
      </w:r>
      <w:r w:rsidRPr="006E77F2">
        <w:rPr>
          <w:rFonts w:ascii="Times New Roman" w:hAnsi="Times New Roman" w:cs="Times New Roman"/>
          <w:iCs/>
          <w:sz w:val="24"/>
          <w:szCs w:val="24"/>
          <w:vertAlign w:val="superscript"/>
        </w:rPr>
        <w:footnoteReference w:id="71"/>
      </w:r>
      <w:r w:rsidRPr="006E77F2">
        <w:rPr>
          <w:rFonts w:ascii="Times New Roman" w:hAnsi="Times New Roman" w:cs="Times New Roman"/>
          <w:iCs/>
          <w:sz w:val="24"/>
          <w:szCs w:val="24"/>
        </w:rPr>
        <w:t xml:space="preserve">, savukārt </w:t>
      </w:r>
      <w:r w:rsidRPr="006E77F2">
        <w:rPr>
          <w:rFonts w:ascii="Times New Roman" w:hAnsi="Times New Roman" w:cs="Times New Roman"/>
          <w:sz w:val="24"/>
          <w:szCs w:val="24"/>
        </w:rPr>
        <w:t>Matemātikas promocijas padomes veidošanas un promocijas kārtība noteikta “Daugavpils Universitātes Matemātikas promocijas padomes nolikumā”</w:t>
      </w:r>
      <w:r w:rsidRPr="006E77F2">
        <w:rPr>
          <w:rFonts w:ascii="Times New Roman" w:hAnsi="Times New Roman" w:cs="Times New Roman"/>
          <w:sz w:val="24"/>
          <w:szCs w:val="24"/>
          <w:vertAlign w:val="superscript"/>
        </w:rPr>
        <w:footnoteReference w:id="72"/>
      </w:r>
      <w:r w:rsidRPr="006E77F2">
        <w:rPr>
          <w:rFonts w:ascii="Times New Roman" w:hAnsi="Times New Roman" w:cs="Times New Roman"/>
          <w:sz w:val="24"/>
          <w:szCs w:val="24"/>
        </w:rPr>
        <w:t xml:space="preserve">. </w:t>
      </w:r>
    </w:p>
    <w:p w14:paraId="63575699" w14:textId="77777777" w:rsidR="00F14659" w:rsidRPr="006E77F2" w:rsidRDefault="00F14659" w:rsidP="00F14659">
      <w:pPr>
        <w:jc w:val="both"/>
        <w:rPr>
          <w:rFonts w:ascii="Times New Roman" w:hAnsi="Times New Roman" w:cs="Times New Roman"/>
          <w:iCs/>
          <w:sz w:val="24"/>
          <w:szCs w:val="24"/>
        </w:rPr>
      </w:pPr>
    </w:p>
    <w:p w14:paraId="28A2245E"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Matemātikas promocijas padomes darbība balstās uz akreditēto doktora studiju programmu „Matemātika”. Saskaņā ar DU Matemātikas promocijas padomes (Matemātikas PP) nolikumu Matemātikas PP patstāvīgajā sastāvā iekļauj vismaz piecus zinātniekus, kuriem ir LZP eksperta</w:t>
      </w:r>
    </w:p>
    <w:p w14:paraId="6F59FC7E"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tiesības Matemātikas nozarē. Matemātikas PP sastāvā jābūt vismaz diviem zinātniekiem tajā matemātikas zinātnes apakšnozarē, kurā tiek aizstāvēts promocijas darbs. Pašreizējās Matemātikas PP sastāvs ir apstiprināts 24.05.2021. ar DU rektores rīkojumu Nr.4-4/113, tajā iekļauti 6 eksperti</w:t>
      </w:r>
      <w:r w:rsidRPr="006E77F2">
        <w:rPr>
          <w:rFonts w:ascii="Times New Roman" w:hAnsi="Times New Roman" w:cs="Times New Roman"/>
          <w:sz w:val="24"/>
          <w:szCs w:val="24"/>
          <w:vertAlign w:val="superscript"/>
        </w:rPr>
        <w:footnoteReference w:id="73"/>
      </w:r>
      <w:r w:rsidRPr="006E77F2">
        <w:rPr>
          <w:rFonts w:ascii="Times New Roman" w:hAnsi="Times New Roman" w:cs="Times New Roman"/>
          <w:sz w:val="24"/>
          <w:szCs w:val="24"/>
        </w:rPr>
        <w:t xml:space="preserve">. </w:t>
      </w:r>
    </w:p>
    <w:p w14:paraId="6A385F83" w14:textId="77777777" w:rsidR="00F14659" w:rsidRPr="006E77F2" w:rsidRDefault="00F14659" w:rsidP="00F14659">
      <w:pPr>
        <w:jc w:val="both"/>
        <w:rPr>
          <w:rFonts w:ascii="Times New Roman" w:hAnsi="Times New Roman" w:cs="Times New Roman"/>
          <w:sz w:val="24"/>
          <w:szCs w:val="24"/>
        </w:rPr>
      </w:pPr>
    </w:p>
    <w:p w14:paraId="0FB51A9B"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Pirms izstrādātā promocijas darba iesniegšanas DU Zinātņu daļā, tas tiek izskatīts DU Fizikas un matemātikas katedras sēdē. Ja pēc darba izskatīšanas tiek lemts, ka promocijas darbs ir izstrādāts atbilstoši prasībām, tas tiek iesniegts DU Zinātņu daļā, kas deleģē pienākumu promocijas darba izskatīšanai attiecīgās zinātnes nozares promocijas padomē. Mēneša laikā pēc promocijas darba saņemšanas promocijas padomē tiek lemts par darba virzīšanu publiskai aizstāvēšanai un trīs recenzentu noteikšanu. Pozitīva Valsts zinātniskās kvalifikācijas komisijas (VZKK) lēmuma gadījumā uz konkrēto promocijas darba aizstāvēšanu recenzenti iesaistās </w:t>
      </w:r>
      <w:r w:rsidRPr="006E77F2">
        <w:rPr>
          <w:rFonts w:ascii="Times New Roman" w:hAnsi="Times New Roman" w:cs="Times New Roman"/>
          <w:sz w:val="24"/>
          <w:szCs w:val="24"/>
        </w:rPr>
        <w:lastRenderedPageBreak/>
        <w:t xml:space="preserve">augstskolas veidotas un ar rektora rīkojumu apstiprinātas promocijas padomes darbā. </w:t>
      </w:r>
    </w:p>
    <w:p w14:paraId="31CA6302" w14:textId="77777777" w:rsidR="00F14659" w:rsidRPr="006E77F2" w:rsidRDefault="00F14659" w:rsidP="00F14659">
      <w:pPr>
        <w:jc w:val="both"/>
        <w:rPr>
          <w:rFonts w:ascii="Times New Roman" w:hAnsi="Times New Roman" w:cs="Times New Roman"/>
          <w:sz w:val="24"/>
          <w:szCs w:val="24"/>
        </w:rPr>
      </w:pPr>
    </w:p>
    <w:p w14:paraId="3C450E22" w14:textId="77777777" w:rsidR="00F14659" w:rsidRPr="006E77F2" w:rsidRDefault="00F14659" w:rsidP="00F14659">
      <w:pPr>
        <w:jc w:val="both"/>
        <w:rPr>
          <w:rFonts w:ascii="Times New Roman" w:hAnsi="Times New Roman" w:cs="Times New Roman"/>
          <w:bCs/>
          <w:iCs/>
          <w:sz w:val="24"/>
          <w:szCs w:val="24"/>
        </w:rPr>
      </w:pPr>
      <w:r w:rsidRPr="006E77F2">
        <w:rPr>
          <w:rFonts w:ascii="Times New Roman" w:hAnsi="Times New Roman" w:cs="Times New Roman"/>
          <w:bCs/>
          <w:iCs/>
          <w:sz w:val="24"/>
          <w:szCs w:val="24"/>
        </w:rPr>
        <w:t>Izziņojot promocijas darba aizstāvēšanu, informācija (t.sk. promocijas darba kopsavilkums) tiek izvietota DU mājaslapā, kur ar to var iepazīties visi interesenti (piemēru skat. šeit</w:t>
      </w:r>
      <w:r w:rsidRPr="006E77F2">
        <w:rPr>
          <w:rFonts w:ascii="Times New Roman" w:hAnsi="Times New Roman" w:cs="Times New Roman"/>
          <w:bCs/>
          <w:iCs/>
          <w:sz w:val="24"/>
          <w:szCs w:val="24"/>
          <w:vertAlign w:val="superscript"/>
        </w:rPr>
        <w:footnoteReference w:id="74"/>
      </w:r>
      <w:r w:rsidRPr="006E77F2">
        <w:rPr>
          <w:rFonts w:ascii="Times New Roman" w:hAnsi="Times New Roman" w:cs="Times New Roman"/>
          <w:sz w:val="24"/>
          <w:szCs w:val="24"/>
        </w:rPr>
        <w:t>)</w:t>
      </w:r>
      <w:r w:rsidRPr="006E77F2">
        <w:rPr>
          <w:rFonts w:ascii="Times New Roman" w:hAnsi="Times New Roman" w:cs="Times New Roman"/>
          <w:bCs/>
          <w:iCs/>
          <w:sz w:val="24"/>
          <w:szCs w:val="24"/>
        </w:rPr>
        <w:t xml:space="preserve">. </w:t>
      </w:r>
    </w:p>
    <w:p w14:paraId="403BEFFD" w14:textId="77777777" w:rsidR="00F14659" w:rsidRPr="006E77F2" w:rsidRDefault="00F14659" w:rsidP="00F14659">
      <w:pPr>
        <w:jc w:val="both"/>
        <w:rPr>
          <w:rFonts w:ascii="Times New Roman" w:hAnsi="Times New Roman" w:cs="Times New Roman"/>
          <w:sz w:val="24"/>
          <w:szCs w:val="24"/>
        </w:rPr>
      </w:pPr>
    </w:p>
    <w:p w14:paraId="56729B3E"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Katrai konkrētai promocijas darba aizstāvēšanai pēc Matemātikas promocijas padomes priekšsēdētāja ierosinājuma un zinātņu prorektora priekšlikuma, DU rektors ar rīkojumu var papildināt Matemātikas promocijas padomes sastāvu ar citiem zinātniekiem, kuriem ir LZP ekspertu tiesības attiecīgajā matemātikas zinātnes apakšnozarē. Pēc zinātniskā grāda pretendenta un recenzentu ziņojumu uzklausīšanas, kā arī pēc zinātniskās diskusijas, promocijas padomes atklātā sēdē ar balsu vairākumu pieņem lēmumu par grāda piešķiršanu vai atteikumu. </w:t>
      </w:r>
    </w:p>
    <w:p w14:paraId="05BA8DAB" w14:textId="77777777" w:rsidR="00F14659" w:rsidRPr="006E77F2" w:rsidRDefault="00F14659" w:rsidP="00F14659">
      <w:pPr>
        <w:jc w:val="both"/>
        <w:rPr>
          <w:rFonts w:ascii="Times New Roman" w:hAnsi="Times New Roman" w:cs="Times New Roman"/>
          <w:sz w:val="24"/>
          <w:szCs w:val="24"/>
        </w:rPr>
      </w:pPr>
    </w:p>
    <w:p w14:paraId="60D97B10"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Promocijas padomes darbu nodrošina DU Zinātņu daļa. DU doktora studiju programmu absolventu promocijas procesa izmaksas sedz no doktorantūras programmas īstenošanai paredzētajiem līdzekļiem, ja pretendents iegūst doktora grādu divu pilnu kalendāro gadu laikā pēc teorētisko studiju pabeigšanas. Ja pretendents uz doktora grādu nav apguvis atbilstošu DU doktora studiju programmu vai apguvis to pirms vairāk nekā diviem pilniem kalendārajiem gadiem, neiegūstot grādu, lēmumu par to, no kādiem līdzekļiem segt promocijas procesa izmaksas, pieņem DU Zinātnes padome. </w:t>
      </w:r>
    </w:p>
    <w:p w14:paraId="1252F985" w14:textId="77777777" w:rsidR="00F14659" w:rsidRPr="006E77F2" w:rsidRDefault="00F14659" w:rsidP="00F14659">
      <w:pPr>
        <w:jc w:val="both"/>
        <w:rPr>
          <w:rFonts w:ascii="Times New Roman" w:hAnsi="Times New Roman" w:cs="Times New Roman"/>
          <w:sz w:val="24"/>
          <w:szCs w:val="24"/>
        </w:rPr>
      </w:pPr>
    </w:p>
    <w:p w14:paraId="143B1B97" w14:textId="77777777" w:rsidR="00F14659" w:rsidRPr="006E77F2" w:rsidRDefault="00F14659" w:rsidP="00F14659">
      <w:pPr>
        <w:jc w:val="both"/>
        <w:rPr>
          <w:rFonts w:ascii="Times New Roman" w:hAnsi="Times New Roman" w:cs="Times New Roman"/>
          <w:i/>
          <w:iCs/>
          <w:sz w:val="24"/>
          <w:szCs w:val="24"/>
        </w:rPr>
      </w:pPr>
      <w:r w:rsidRPr="006E77F2">
        <w:rPr>
          <w:rFonts w:ascii="Times New Roman" w:hAnsi="Times New Roman" w:cs="Times New Roman"/>
          <w:sz w:val="24"/>
          <w:szCs w:val="24"/>
        </w:rPr>
        <w:t>DU Matemātikas promocija padomē aizstāvēto promocijas darbu sarakstu par periodu 2017.-2022. gadam skatīt pielikumā (</w:t>
      </w:r>
      <w:r w:rsidRPr="006E77F2">
        <w:rPr>
          <w:rFonts w:ascii="Times New Roman" w:hAnsi="Times New Roman" w:cs="Times New Roman"/>
          <w:i/>
          <w:iCs/>
          <w:sz w:val="24"/>
          <w:szCs w:val="24"/>
        </w:rPr>
        <w:t>3.2.5_DSP_Matemātika_Aizstaveto promocijas darbu saraksts).</w:t>
      </w:r>
    </w:p>
    <w:p w14:paraId="3A9E3324" w14:textId="77777777" w:rsidR="00F14659" w:rsidRPr="006E77F2" w:rsidRDefault="00F14659" w:rsidP="00F14659">
      <w:pPr>
        <w:jc w:val="both"/>
        <w:rPr>
          <w:rFonts w:ascii="Times New Roman" w:hAnsi="Times New Roman" w:cs="Times New Roman"/>
          <w:b/>
        </w:rPr>
      </w:pPr>
    </w:p>
    <w:p w14:paraId="621CCA43"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 xml:space="preserve">3.2.6. </w:t>
      </w:r>
      <w:bookmarkStart w:id="16" w:name="_Hlk139298872"/>
      <w:r w:rsidRPr="006E77F2">
        <w:rPr>
          <w:rFonts w:ascii="Times New Roman" w:hAnsi="Times New Roman" w:cs="Times New Roman"/>
          <w:b/>
        </w:rPr>
        <w:t>Analīze un novērtējums par studējošo noslēguma darbu tēmām, to aktualitāti nozarē, tajā skaitā darba tirgū, un noslēguma darbu vērtējumiem</w:t>
      </w:r>
      <w:bookmarkEnd w:id="16"/>
      <w:r w:rsidRPr="006E77F2">
        <w:rPr>
          <w:rFonts w:ascii="Times New Roman" w:hAnsi="Times New Roman" w:cs="Times New Roman"/>
          <w:b/>
        </w:rPr>
        <w:t>.</w:t>
      </w:r>
    </w:p>
    <w:p w14:paraId="0588528C" w14:textId="77777777" w:rsidR="00F14659" w:rsidRPr="006E77F2" w:rsidRDefault="00F14659" w:rsidP="00F14659">
      <w:pPr>
        <w:jc w:val="both"/>
        <w:rPr>
          <w:rFonts w:ascii="Times New Roman" w:hAnsi="Times New Roman" w:cs="Times New Roman"/>
        </w:rPr>
      </w:pPr>
    </w:p>
    <w:p w14:paraId="59D36F0B" w14:textId="77777777" w:rsidR="00F14659" w:rsidRPr="006E77F2" w:rsidRDefault="00F14659" w:rsidP="00F14659">
      <w:pPr>
        <w:pStyle w:val="NormalWeb"/>
        <w:shd w:val="clear" w:color="auto" w:fill="FFFFFF"/>
        <w:spacing w:before="0" w:beforeAutospacing="0" w:after="0" w:afterAutospacing="0"/>
        <w:jc w:val="both"/>
      </w:pPr>
      <w:r w:rsidRPr="006E77F2">
        <w:rPr>
          <w:bCs/>
          <w:iCs/>
        </w:rPr>
        <w:t xml:space="preserve">Studējošie </w:t>
      </w:r>
      <w:r w:rsidRPr="006E77F2">
        <w:t>noslēguma</w:t>
      </w:r>
      <w:r w:rsidRPr="006E77F2">
        <w:rPr>
          <w:bCs/>
          <w:iCs/>
        </w:rPr>
        <w:t xml:space="preserve"> darbu tēmu izvēli veic konsultējoties ar darbu vadītāju un studiju programmas direktoru (biezi tas var būt viena persona). Studiju programmas direktors izvērtē promocijas darba vadītāja zinātniskās pieredzes atbilstību izvēlēto promocijas darba tēmu zinātniskajai specifikai. </w:t>
      </w:r>
      <w:r w:rsidRPr="006E77F2">
        <w:t xml:space="preserve">Vadītājs nodrošina doktorantam nepieciešamās konsultācijas gan ar DU, gan ar citu universitāšu speciālistiem. </w:t>
      </w:r>
    </w:p>
    <w:p w14:paraId="1F57DCF4" w14:textId="77777777" w:rsidR="00F14659" w:rsidRPr="006E77F2" w:rsidRDefault="00F14659" w:rsidP="00F14659">
      <w:pPr>
        <w:jc w:val="both"/>
        <w:rPr>
          <w:rFonts w:ascii="Times New Roman" w:hAnsi="Times New Roman" w:cs="Times New Roman"/>
          <w:bCs/>
          <w:iCs/>
          <w:sz w:val="24"/>
          <w:szCs w:val="24"/>
        </w:rPr>
      </w:pPr>
    </w:p>
    <w:p w14:paraId="08C43BF5" w14:textId="77777777" w:rsidR="00F14659" w:rsidRPr="006E77F2" w:rsidRDefault="00F14659" w:rsidP="00F14659">
      <w:pPr>
        <w:jc w:val="both"/>
        <w:rPr>
          <w:rFonts w:ascii="Times New Roman" w:hAnsi="Times New Roman" w:cs="Times New Roman"/>
          <w:bCs/>
          <w:iCs/>
          <w:sz w:val="24"/>
          <w:szCs w:val="24"/>
        </w:rPr>
      </w:pPr>
      <w:r w:rsidRPr="006E77F2">
        <w:rPr>
          <w:rFonts w:ascii="Times New Roman" w:hAnsi="Times New Roman" w:cs="Times New Roman"/>
          <w:bCs/>
          <w:iCs/>
          <w:sz w:val="24"/>
          <w:szCs w:val="24"/>
        </w:rPr>
        <w:t xml:space="preserve">Lai nodrošinātu promocijas darbu kvalitāti būtiska nozīme tiek pievērsta arī atbilstošās jomas recenzentu izvēlei promocijas darba aizstāvēšanas procesā. Atbilstoši DU Matemātikas promocijas padomes nolikumam pēc darba iesniegšanas Matemātikas promocijas padomē,  tiek rīkota Matemātikas promocijas padomes sēde, kurā balso par 3 recenzentu nozīmēšanu, no kuriem 1 ir šīs padomes eksperts atbilstošajā zinātnes apakšnozarē, bet 2 – apakšnozares eksperti no citām zinātniskajām institūcijām vai pētnieciskajām organizācijām (vēlams ārpus Latvijas). </w:t>
      </w:r>
    </w:p>
    <w:p w14:paraId="6B3CEC22" w14:textId="77777777" w:rsidR="00F14659" w:rsidRPr="006E77F2" w:rsidRDefault="00F14659" w:rsidP="00F14659">
      <w:pPr>
        <w:jc w:val="both"/>
        <w:rPr>
          <w:rFonts w:ascii="Times New Roman" w:hAnsi="Times New Roman" w:cs="Times New Roman"/>
          <w:bCs/>
          <w:iCs/>
          <w:sz w:val="24"/>
          <w:szCs w:val="24"/>
        </w:rPr>
      </w:pPr>
    </w:p>
    <w:p w14:paraId="1B3BD528" w14:textId="77777777" w:rsidR="00F14659" w:rsidRPr="006E77F2" w:rsidRDefault="00F14659" w:rsidP="00F14659">
      <w:pPr>
        <w:jc w:val="both"/>
        <w:rPr>
          <w:rFonts w:ascii="Times New Roman" w:hAnsi="Times New Roman" w:cs="Times New Roman"/>
          <w:bCs/>
          <w:iCs/>
          <w:sz w:val="24"/>
          <w:szCs w:val="24"/>
        </w:rPr>
      </w:pPr>
      <w:r w:rsidRPr="006E77F2">
        <w:rPr>
          <w:rFonts w:ascii="Times New Roman" w:hAnsi="Times New Roman" w:cs="Times New Roman"/>
          <w:bCs/>
          <w:iCs/>
          <w:sz w:val="24"/>
          <w:szCs w:val="24"/>
        </w:rPr>
        <w:t xml:space="preserve">Detalizētāku informāciju par promocijas procesu DU Matemātikas promocijas padomē skat. 3.2.5. nodaļā. </w:t>
      </w:r>
    </w:p>
    <w:p w14:paraId="616D1C4C" w14:textId="77777777" w:rsidR="00F14659" w:rsidRPr="006E77F2" w:rsidRDefault="00F14659" w:rsidP="00F14659">
      <w:pPr>
        <w:jc w:val="both"/>
        <w:rPr>
          <w:rFonts w:ascii="Times New Roman" w:hAnsi="Times New Roman" w:cs="Times New Roman"/>
          <w:bCs/>
          <w:iCs/>
          <w:sz w:val="24"/>
          <w:szCs w:val="24"/>
        </w:rPr>
      </w:pPr>
      <w:r w:rsidRPr="006E77F2">
        <w:rPr>
          <w:rFonts w:ascii="Times New Roman" w:hAnsi="Times New Roman" w:cs="Times New Roman"/>
          <w:bCs/>
          <w:iCs/>
          <w:sz w:val="24"/>
          <w:szCs w:val="24"/>
        </w:rPr>
        <w:t>Līdz šim visi DU DSP “Matemātika” ietvaros izstrādātie promocijas darbi ir tikuši aizstāvēti DU Matemātikas promocijas padomē. Laika periodā no 2017. līdz 2023. gadam DU Matemātikas promocijas padomē kopumā aizstāvēti 4 promocijas darbi.</w:t>
      </w:r>
    </w:p>
    <w:p w14:paraId="31E3755D" w14:textId="4DF5712F" w:rsidR="00F14659" w:rsidRPr="006E77F2" w:rsidRDefault="00F14659" w:rsidP="00F14659">
      <w:pPr>
        <w:jc w:val="both"/>
        <w:rPr>
          <w:rFonts w:ascii="Times New Roman" w:hAnsi="Times New Roman" w:cs="Times New Roman"/>
          <w:b/>
          <w:i/>
          <w:sz w:val="24"/>
          <w:szCs w:val="24"/>
        </w:rPr>
      </w:pPr>
      <w:r w:rsidRPr="006E77F2">
        <w:rPr>
          <w:rFonts w:ascii="Times New Roman" w:hAnsi="Times New Roman" w:cs="Times New Roman"/>
          <w:bCs/>
          <w:iCs/>
          <w:sz w:val="24"/>
          <w:szCs w:val="24"/>
        </w:rPr>
        <w:t xml:space="preserve">Pēc DU DSP “Matemātika” dibināšanas pirmo promocijas darbu tēmas </w:t>
      </w:r>
      <w:r w:rsidRPr="006E77F2">
        <w:rPr>
          <w:rFonts w:ascii="Times New Roman" w:hAnsi="Times New Roman" w:cs="Times New Roman"/>
          <w:sz w:val="24"/>
          <w:szCs w:val="24"/>
        </w:rPr>
        <w:t xml:space="preserve">bija veltītas klasiskai </w:t>
      </w:r>
      <w:r w:rsidRPr="006E77F2">
        <w:rPr>
          <w:rFonts w:ascii="Times New Roman" w:hAnsi="Times New Roman" w:cs="Times New Roman"/>
          <w:sz w:val="24"/>
          <w:szCs w:val="24"/>
        </w:rPr>
        <w:lastRenderedPageBreak/>
        <w:t>parasto diferenciālvienādojumu robežproblēmu teorijai. Pamatā tēmas bija orientētas uz aktuālām nelineāras analīzes tēmām. Nozīmīgie rezultāti tika iegūti darbos “Quasi-linearization and types of solutions of nonlinear boundary value problems”, (robežproblēmu atrisinājumu klasifikācija un atrisinājumu skaita novērtējumi), “Boundary Value Problems for the Third Order Differential Equations” (robežproblēmas augstākas kārtas diferenciālvienādojumiem), “</w:t>
      </w:r>
      <w:r w:rsidRPr="006E77F2">
        <w:rPr>
          <w:rFonts w:ascii="Times New Roman" w:hAnsi="Times New Roman" w:cs="Times New Roman"/>
          <w:sz w:val="24"/>
          <w:szCs w:val="24"/>
          <w:lang w:val="en-AU"/>
        </w:rPr>
        <w:t>Bifurcations in nonlinear boundary value problems and multiplicity of solutions”</w:t>
      </w:r>
      <w:r w:rsidRPr="006E77F2">
        <w:rPr>
          <w:rFonts w:ascii="Times New Roman" w:hAnsi="Times New Roman" w:cs="Times New Roman"/>
          <w:sz w:val="24"/>
          <w:szCs w:val="24"/>
        </w:rPr>
        <w:t xml:space="preserve"> (teorijas kvalitatīvu metožu attīstība un pilnveidošana) un darbā “</w:t>
      </w:r>
      <w:r w:rsidRPr="006E77F2">
        <w:rPr>
          <w:rFonts w:ascii="Times New Roman" w:hAnsi="Times New Roman" w:cs="Times New Roman"/>
          <w:sz w:val="24"/>
          <w:szCs w:val="24"/>
          <w:lang w:val="en-AU"/>
        </w:rPr>
        <w:t>Spectral properties of nonlinear boundary value problems for the second order ordinary differential equations”</w:t>
      </w:r>
      <w:r w:rsidRPr="006E77F2">
        <w:rPr>
          <w:rFonts w:ascii="Times New Roman" w:hAnsi="Times New Roman" w:cs="Times New Roman"/>
          <w:sz w:val="24"/>
          <w:szCs w:val="24"/>
        </w:rPr>
        <w:t xml:space="preserve"> (nelineāro problēmu spektri un saistītas robēzproblēmas). Vēlāk šie sasniegumi tika attīstīti un turpināti darbā “Aproksimāciju shēmas nelineāro parasto diferenciālvienādojumu robezproblēmās” (atrisinājumu klasifikācija), “Resonant boundary value problems for ordinary differential equations”, (rezonantas problēmas) un “</w:t>
      </w:r>
      <w:r w:rsidRPr="006E77F2">
        <w:rPr>
          <w:rFonts w:ascii="Times New Roman" w:hAnsi="Times New Roman" w:cs="Times New Roman"/>
          <w:bCs/>
          <w:sz w:val="24"/>
          <w:szCs w:val="24"/>
        </w:rPr>
        <w:t>Planāru sistēmu periodiskie atrisinājumi”</w:t>
      </w:r>
      <w:r w:rsidRPr="006E77F2">
        <w:rPr>
          <w:rFonts w:ascii="Times New Roman" w:hAnsi="Times New Roman" w:cs="Times New Roman"/>
          <w:sz w:val="24"/>
          <w:szCs w:val="24"/>
        </w:rPr>
        <w:t xml:space="preserve"> (nelineāras problēmas, pētīšana ar fāzes plaknes metodēm). Jauns posms tika atvērts sākot ar 2016.gadu, jo kārtējais promocijas darbs tika veltīts lietojumiem. Aktuālas matemātiskas modelēšanas uzdevumi, orientēti uz gēnu tīkliem un to pētīšanu, tika atrisināti un nopublicēti starptautiskajos žurnālos ar augstu reitingu. Šie pētījumi tika turpināti. Jaunie rezultāti tika nopublicēti ievērojamos žurnālos, tai skaita Q1 un Q2 ceturkšņos.</w:t>
      </w:r>
    </w:p>
    <w:p w14:paraId="7E1A3DE2"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bCs/>
          <w:iCs/>
          <w:sz w:val="24"/>
          <w:szCs w:val="24"/>
        </w:rPr>
        <w:t>Sarakstu ar aizstāvēto promocijas darbu tēmām, darba vadītājiem laika periodam no 2017. – 2023. gadam skatīt pielikumā (</w:t>
      </w:r>
      <w:r w:rsidRPr="006E77F2">
        <w:rPr>
          <w:rFonts w:ascii="Times New Roman" w:hAnsi="Times New Roman" w:cs="Times New Roman"/>
          <w:i/>
          <w:iCs/>
          <w:sz w:val="24"/>
          <w:szCs w:val="24"/>
        </w:rPr>
        <w:t>3.2.5_DSP_Matemātika_Aizstaveto promocijas darbu saraksts</w:t>
      </w:r>
      <w:r w:rsidRPr="006E77F2">
        <w:rPr>
          <w:rFonts w:ascii="Times New Roman" w:hAnsi="Times New Roman" w:cs="Times New Roman"/>
          <w:bCs/>
          <w:iCs/>
          <w:sz w:val="24"/>
          <w:szCs w:val="24"/>
        </w:rPr>
        <w:t>).</w:t>
      </w:r>
    </w:p>
    <w:p w14:paraId="4FC503C8" w14:textId="77777777" w:rsidR="00F14659" w:rsidRPr="006E77F2" w:rsidRDefault="00F14659" w:rsidP="00F14659">
      <w:pPr>
        <w:jc w:val="both"/>
        <w:rPr>
          <w:rFonts w:ascii="Times New Roman" w:hAnsi="Times New Roman" w:cs="Times New Roman"/>
          <w:bCs/>
          <w:iCs/>
          <w:sz w:val="24"/>
          <w:szCs w:val="24"/>
        </w:rPr>
      </w:pPr>
    </w:p>
    <w:p w14:paraId="542EF316" w14:textId="77777777" w:rsidR="00F14659" w:rsidRPr="006E77F2" w:rsidRDefault="00F14659" w:rsidP="00F14659">
      <w:pPr>
        <w:jc w:val="both"/>
        <w:rPr>
          <w:rFonts w:ascii="Times New Roman" w:hAnsi="Times New Roman" w:cs="Times New Roman"/>
          <w:bCs/>
          <w:iCs/>
          <w:sz w:val="24"/>
          <w:szCs w:val="24"/>
        </w:rPr>
      </w:pPr>
      <w:r w:rsidRPr="006E77F2">
        <w:rPr>
          <w:rFonts w:ascii="Times New Roman" w:hAnsi="Times New Roman" w:cs="Times New Roman"/>
          <w:bCs/>
          <w:iCs/>
          <w:sz w:val="24"/>
          <w:szCs w:val="24"/>
        </w:rPr>
        <w:t xml:space="preserve">Kopumā 2 no 4 personām, kas aizstāvējušas promocijas darbus 2017. -2023. gadam, pašlaik strādā augstākās izglītības iestādēs (Latvijā) un turpina promocijas darbu ietvaros uzsāktos pētījumus (skat. pielikumu </w:t>
      </w:r>
      <w:r w:rsidRPr="006E77F2">
        <w:rPr>
          <w:rFonts w:ascii="Times New Roman" w:hAnsi="Times New Roman" w:cs="Times New Roman"/>
          <w:i/>
          <w:iCs/>
          <w:sz w:val="24"/>
          <w:szCs w:val="24"/>
          <w:shd w:val="clear" w:color="auto" w:fill="FFFFFF"/>
        </w:rPr>
        <w:t>3.1.3.Nodarbinātība un zinātniskie rādītāji DSP Matemātika un DSP Cietvielu fizika</w:t>
      </w:r>
      <w:r w:rsidRPr="006E77F2">
        <w:rPr>
          <w:rFonts w:ascii="Times New Roman" w:hAnsi="Times New Roman" w:cs="Times New Roman"/>
          <w:sz w:val="24"/>
          <w:szCs w:val="24"/>
          <w:shd w:val="clear" w:color="auto" w:fill="FFFFFF"/>
        </w:rPr>
        <w:t>)</w:t>
      </w:r>
      <w:r w:rsidRPr="006E77F2">
        <w:rPr>
          <w:rFonts w:ascii="Times New Roman" w:hAnsi="Times New Roman" w:cs="Times New Roman"/>
          <w:bCs/>
          <w:iCs/>
          <w:sz w:val="24"/>
          <w:szCs w:val="24"/>
        </w:rPr>
        <w:t>. Tas apliecina DSP “Matemātika” studējošo noslēguma darbu tēmu aktualitāti nozarē.</w:t>
      </w:r>
    </w:p>
    <w:p w14:paraId="28306E42" w14:textId="77777777" w:rsidR="00F14659" w:rsidRPr="006E77F2" w:rsidRDefault="00F14659" w:rsidP="00F14659">
      <w:pPr>
        <w:jc w:val="both"/>
        <w:rPr>
          <w:rFonts w:ascii="Times New Roman" w:hAnsi="Times New Roman" w:cs="Times New Roman"/>
          <w:b/>
        </w:rPr>
      </w:pPr>
    </w:p>
    <w:p w14:paraId="65029697"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3.3. Studiju programmas resursi un nodrošinājums</w:t>
      </w:r>
    </w:p>
    <w:p w14:paraId="2F581D09" w14:textId="77777777" w:rsidR="00F14659" w:rsidRPr="006E77F2" w:rsidRDefault="00F14659" w:rsidP="00F14659">
      <w:pPr>
        <w:jc w:val="both"/>
        <w:rPr>
          <w:rFonts w:ascii="Times New Roman" w:hAnsi="Times New Roman" w:cs="Times New Roman"/>
          <w:b/>
          <w:i/>
        </w:rPr>
      </w:pPr>
    </w:p>
    <w:p w14:paraId="625EB79C"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 xml:space="preserve">3.3.1. Novērtēt resursu un nodrošinājuma (studiju bāzes, zinātnes bāzes (ja attiecināms), informatīvās bāzes (tai skaitā bibliotēkas), </w:t>
      </w:r>
      <w:r w:rsidRPr="006E77F2">
        <w:rPr>
          <w:rFonts w:ascii="Times New Roman" w:hAnsi="Times New Roman" w:cs="Times New Roman"/>
          <w:b/>
          <w:u w:val="single"/>
        </w:rPr>
        <w:t>materiāli tehniskās bāzes</w:t>
      </w:r>
      <w:r w:rsidRPr="006E77F2">
        <w:rPr>
          <w:rFonts w:ascii="Times New Roman" w:hAnsi="Times New Roman" w:cs="Times New Roman"/>
          <w:b/>
        </w:rPr>
        <w:t xml:space="preserve">) atbilstību studiju programmas īstenošanas nosacījumiem un studiju rezultātu sasniegšanai, sniegt piemērus. </w:t>
      </w:r>
    </w:p>
    <w:p w14:paraId="66B6D79A" w14:textId="77777777" w:rsidR="00F14659" w:rsidRPr="006E77F2" w:rsidRDefault="00F14659" w:rsidP="00F14659">
      <w:pPr>
        <w:jc w:val="both"/>
        <w:rPr>
          <w:rFonts w:ascii="Times New Roman" w:hAnsi="Times New Roman" w:cs="Times New Roman"/>
        </w:rPr>
      </w:pPr>
    </w:p>
    <w:p w14:paraId="0F7A196C"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Studiju procesa nodrošināšanai un zinātnisko pētījumu veikšanai DSP “Matemātika” studējošajiem ir pieejami mūsdienīgi resursi, piemēram, ar nepieciešamajām grāmatām labi nokomplektēta bibliotēka (zinātniskas grāmatas pārsvarā angļu valodā), pieeja interneta datubāzēm, kabineti ar datoriem, kas aprīkoti ar mācību kursiem nepieciešamajām programmām.</w:t>
      </w:r>
      <w:r w:rsidRPr="006E77F2">
        <w:rPr>
          <w:rFonts w:ascii="Times New Roman" w:hAnsi="Times New Roman" w:cs="Times New Roman"/>
          <w:i/>
          <w:sz w:val="24"/>
          <w:szCs w:val="24"/>
        </w:rPr>
        <w:t xml:space="preserve"> </w:t>
      </w:r>
      <w:r w:rsidRPr="006E77F2">
        <w:rPr>
          <w:rFonts w:ascii="Times New Roman" w:hAnsi="Times New Roman" w:cs="Times New Roman"/>
          <w:sz w:val="24"/>
          <w:szCs w:val="24"/>
        </w:rPr>
        <w:t xml:space="preserve">Sīkāk par bibliotēku, tās resursiem un sniegtajiem pakalpojumiem var izlasīt 2.3.3 nodaļā. Mācību korpusos Parādes ielā 1 un Vienības ielā 13 var pieslēgties pie Elektroniskajām datubāzēm - . EBSCO Publishing (tā ietver 8 datu bāzes: Academic Search Elite, Business Source Premier, MasterFILE Priemer, Newspaper Source, ERIC, Business Wire News, MEDLINE, Health Source – Consumer Edition, Agrikola); ir pieejami aptuveni 10 000 zinātniskie žurnāli vairākās zinātņu nozarēs (t.sk. matemātikas nozarēs) angļu valodā. </w:t>
      </w:r>
    </w:p>
    <w:p w14:paraId="5A2DFBFB" w14:textId="77777777" w:rsidR="00F14659" w:rsidRPr="006E77F2" w:rsidRDefault="00F14659" w:rsidP="00F14659">
      <w:pPr>
        <w:ind w:left="360"/>
        <w:jc w:val="both"/>
        <w:rPr>
          <w:rFonts w:ascii="Times New Roman" w:hAnsi="Times New Roman" w:cs="Times New Roman"/>
          <w:sz w:val="24"/>
          <w:szCs w:val="24"/>
        </w:rPr>
      </w:pPr>
      <w:r w:rsidRPr="006E77F2">
        <w:rPr>
          <w:rFonts w:ascii="Times New Roman" w:hAnsi="Times New Roman" w:cs="Times New Roman"/>
          <w:sz w:val="24"/>
          <w:szCs w:val="24"/>
        </w:rPr>
        <w:t>Nepieciešamus materiālus un avotus var atrast populārās datubāzēs:</w:t>
      </w:r>
    </w:p>
    <w:p w14:paraId="3128AB6B" w14:textId="77777777" w:rsidR="00F14659" w:rsidRPr="006E77F2" w:rsidRDefault="00F14659" w:rsidP="00882AC2">
      <w:pPr>
        <w:pStyle w:val="ListParagraph"/>
        <w:numPr>
          <w:ilvl w:val="0"/>
          <w:numId w:val="32"/>
        </w:numPr>
        <w:jc w:val="both"/>
        <w:rPr>
          <w:rFonts w:ascii="Times New Roman" w:hAnsi="Times New Roman" w:cs="Times New Roman"/>
          <w:sz w:val="24"/>
          <w:szCs w:val="24"/>
        </w:rPr>
      </w:pPr>
      <w:r w:rsidRPr="006E77F2">
        <w:rPr>
          <w:rFonts w:ascii="Times New Roman" w:hAnsi="Times New Roman" w:cs="Times New Roman"/>
          <w:sz w:val="24"/>
          <w:szCs w:val="24"/>
        </w:rPr>
        <w:t xml:space="preserve">Cambridge Journals online. ir pieejami 100 zinātniskie žurnāli vairākās zinātņu nozarēs (t.sk. matemātikas nozarēs) angļu valodā; </w:t>
      </w:r>
    </w:p>
    <w:p w14:paraId="0044FC8B" w14:textId="77777777" w:rsidR="00F14659" w:rsidRPr="006E77F2" w:rsidRDefault="00F14659" w:rsidP="00882AC2">
      <w:pPr>
        <w:pStyle w:val="ListParagraph"/>
        <w:numPr>
          <w:ilvl w:val="0"/>
          <w:numId w:val="44"/>
        </w:numPr>
        <w:jc w:val="both"/>
        <w:rPr>
          <w:rFonts w:ascii="Times New Roman" w:hAnsi="Times New Roman" w:cs="Times New Roman"/>
          <w:sz w:val="24"/>
          <w:szCs w:val="24"/>
        </w:rPr>
      </w:pPr>
      <w:r w:rsidRPr="006E77F2">
        <w:rPr>
          <w:rFonts w:ascii="Times New Roman" w:hAnsi="Times New Roman" w:cs="Times New Roman"/>
          <w:sz w:val="24"/>
          <w:szCs w:val="24"/>
        </w:rPr>
        <w:t xml:space="preserve">Science Direct -DSP “Matemātikā” biežāk izmantotie žurnāli ir Advances in Applied Mathematics; Applied Mathematics and Computation, Applied Mathematics Letters, Biomathematics, Computers &amp; Mathematics with Applications; Journal of Computational and Applied Mathematics; Journal of Differential Equations; </w:t>
      </w:r>
      <w:r w:rsidRPr="006E77F2">
        <w:rPr>
          <w:rFonts w:ascii="Times New Roman" w:hAnsi="Times New Roman" w:cs="Times New Roman"/>
          <w:sz w:val="24"/>
          <w:szCs w:val="24"/>
        </w:rPr>
        <w:lastRenderedPageBreak/>
        <w:t xml:space="preserve">Mathematics and Computers in Simulation; Results in Applied Mathematics (visi angļu valodā). </w:t>
      </w:r>
    </w:p>
    <w:p w14:paraId="71991DB6" w14:textId="77777777" w:rsidR="00F14659" w:rsidRPr="006E77F2" w:rsidRDefault="00F14659" w:rsidP="00882AC2">
      <w:pPr>
        <w:pStyle w:val="ListParagraph"/>
        <w:numPr>
          <w:ilvl w:val="0"/>
          <w:numId w:val="32"/>
        </w:numPr>
        <w:jc w:val="both"/>
        <w:rPr>
          <w:rFonts w:ascii="Times New Roman" w:hAnsi="Times New Roman" w:cs="Times New Roman"/>
          <w:sz w:val="24"/>
          <w:szCs w:val="24"/>
        </w:rPr>
      </w:pPr>
      <w:r w:rsidRPr="006E77F2">
        <w:rPr>
          <w:rFonts w:ascii="Times New Roman" w:hAnsi="Times New Roman" w:cs="Times New Roman"/>
          <w:sz w:val="24"/>
          <w:szCs w:val="24"/>
        </w:rPr>
        <w:t>Web of Science - DSP “Matemātika” biežāk izmantotie žurnāli ir International Journal of Mathematics And Mathematical Sciences; Journal of Computational Dynamics; Advances In Difference Equations; Differential and Integral Equations; Discrete and Continuous Dynamical Systems; Electronic Journal of Differential Equations; Electronic Journal of Qualitative Theory of Differential Equations; Journal of Modern Dynamics; Journal of The European Mathematical Society; Nonlinear Analysis-Modelling and Control; Proceedings of the American Mathematical Society; Qualitative Theory of Dynamical Systems; Results In Mathematics; Differential Equations and Dynamical Systems.</w:t>
      </w:r>
    </w:p>
    <w:p w14:paraId="1A15B852" w14:textId="77777777" w:rsidR="00F14659" w:rsidRPr="006E77F2" w:rsidRDefault="00F14659" w:rsidP="00882AC2">
      <w:pPr>
        <w:pStyle w:val="ListParagraph"/>
        <w:numPr>
          <w:ilvl w:val="0"/>
          <w:numId w:val="32"/>
        </w:numPr>
        <w:jc w:val="both"/>
        <w:rPr>
          <w:rFonts w:ascii="Times New Roman" w:hAnsi="Times New Roman" w:cs="Times New Roman"/>
          <w:sz w:val="24"/>
          <w:szCs w:val="24"/>
        </w:rPr>
      </w:pPr>
      <w:r w:rsidRPr="006E77F2">
        <w:rPr>
          <w:rFonts w:ascii="Times New Roman" w:hAnsi="Times New Roman" w:cs="Times New Roman"/>
          <w:sz w:val="24"/>
          <w:szCs w:val="24"/>
        </w:rPr>
        <w:t xml:space="preserve">Scopus - DSP “Matemātika” biežāk izmantotie žurnāli ir Nonlinear Dynamics; MDPI Mathematics; Nonlinear Analysis: Modelling and Control; Mathematical Modelling and Analysis; Journal of Applied Mathematics and Computing; Archiv der Mathematik; </w:t>
      </w:r>
    </w:p>
    <w:p w14:paraId="4E4CE48D" w14:textId="77777777" w:rsidR="00F14659" w:rsidRPr="006E77F2" w:rsidRDefault="00F14659" w:rsidP="00F14659">
      <w:pPr>
        <w:jc w:val="both"/>
        <w:rPr>
          <w:rFonts w:ascii="Times New Roman" w:hAnsi="Times New Roman" w:cs="Times New Roman"/>
          <w:sz w:val="24"/>
          <w:szCs w:val="24"/>
        </w:rPr>
      </w:pPr>
    </w:p>
    <w:p w14:paraId="76E8C8FD" w14:textId="77777777" w:rsidR="00F14659" w:rsidRPr="006E77F2" w:rsidRDefault="00F14659" w:rsidP="00F14659">
      <w:pPr>
        <w:rPr>
          <w:rFonts w:ascii="Times New Roman" w:hAnsi="Times New Roman" w:cs="Times New Roman"/>
          <w:sz w:val="24"/>
          <w:szCs w:val="24"/>
        </w:rPr>
      </w:pPr>
      <w:r w:rsidRPr="006E77F2">
        <w:rPr>
          <w:rFonts w:ascii="Times New Roman" w:hAnsi="Times New Roman" w:cs="Times New Roman"/>
          <w:sz w:val="24"/>
          <w:szCs w:val="24"/>
        </w:rPr>
        <w:t>Papildu informācija par resursiem un pakalpojumiem ir pieejama dota dokumenta II. daļas 2.3.1.- 2.3.3</w:t>
      </w:r>
      <w:bookmarkStart w:id="17" w:name="_Hlk139362142"/>
      <w:r w:rsidRPr="006E77F2">
        <w:rPr>
          <w:rFonts w:ascii="Times New Roman" w:hAnsi="Times New Roman" w:cs="Times New Roman"/>
          <w:sz w:val="24"/>
          <w:szCs w:val="24"/>
        </w:rPr>
        <w:t>. nodaļās.</w:t>
      </w:r>
    </w:p>
    <w:bookmarkEnd w:id="17"/>
    <w:p w14:paraId="5B7394F5" w14:textId="77777777" w:rsidR="00F14659" w:rsidRPr="006E77F2" w:rsidRDefault="00F14659" w:rsidP="00F14659">
      <w:pPr>
        <w:jc w:val="both"/>
        <w:rPr>
          <w:rFonts w:ascii="Times New Roman" w:hAnsi="Times New Roman" w:cs="Times New Roman"/>
        </w:rPr>
      </w:pPr>
    </w:p>
    <w:p w14:paraId="7C266F5D"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 xml:space="preserve">3.3.2. Studiju un zinātnes bāzes, tajā skaitā resursu, kuri tiek nodrošināti sadarbības ietvaros ar citām zinātniskajām institūcijām un augstākās izglītības iestādēm, novērtējums (attiecināms uz doktora studiju programmām) (ja attiecināms). </w:t>
      </w:r>
    </w:p>
    <w:p w14:paraId="698B465B" w14:textId="77777777" w:rsidR="00F14659" w:rsidRPr="006E77F2" w:rsidRDefault="00F14659" w:rsidP="00F14659">
      <w:pPr>
        <w:jc w:val="both"/>
        <w:rPr>
          <w:rFonts w:ascii="Times New Roman" w:hAnsi="Times New Roman" w:cs="Times New Roman"/>
          <w:sz w:val="24"/>
          <w:szCs w:val="24"/>
        </w:rPr>
      </w:pPr>
    </w:p>
    <w:p w14:paraId="1F170FC4"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Sadarbība ar citām zinātniskajām institūcijām un augstākās izglītības iestādēm nenotiek.</w:t>
      </w:r>
    </w:p>
    <w:p w14:paraId="52C48B99" w14:textId="77777777" w:rsidR="00F14659" w:rsidRPr="006E77F2" w:rsidRDefault="00F14659" w:rsidP="00F14659">
      <w:pPr>
        <w:jc w:val="both"/>
        <w:rPr>
          <w:rFonts w:ascii="Times New Roman" w:hAnsi="Times New Roman" w:cs="Times New Roman"/>
        </w:rPr>
      </w:pPr>
    </w:p>
    <w:p w14:paraId="592C4BAA"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135FA5DB" w14:textId="77777777" w:rsidR="00F14659" w:rsidRPr="006E77F2" w:rsidRDefault="00F14659" w:rsidP="00F14659">
      <w:pPr>
        <w:jc w:val="both"/>
        <w:rPr>
          <w:rFonts w:ascii="Times New Roman" w:hAnsi="Times New Roman" w:cs="Times New Roman"/>
          <w:b/>
          <w:i/>
        </w:rPr>
      </w:pPr>
    </w:p>
    <w:p w14:paraId="576A8804" w14:textId="77777777" w:rsidR="00F14659" w:rsidRPr="006E77F2" w:rsidRDefault="00F14659" w:rsidP="00F14659">
      <w:pPr>
        <w:jc w:val="both"/>
        <w:rPr>
          <w:rFonts w:ascii="Times New Roman" w:hAnsi="Times New Roman" w:cs="Times New Roman"/>
          <w:sz w:val="24"/>
          <w:szCs w:val="24"/>
          <w:shd w:val="clear" w:color="auto" w:fill="EEEEEE"/>
        </w:rPr>
      </w:pPr>
      <w:r w:rsidRPr="006E77F2">
        <w:rPr>
          <w:rFonts w:ascii="Times New Roman" w:hAnsi="Times New Roman" w:cs="Times New Roman"/>
          <w:sz w:val="24"/>
          <w:szCs w:val="24"/>
          <w:shd w:val="clear" w:color="auto" w:fill="EEEEEE"/>
        </w:rPr>
        <w:t xml:space="preserve">DSP “Matemātika” ﬁnansējuma avots ir valsts budžeta ﬁnansējums studijām (dotācija) un studiju maksa. 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nodrošinājumam. Izmaksu aprēķins uz vienu studējošo DSP “Matemātika” </w:t>
      </w:r>
      <w:r w:rsidRPr="006E77F2">
        <w:rPr>
          <w:rFonts w:ascii="Times New Roman" w:hAnsi="Times New Roman" w:cs="Times New Roman"/>
          <w:sz w:val="24"/>
          <w:szCs w:val="24"/>
        </w:rPr>
        <w:t xml:space="preserve">(pilna laika studijas, 3 gadi, 120 KP) </w:t>
      </w:r>
      <w:r w:rsidRPr="006E77F2">
        <w:rPr>
          <w:rFonts w:ascii="Times New Roman" w:hAnsi="Times New Roman" w:cs="Times New Roman"/>
          <w:sz w:val="24"/>
          <w:szCs w:val="24"/>
          <w:shd w:val="clear" w:color="auto" w:fill="EEEEEE"/>
        </w:rPr>
        <w:t xml:space="preserve">un informācija par finansējuma procentuālo sadalījumu skat. 3.3.3.1. tabulā. </w:t>
      </w:r>
    </w:p>
    <w:p w14:paraId="2CF0E9E8" w14:textId="77777777" w:rsidR="00F14659" w:rsidRPr="006E77F2" w:rsidRDefault="00F14659" w:rsidP="00F14659">
      <w:pPr>
        <w:jc w:val="both"/>
        <w:rPr>
          <w:rFonts w:ascii="Times New Roman" w:hAnsi="Times New Roman" w:cs="Times New Roman"/>
          <w:sz w:val="24"/>
          <w:szCs w:val="24"/>
          <w:shd w:val="clear" w:color="auto" w:fill="EEEEEE"/>
        </w:rPr>
      </w:pPr>
    </w:p>
    <w:p w14:paraId="314A24B3" w14:textId="77777777" w:rsidR="00F14659" w:rsidRPr="006E77F2" w:rsidRDefault="00F14659" w:rsidP="00F14659">
      <w:pPr>
        <w:jc w:val="both"/>
        <w:rPr>
          <w:rFonts w:ascii="Times New Roman" w:hAnsi="Times New Roman" w:cs="Times New Roman"/>
          <w:sz w:val="24"/>
          <w:szCs w:val="24"/>
          <w:shd w:val="clear" w:color="auto" w:fill="EEEEEE"/>
        </w:rPr>
      </w:pPr>
      <w:r w:rsidRPr="006E77F2">
        <w:rPr>
          <w:rFonts w:ascii="Times New Roman" w:hAnsi="Times New Roman" w:cs="Times New Roman"/>
          <w:sz w:val="24"/>
          <w:szCs w:val="24"/>
          <w:shd w:val="clear" w:color="auto" w:fill="EEEEEE"/>
        </w:rPr>
        <w:t>Daugavpils Universitātē nav noteikts minimālais studējošo skaits attiecībā uz doktora studiju programmām.</w:t>
      </w:r>
    </w:p>
    <w:p w14:paraId="046EC272" w14:textId="77777777" w:rsidR="00F14659" w:rsidRPr="006E77F2" w:rsidRDefault="00F14659" w:rsidP="00F14659">
      <w:pPr>
        <w:jc w:val="both"/>
        <w:rPr>
          <w:rFonts w:ascii="Times New Roman" w:hAnsi="Times New Roman" w:cs="Times New Roman"/>
          <w:sz w:val="24"/>
          <w:szCs w:val="24"/>
          <w:shd w:val="clear" w:color="auto" w:fill="EEEEEE"/>
        </w:rPr>
      </w:pPr>
    </w:p>
    <w:p w14:paraId="2826339B" w14:textId="1CACF325" w:rsidR="00F14659" w:rsidRPr="006E77F2" w:rsidRDefault="00F14659" w:rsidP="00F14659">
      <w:pPr>
        <w:jc w:val="both"/>
        <w:rPr>
          <w:rFonts w:ascii="Times New Roman" w:hAnsi="Times New Roman" w:cs="Times New Roman"/>
          <w:i/>
          <w:sz w:val="24"/>
          <w:szCs w:val="24"/>
          <w:shd w:val="clear" w:color="auto" w:fill="EEEEEE"/>
        </w:rPr>
      </w:pPr>
      <w:r w:rsidRPr="006E77F2">
        <w:rPr>
          <w:rFonts w:ascii="Times New Roman" w:hAnsi="Times New Roman" w:cs="Times New Roman"/>
          <w:i/>
          <w:sz w:val="24"/>
          <w:szCs w:val="24"/>
          <w:shd w:val="clear" w:color="auto" w:fill="EEEEEE"/>
        </w:rPr>
        <w:t>3.3.3.1. tabula. Izmaksu aprēķins uz vienu studējošo DSP “Matemātika”</w:t>
      </w:r>
    </w:p>
    <w:p w14:paraId="5C9690E2" w14:textId="77777777" w:rsidR="00F14659" w:rsidRPr="006E77F2" w:rsidRDefault="00F14659" w:rsidP="00F14659">
      <w:pPr>
        <w:jc w:val="both"/>
        <w:rPr>
          <w:rFonts w:ascii="Times New Roman" w:hAnsi="Times New Roman" w:cs="Times New Roman"/>
          <w:b/>
        </w:rPr>
      </w:pPr>
    </w:p>
    <w:p w14:paraId="17410432" w14:textId="77777777" w:rsidR="00F14659" w:rsidRPr="006E77F2" w:rsidRDefault="00F14659" w:rsidP="00F14659">
      <w:pPr>
        <w:jc w:val="both"/>
        <w:rPr>
          <w:rFonts w:ascii="Times New Roman" w:hAnsi="Times New Roman" w:cs="Times New Roman"/>
          <w:b/>
        </w:rPr>
      </w:pPr>
    </w:p>
    <w:p w14:paraId="344AC0B1" w14:textId="77777777" w:rsidR="00F14659" w:rsidRPr="006E77F2" w:rsidRDefault="00F14659" w:rsidP="00F14659">
      <w:pPr>
        <w:jc w:val="both"/>
        <w:rPr>
          <w:rFonts w:ascii="Times New Roman" w:hAnsi="Times New Roman" w:cs="Times New Roman"/>
          <w:b/>
        </w:rPr>
      </w:pPr>
      <w:r w:rsidRPr="006E77F2">
        <w:rPr>
          <w:rFonts w:ascii="Times New Roman" w:hAnsi="Times New Roman" w:cs="Times New Roman"/>
          <w:b/>
        </w:rPr>
        <w:t xml:space="preserve">3.4. Mācībspēki </w:t>
      </w:r>
    </w:p>
    <w:p w14:paraId="32CF0791" w14:textId="77777777" w:rsidR="00F14659" w:rsidRPr="006E77F2" w:rsidRDefault="00F14659" w:rsidP="00F14659">
      <w:pPr>
        <w:jc w:val="both"/>
        <w:rPr>
          <w:rFonts w:ascii="Times New Roman" w:hAnsi="Times New Roman" w:cs="Times New Roman"/>
        </w:rPr>
      </w:pPr>
    </w:p>
    <w:p w14:paraId="4B62012B"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3.4.1. Studiju programmas īstenošanā iesaistīto mācībspēku (akadēmiskā personāla, viesprofesoru, asociēto viesprofesoru, viesdocentu, vieslektoru un viesasistentu) kvalifikācijas atbilstības studiju programmas īstenošanas nosacījumiem un normatīvo </w:t>
      </w:r>
      <w:r w:rsidRPr="006E77F2">
        <w:rPr>
          <w:rFonts w:ascii="Times New Roman" w:hAnsi="Times New Roman" w:cs="Times New Roman"/>
          <w:b/>
          <w:bCs/>
          <w:sz w:val="24"/>
          <w:szCs w:val="24"/>
        </w:rPr>
        <w:lastRenderedPageBreak/>
        <w:t xml:space="preserve">aktu prasībām novērtējums. Sniegt informāciju par to, kā mācībspēku kvalifikācija palīdz sasniegt studiju rezultātus. </w:t>
      </w:r>
    </w:p>
    <w:p w14:paraId="09D3B101" w14:textId="77777777" w:rsidR="00F14659" w:rsidRPr="006E77F2" w:rsidRDefault="00F14659" w:rsidP="00F14659">
      <w:pPr>
        <w:jc w:val="both"/>
        <w:rPr>
          <w:rFonts w:ascii="Times New Roman" w:hAnsi="Times New Roman" w:cs="Times New Roman"/>
          <w:sz w:val="24"/>
          <w:szCs w:val="24"/>
        </w:rPr>
      </w:pPr>
    </w:p>
    <w:p w14:paraId="193A39CC"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DSP “Matemātika” iesaistītā mācībspēku kvalifikācija pilnībā atbilst programmas īstenošanas nosacījumiem, programmas saturam un normatīvo aktu prasībām. Studiju programmas īstenošanā nodarbinātā akadēmiskā personāla valsts valodas zināšanas atbilst noteikumiem par valsts valodas zināšanu apjomu un valsts valodas prasmes pārbaudes kārtību profesionālo un amata pienākumu veikšanai. </w:t>
      </w:r>
    </w:p>
    <w:p w14:paraId="69C8170E" w14:textId="77777777" w:rsidR="00F14659" w:rsidRPr="006E77F2" w:rsidRDefault="00F14659" w:rsidP="00F14659">
      <w:pPr>
        <w:jc w:val="both"/>
        <w:rPr>
          <w:rFonts w:ascii="Times New Roman" w:hAnsi="Times New Roman" w:cs="Times New Roman"/>
          <w:sz w:val="24"/>
          <w:szCs w:val="24"/>
        </w:rPr>
      </w:pPr>
    </w:p>
    <w:p w14:paraId="3C296D05"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Kursa pasniegšanā iesaistītie speciālisti angļu valodu pārvalda darba uzdevumu veikšanai pietiekamā līmenī, par ko liecina vairākas publikācijas zinātniskajos žurnālos, kas uzrāda paaugstinātas valodas prasīgumu.</w:t>
      </w:r>
    </w:p>
    <w:p w14:paraId="1C48391A" w14:textId="77777777" w:rsidR="00F14659" w:rsidRPr="006E77F2" w:rsidRDefault="00F14659" w:rsidP="00F14659">
      <w:pPr>
        <w:jc w:val="both"/>
        <w:rPr>
          <w:rFonts w:ascii="Times New Roman" w:hAnsi="Times New Roman" w:cs="Times New Roman"/>
          <w:sz w:val="24"/>
          <w:szCs w:val="24"/>
        </w:rPr>
      </w:pPr>
    </w:p>
    <w:p w14:paraId="19C35D95"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Sniedzot dokumentus uz akreditāciju, tiek plānots, ka  DSP “Matemātika” realizācijā tiks iesaistīti 5 docētāji (skat. 3.4.1.1. tabulu) , visu pamatievēlēšanas vieta ir DU. </w:t>
      </w:r>
    </w:p>
    <w:p w14:paraId="76E9ED60" w14:textId="77777777" w:rsidR="00F14659" w:rsidRPr="006E77F2" w:rsidRDefault="00F14659" w:rsidP="00F14659">
      <w:pPr>
        <w:jc w:val="both"/>
        <w:rPr>
          <w:rFonts w:ascii="Times New Roman" w:hAnsi="Times New Roman" w:cs="Times New Roman"/>
          <w:i/>
          <w:sz w:val="24"/>
          <w:szCs w:val="24"/>
        </w:rPr>
      </w:pPr>
    </w:p>
    <w:p w14:paraId="07446A53" w14:textId="77777777" w:rsidR="00F14659" w:rsidRPr="006E77F2" w:rsidRDefault="00F14659" w:rsidP="00F14659">
      <w:pPr>
        <w:jc w:val="both"/>
        <w:rPr>
          <w:rFonts w:ascii="Times New Roman" w:hAnsi="Times New Roman" w:cs="Times New Roman"/>
          <w:i/>
          <w:sz w:val="24"/>
          <w:szCs w:val="24"/>
        </w:rPr>
      </w:pPr>
    </w:p>
    <w:p w14:paraId="66AF9BBC" w14:textId="77777777" w:rsidR="00F14659" w:rsidRPr="006E77F2" w:rsidRDefault="00F14659" w:rsidP="00F14659">
      <w:pPr>
        <w:rPr>
          <w:rFonts w:ascii="Times New Roman" w:hAnsi="Times New Roman" w:cs="Times New Roman"/>
          <w:i/>
        </w:rPr>
      </w:pPr>
      <w:r w:rsidRPr="006E77F2">
        <w:rPr>
          <w:rFonts w:ascii="Times New Roman" w:hAnsi="Times New Roman" w:cs="Times New Roman"/>
          <w:i/>
        </w:rPr>
        <w:t xml:space="preserve">3.4.1.1. tabula. DSP “Matemātika” iesaistītais akadēmiskais personāls </w:t>
      </w:r>
    </w:p>
    <w:tbl>
      <w:tblPr>
        <w:tblW w:w="0" w:type="auto"/>
        <w:tblLook w:val="04A0" w:firstRow="1" w:lastRow="0" w:firstColumn="1" w:lastColumn="0" w:noHBand="0" w:noVBand="1"/>
      </w:tblPr>
      <w:tblGrid>
        <w:gridCol w:w="2263"/>
        <w:gridCol w:w="2127"/>
        <w:gridCol w:w="1984"/>
        <w:gridCol w:w="2126"/>
      </w:tblGrid>
      <w:tr w:rsidR="00C26AA2" w:rsidRPr="006E77F2" w14:paraId="7997513D" w14:textId="77777777" w:rsidTr="00C26AA2">
        <w:tc>
          <w:tcPr>
            <w:tcW w:w="2263" w:type="dxa"/>
            <w:tcBorders>
              <w:top w:val="single" w:sz="4" w:space="0" w:color="auto"/>
              <w:left w:val="single" w:sz="4" w:space="0" w:color="auto"/>
              <w:bottom w:val="single" w:sz="4" w:space="0" w:color="auto"/>
              <w:right w:val="single" w:sz="4" w:space="0" w:color="auto"/>
            </w:tcBorders>
            <w:hideMark/>
          </w:tcPr>
          <w:p w14:paraId="79F6743A" w14:textId="77777777" w:rsidR="00F14659" w:rsidRPr="006E77F2" w:rsidRDefault="00F14659" w:rsidP="00C26AA2">
            <w:pPr>
              <w:jc w:val="center"/>
              <w:rPr>
                <w:rFonts w:ascii="Times New Roman" w:hAnsi="Times New Roman" w:cs="Times New Roman"/>
                <w:b/>
                <w:i/>
              </w:rPr>
            </w:pPr>
            <w:r w:rsidRPr="006E77F2">
              <w:rPr>
                <w:rFonts w:ascii="Times New Roman" w:hAnsi="Times New Roman" w:cs="Times New Roman"/>
                <w:b/>
                <w:i/>
              </w:rPr>
              <w:t>Amats</w:t>
            </w:r>
          </w:p>
        </w:tc>
        <w:tc>
          <w:tcPr>
            <w:tcW w:w="2127" w:type="dxa"/>
            <w:tcBorders>
              <w:top w:val="single" w:sz="4" w:space="0" w:color="auto"/>
              <w:left w:val="single" w:sz="4" w:space="0" w:color="auto"/>
              <w:bottom w:val="single" w:sz="4" w:space="0" w:color="auto"/>
              <w:right w:val="single" w:sz="4" w:space="0" w:color="auto"/>
            </w:tcBorders>
            <w:hideMark/>
          </w:tcPr>
          <w:p w14:paraId="7ED5DBB7" w14:textId="77777777" w:rsidR="00F14659" w:rsidRPr="006E77F2" w:rsidRDefault="00F14659" w:rsidP="00C26AA2">
            <w:pPr>
              <w:jc w:val="center"/>
              <w:rPr>
                <w:rFonts w:ascii="Times New Roman" w:hAnsi="Times New Roman" w:cs="Times New Roman"/>
                <w:b/>
                <w:i/>
              </w:rPr>
            </w:pPr>
            <w:r w:rsidRPr="006E77F2">
              <w:rPr>
                <w:rFonts w:ascii="Times New Roman" w:hAnsi="Times New Roman" w:cs="Times New Roman"/>
                <w:b/>
                <w:i/>
              </w:rPr>
              <w:t>Skaits</w:t>
            </w:r>
          </w:p>
        </w:tc>
        <w:tc>
          <w:tcPr>
            <w:tcW w:w="1984" w:type="dxa"/>
            <w:tcBorders>
              <w:top w:val="single" w:sz="4" w:space="0" w:color="auto"/>
              <w:left w:val="single" w:sz="4" w:space="0" w:color="auto"/>
              <w:bottom w:val="single" w:sz="4" w:space="0" w:color="auto"/>
              <w:right w:val="single" w:sz="4" w:space="0" w:color="auto"/>
            </w:tcBorders>
            <w:hideMark/>
          </w:tcPr>
          <w:p w14:paraId="6D5AE50D" w14:textId="77777777" w:rsidR="00F14659" w:rsidRPr="006E77F2" w:rsidRDefault="00F14659" w:rsidP="00C26AA2">
            <w:pPr>
              <w:jc w:val="center"/>
              <w:rPr>
                <w:rFonts w:ascii="Times New Roman" w:hAnsi="Times New Roman" w:cs="Times New Roman"/>
                <w:b/>
                <w:i/>
              </w:rPr>
            </w:pPr>
            <w:r w:rsidRPr="006E77F2">
              <w:rPr>
                <w:rFonts w:ascii="Times New Roman" w:hAnsi="Times New Roman" w:cs="Times New Roman"/>
                <w:b/>
                <w:i/>
              </w:rPr>
              <w:t>% no kopskaita</w:t>
            </w:r>
          </w:p>
        </w:tc>
        <w:tc>
          <w:tcPr>
            <w:tcW w:w="2126" w:type="dxa"/>
            <w:tcBorders>
              <w:top w:val="single" w:sz="4" w:space="0" w:color="auto"/>
              <w:left w:val="single" w:sz="4" w:space="0" w:color="auto"/>
              <w:bottom w:val="single" w:sz="4" w:space="0" w:color="auto"/>
              <w:right w:val="single" w:sz="4" w:space="0" w:color="auto"/>
            </w:tcBorders>
            <w:hideMark/>
          </w:tcPr>
          <w:p w14:paraId="53122160" w14:textId="77777777" w:rsidR="00F14659" w:rsidRPr="006E77F2" w:rsidRDefault="00F14659" w:rsidP="00C26AA2">
            <w:pPr>
              <w:jc w:val="center"/>
              <w:rPr>
                <w:rFonts w:ascii="Times New Roman" w:hAnsi="Times New Roman" w:cs="Times New Roman"/>
                <w:b/>
                <w:i/>
              </w:rPr>
            </w:pPr>
            <w:r w:rsidRPr="006E77F2">
              <w:rPr>
                <w:rFonts w:ascii="Times New Roman" w:hAnsi="Times New Roman" w:cs="Times New Roman"/>
                <w:b/>
                <w:i/>
              </w:rPr>
              <w:t>Pamatievēlēšanas vieta DU</w:t>
            </w:r>
          </w:p>
        </w:tc>
      </w:tr>
      <w:tr w:rsidR="00C26AA2" w:rsidRPr="006E77F2" w14:paraId="7B8ED80B" w14:textId="77777777" w:rsidTr="00C26AA2">
        <w:tc>
          <w:tcPr>
            <w:tcW w:w="2263" w:type="dxa"/>
            <w:tcBorders>
              <w:top w:val="single" w:sz="4" w:space="0" w:color="auto"/>
              <w:left w:val="single" w:sz="4" w:space="0" w:color="auto"/>
              <w:bottom w:val="single" w:sz="4" w:space="0" w:color="auto"/>
              <w:right w:val="single" w:sz="4" w:space="0" w:color="auto"/>
            </w:tcBorders>
            <w:hideMark/>
          </w:tcPr>
          <w:p w14:paraId="3D148A8B" w14:textId="77777777" w:rsidR="00F14659" w:rsidRPr="006E77F2" w:rsidRDefault="00F14659" w:rsidP="00C26AA2">
            <w:pPr>
              <w:rPr>
                <w:rFonts w:ascii="Times New Roman" w:hAnsi="Times New Roman" w:cs="Times New Roman"/>
                <w:i/>
              </w:rPr>
            </w:pPr>
            <w:r w:rsidRPr="006E77F2">
              <w:rPr>
                <w:rFonts w:ascii="Times New Roman" w:hAnsi="Times New Roman" w:cs="Times New Roman"/>
                <w:i/>
              </w:rPr>
              <w:t>Profesors</w:t>
            </w:r>
          </w:p>
        </w:tc>
        <w:tc>
          <w:tcPr>
            <w:tcW w:w="2127" w:type="dxa"/>
            <w:tcBorders>
              <w:top w:val="single" w:sz="4" w:space="0" w:color="auto"/>
              <w:left w:val="single" w:sz="4" w:space="0" w:color="auto"/>
              <w:bottom w:val="single" w:sz="4" w:space="0" w:color="auto"/>
              <w:right w:val="single" w:sz="4" w:space="0" w:color="auto"/>
            </w:tcBorders>
            <w:hideMark/>
          </w:tcPr>
          <w:p w14:paraId="5813DA39"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1</w:t>
            </w:r>
          </w:p>
        </w:tc>
        <w:tc>
          <w:tcPr>
            <w:tcW w:w="1984" w:type="dxa"/>
            <w:tcBorders>
              <w:top w:val="single" w:sz="4" w:space="0" w:color="auto"/>
              <w:left w:val="single" w:sz="4" w:space="0" w:color="auto"/>
              <w:bottom w:val="single" w:sz="4" w:space="0" w:color="auto"/>
              <w:right w:val="single" w:sz="4" w:space="0" w:color="auto"/>
            </w:tcBorders>
            <w:hideMark/>
          </w:tcPr>
          <w:p w14:paraId="0CA7B3D9"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20</w:t>
            </w:r>
          </w:p>
        </w:tc>
        <w:tc>
          <w:tcPr>
            <w:tcW w:w="2126" w:type="dxa"/>
            <w:tcBorders>
              <w:top w:val="single" w:sz="4" w:space="0" w:color="auto"/>
              <w:left w:val="single" w:sz="4" w:space="0" w:color="auto"/>
              <w:bottom w:val="single" w:sz="4" w:space="0" w:color="auto"/>
              <w:right w:val="single" w:sz="4" w:space="0" w:color="auto"/>
            </w:tcBorders>
            <w:hideMark/>
          </w:tcPr>
          <w:p w14:paraId="18AB37F8"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1</w:t>
            </w:r>
          </w:p>
        </w:tc>
      </w:tr>
      <w:tr w:rsidR="00C26AA2" w:rsidRPr="006E77F2" w14:paraId="75622806" w14:textId="77777777" w:rsidTr="00C26AA2">
        <w:tc>
          <w:tcPr>
            <w:tcW w:w="2263" w:type="dxa"/>
            <w:tcBorders>
              <w:top w:val="single" w:sz="4" w:space="0" w:color="auto"/>
              <w:left w:val="single" w:sz="4" w:space="0" w:color="auto"/>
              <w:bottom w:val="single" w:sz="4" w:space="0" w:color="auto"/>
              <w:right w:val="single" w:sz="4" w:space="0" w:color="auto"/>
            </w:tcBorders>
            <w:hideMark/>
          </w:tcPr>
          <w:p w14:paraId="32030B9E" w14:textId="77777777" w:rsidR="00F14659" w:rsidRPr="006E77F2" w:rsidRDefault="00F14659" w:rsidP="00C26AA2">
            <w:pPr>
              <w:rPr>
                <w:rFonts w:ascii="Times New Roman" w:hAnsi="Times New Roman" w:cs="Times New Roman"/>
                <w:i/>
              </w:rPr>
            </w:pPr>
            <w:r w:rsidRPr="006E77F2">
              <w:rPr>
                <w:rFonts w:ascii="Times New Roman" w:hAnsi="Times New Roman" w:cs="Times New Roman"/>
                <w:i/>
              </w:rPr>
              <w:t>Asoc.prof.</w:t>
            </w:r>
          </w:p>
        </w:tc>
        <w:tc>
          <w:tcPr>
            <w:tcW w:w="2127" w:type="dxa"/>
            <w:tcBorders>
              <w:top w:val="single" w:sz="4" w:space="0" w:color="auto"/>
              <w:left w:val="single" w:sz="4" w:space="0" w:color="auto"/>
              <w:bottom w:val="single" w:sz="4" w:space="0" w:color="auto"/>
              <w:right w:val="single" w:sz="4" w:space="0" w:color="auto"/>
            </w:tcBorders>
            <w:hideMark/>
          </w:tcPr>
          <w:p w14:paraId="39E17C59"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2</w:t>
            </w:r>
          </w:p>
        </w:tc>
        <w:tc>
          <w:tcPr>
            <w:tcW w:w="1984" w:type="dxa"/>
            <w:tcBorders>
              <w:top w:val="single" w:sz="4" w:space="0" w:color="auto"/>
              <w:left w:val="single" w:sz="4" w:space="0" w:color="auto"/>
              <w:bottom w:val="single" w:sz="4" w:space="0" w:color="auto"/>
              <w:right w:val="single" w:sz="4" w:space="0" w:color="auto"/>
            </w:tcBorders>
            <w:hideMark/>
          </w:tcPr>
          <w:p w14:paraId="1A6C34E8"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40</w:t>
            </w:r>
          </w:p>
        </w:tc>
        <w:tc>
          <w:tcPr>
            <w:tcW w:w="2126" w:type="dxa"/>
            <w:tcBorders>
              <w:top w:val="single" w:sz="4" w:space="0" w:color="auto"/>
              <w:left w:val="single" w:sz="4" w:space="0" w:color="auto"/>
              <w:bottom w:val="single" w:sz="4" w:space="0" w:color="auto"/>
              <w:right w:val="single" w:sz="4" w:space="0" w:color="auto"/>
            </w:tcBorders>
            <w:hideMark/>
          </w:tcPr>
          <w:p w14:paraId="44366233"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2</w:t>
            </w:r>
          </w:p>
        </w:tc>
      </w:tr>
      <w:tr w:rsidR="00C26AA2" w:rsidRPr="006E77F2" w14:paraId="1FC43B7F" w14:textId="77777777" w:rsidTr="00C26AA2">
        <w:tc>
          <w:tcPr>
            <w:tcW w:w="2263" w:type="dxa"/>
            <w:tcBorders>
              <w:top w:val="single" w:sz="4" w:space="0" w:color="auto"/>
              <w:left w:val="single" w:sz="4" w:space="0" w:color="auto"/>
              <w:bottom w:val="single" w:sz="4" w:space="0" w:color="auto"/>
              <w:right w:val="single" w:sz="4" w:space="0" w:color="auto"/>
            </w:tcBorders>
            <w:hideMark/>
          </w:tcPr>
          <w:p w14:paraId="51A664CA" w14:textId="77777777" w:rsidR="00F14659" w:rsidRPr="006E77F2" w:rsidRDefault="00F14659" w:rsidP="00C26AA2">
            <w:pPr>
              <w:rPr>
                <w:rFonts w:ascii="Times New Roman" w:hAnsi="Times New Roman" w:cs="Times New Roman"/>
                <w:i/>
              </w:rPr>
            </w:pPr>
            <w:r w:rsidRPr="006E77F2">
              <w:rPr>
                <w:rFonts w:ascii="Times New Roman" w:hAnsi="Times New Roman" w:cs="Times New Roman"/>
                <w:i/>
              </w:rPr>
              <w:t>Docents</w:t>
            </w:r>
          </w:p>
        </w:tc>
        <w:tc>
          <w:tcPr>
            <w:tcW w:w="2127" w:type="dxa"/>
            <w:tcBorders>
              <w:top w:val="single" w:sz="4" w:space="0" w:color="auto"/>
              <w:left w:val="single" w:sz="4" w:space="0" w:color="auto"/>
              <w:bottom w:val="single" w:sz="4" w:space="0" w:color="auto"/>
              <w:right w:val="single" w:sz="4" w:space="0" w:color="auto"/>
            </w:tcBorders>
            <w:hideMark/>
          </w:tcPr>
          <w:p w14:paraId="777587E6"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1</w:t>
            </w:r>
          </w:p>
        </w:tc>
        <w:tc>
          <w:tcPr>
            <w:tcW w:w="1984" w:type="dxa"/>
            <w:tcBorders>
              <w:top w:val="single" w:sz="4" w:space="0" w:color="auto"/>
              <w:left w:val="single" w:sz="4" w:space="0" w:color="auto"/>
              <w:bottom w:val="single" w:sz="4" w:space="0" w:color="auto"/>
              <w:right w:val="single" w:sz="4" w:space="0" w:color="auto"/>
            </w:tcBorders>
            <w:hideMark/>
          </w:tcPr>
          <w:p w14:paraId="72EB7FAF"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20</w:t>
            </w:r>
          </w:p>
        </w:tc>
        <w:tc>
          <w:tcPr>
            <w:tcW w:w="2126" w:type="dxa"/>
            <w:tcBorders>
              <w:top w:val="single" w:sz="4" w:space="0" w:color="auto"/>
              <w:left w:val="single" w:sz="4" w:space="0" w:color="auto"/>
              <w:bottom w:val="single" w:sz="4" w:space="0" w:color="auto"/>
              <w:right w:val="single" w:sz="4" w:space="0" w:color="auto"/>
            </w:tcBorders>
            <w:hideMark/>
          </w:tcPr>
          <w:p w14:paraId="4F8E439A"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1</w:t>
            </w:r>
          </w:p>
        </w:tc>
      </w:tr>
      <w:tr w:rsidR="00C26AA2" w:rsidRPr="006E77F2" w14:paraId="20A8EDB1" w14:textId="77777777" w:rsidTr="00C26AA2">
        <w:tc>
          <w:tcPr>
            <w:tcW w:w="2263" w:type="dxa"/>
            <w:tcBorders>
              <w:top w:val="single" w:sz="4" w:space="0" w:color="auto"/>
              <w:left w:val="single" w:sz="4" w:space="0" w:color="auto"/>
              <w:bottom w:val="single" w:sz="4" w:space="0" w:color="auto"/>
              <w:right w:val="single" w:sz="4" w:space="0" w:color="auto"/>
            </w:tcBorders>
            <w:hideMark/>
          </w:tcPr>
          <w:p w14:paraId="462B34BA" w14:textId="77777777" w:rsidR="00F14659" w:rsidRPr="006E77F2" w:rsidRDefault="00F14659" w:rsidP="00C26AA2">
            <w:pPr>
              <w:rPr>
                <w:rFonts w:ascii="Times New Roman" w:hAnsi="Times New Roman" w:cs="Times New Roman"/>
                <w:i/>
              </w:rPr>
            </w:pPr>
            <w:r w:rsidRPr="006E77F2">
              <w:rPr>
                <w:rFonts w:ascii="Times New Roman" w:hAnsi="Times New Roman" w:cs="Times New Roman"/>
                <w:i/>
              </w:rPr>
              <w:t>Vadošais pētnieks</w:t>
            </w:r>
          </w:p>
        </w:tc>
        <w:tc>
          <w:tcPr>
            <w:tcW w:w="2127" w:type="dxa"/>
            <w:tcBorders>
              <w:top w:val="single" w:sz="4" w:space="0" w:color="auto"/>
              <w:left w:val="single" w:sz="4" w:space="0" w:color="auto"/>
              <w:bottom w:val="single" w:sz="4" w:space="0" w:color="auto"/>
              <w:right w:val="single" w:sz="4" w:space="0" w:color="auto"/>
            </w:tcBorders>
            <w:hideMark/>
          </w:tcPr>
          <w:p w14:paraId="0292A941"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1</w:t>
            </w:r>
          </w:p>
        </w:tc>
        <w:tc>
          <w:tcPr>
            <w:tcW w:w="1984" w:type="dxa"/>
            <w:tcBorders>
              <w:top w:val="single" w:sz="4" w:space="0" w:color="auto"/>
              <w:left w:val="single" w:sz="4" w:space="0" w:color="auto"/>
              <w:bottom w:val="single" w:sz="4" w:space="0" w:color="auto"/>
              <w:right w:val="single" w:sz="4" w:space="0" w:color="auto"/>
            </w:tcBorders>
            <w:hideMark/>
          </w:tcPr>
          <w:p w14:paraId="4F73C262"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20</w:t>
            </w:r>
          </w:p>
        </w:tc>
        <w:tc>
          <w:tcPr>
            <w:tcW w:w="2126" w:type="dxa"/>
            <w:tcBorders>
              <w:top w:val="single" w:sz="4" w:space="0" w:color="auto"/>
              <w:left w:val="single" w:sz="4" w:space="0" w:color="auto"/>
              <w:bottom w:val="single" w:sz="4" w:space="0" w:color="auto"/>
              <w:right w:val="single" w:sz="4" w:space="0" w:color="auto"/>
            </w:tcBorders>
            <w:hideMark/>
          </w:tcPr>
          <w:p w14:paraId="26F5040B"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1</w:t>
            </w:r>
          </w:p>
        </w:tc>
      </w:tr>
      <w:tr w:rsidR="00C26AA2" w:rsidRPr="006E77F2" w14:paraId="0D8F2B9D" w14:textId="77777777" w:rsidTr="00C26AA2">
        <w:tc>
          <w:tcPr>
            <w:tcW w:w="2263" w:type="dxa"/>
            <w:tcBorders>
              <w:top w:val="single" w:sz="4" w:space="0" w:color="auto"/>
              <w:left w:val="single" w:sz="4" w:space="0" w:color="auto"/>
              <w:bottom w:val="single" w:sz="4" w:space="0" w:color="auto"/>
              <w:right w:val="single" w:sz="4" w:space="0" w:color="auto"/>
            </w:tcBorders>
            <w:hideMark/>
          </w:tcPr>
          <w:p w14:paraId="0BB37506" w14:textId="77777777" w:rsidR="00F14659" w:rsidRPr="006E77F2" w:rsidRDefault="00F14659" w:rsidP="00C26AA2">
            <w:pPr>
              <w:rPr>
                <w:rFonts w:ascii="Times New Roman" w:hAnsi="Times New Roman" w:cs="Times New Roman"/>
                <w:i/>
              </w:rPr>
            </w:pPr>
            <w:r w:rsidRPr="006E77F2">
              <w:rPr>
                <w:rFonts w:ascii="Times New Roman" w:hAnsi="Times New Roman" w:cs="Times New Roman"/>
                <w:i/>
              </w:rPr>
              <w:t>Pētnieks</w:t>
            </w:r>
          </w:p>
        </w:tc>
        <w:tc>
          <w:tcPr>
            <w:tcW w:w="2127" w:type="dxa"/>
            <w:tcBorders>
              <w:top w:val="single" w:sz="4" w:space="0" w:color="auto"/>
              <w:left w:val="single" w:sz="4" w:space="0" w:color="auto"/>
              <w:bottom w:val="single" w:sz="4" w:space="0" w:color="auto"/>
              <w:right w:val="single" w:sz="4" w:space="0" w:color="auto"/>
            </w:tcBorders>
            <w:hideMark/>
          </w:tcPr>
          <w:p w14:paraId="7E9D12DC"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0</w:t>
            </w:r>
          </w:p>
        </w:tc>
        <w:tc>
          <w:tcPr>
            <w:tcW w:w="1984" w:type="dxa"/>
            <w:tcBorders>
              <w:top w:val="single" w:sz="4" w:space="0" w:color="auto"/>
              <w:left w:val="single" w:sz="4" w:space="0" w:color="auto"/>
              <w:bottom w:val="single" w:sz="4" w:space="0" w:color="auto"/>
              <w:right w:val="single" w:sz="4" w:space="0" w:color="auto"/>
            </w:tcBorders>
            <w:hideMark/>
          </w:tcPr>
          <w:p w14:paraId="6AE97E27"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0</w:t>
            </w:r>
          </w:p>
        </w:tc>
        <w:tc>
          <w:tcPr>
            <w:tcW w:w="2126" w:type="dxa"/>
            <w:tcBorders>
              <w:top w:val="single" w:sz="4" w:space="0" w:color="auto"/>
              <w:left w:val="single" w:sz="4" w:space="0" w:color="auto"/>
              <w:bottom w:val="single" w:sz="4" w:space="0" w:color="auto"/>
              <w:right w:val="single" w:sz="4" w:space="0" w:color="auto"/>
            </w:tcBorders>
            <w:hideMark/>
          </w:tcPr>
          <w:p w14:paraId="1A997E4E"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0</w:t>
            </w:r>
          </w:p>
        </w:tc>
      </w:tr>
      <w:tr w:rsidR="00C26AA2" w:rsidRPr="006E77F2" w14:paraId="1290B066" w14:textId="77777777" w:rsidTr="00C26AA2">
        <w:tc>
          <w:tcPr>
            <w:tcW w:w="2263" w:type="dxa"/>
            <w:tcBorders>
              <w:top w:val="single" w:sz="4" w:space="0" w:color="auto"/>
              <w:left w:val="single" w:sz="4" w:space="0" w:color="auto"/>
              <w:bottom w:val="single" w:sz="4" w:space="0" w:color="auto"/>
              <w:right w:val="single" w:sz="4" w:space="0" w:color="auto"/>
            </w:tcBorders>
            <w:hideMark/>
          </w:tcPr>
          <w:p w14:paraId="4888DF21" w14:textId="77777777" w:rsidR="00F14659" w:rsidRPr="006E77F2" w:rsidRDefault="00F14659" w:rsidP="00C26AA2">
            <w:pPr>
              <w:rPr>
                <w:rFonts w:ascii="Times New Roman" w:hAnsi="Times New Roman" w:cs="Times New Roman"/>
                <w:b/>
                <w:i/>
              </w:rPr>
            </w:pPr>
            <w:r w:rsidRPr="006E77F2">
              <w:rPr>
                <w:rFonts w:ascii="Times New Roman" w:hAnsi="Times New Roman" w:cs="Times New Roman"/>
                <w:b/>
                <w:i/>
              </w:rPr>
              <w:t>Kopā</w:t>
            </w:r>
          </w:p>
        </w:tc>
        <w:tc>
          <w:tcPr>
            <w:tcW w:w="2127" w:type="dxa"/>
            <w:tcBorders>
              <w:top w:val="single" w:sz="4" w:space="0" w:color="auto"/>
              <w:left w:val="single" w:sz="4" w:space="0" w:color="auto"/>
              <w:bottom w:val="single" w:sz="4" w:space="0" w:color="auto"/>
              <w:right w:val="single" w:sz="4" w:space="0" w:color="auto"/>
            </w:tcBorders>
            <w:hideMark/>
          </w:tcPr>
          <w:p w14:paraId="45E4DE90"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5</w:t>
            </w:r>
          </w:p>
        </w:tc>
        <w:tc>
          <w:tcPr>
            <w:tcW w:w="1984" w:type="dxa"/>
            <w:tcBorders>
              <w:top w:val="single" w:sz="4" w:space="0" w:color="auto"/>
              <w:left w:val="single" w:sz="4" w:space="0" w:color="auto"/>
              <w:bottom w:val="single" w:sz="4" w:space="0" w:color="auto"/>
              <w:right w:val="single" w:sz="4" w:space="0" w:color="auto"/>
            </w:tcBorders>
            <w:hideMark/>
          </w:tcPr>
          <w:p w14:paraId="783B1187"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100</w:t>
            </w:r>
          </w:p>
        </w:tc>
        <w:tc>
          <w:tcPr>
            <w:tcW w:w="2126" w:type="dxa"/>
            <w:tcBorders>
              <w:top w:val="single" w:sz="4" w:space="0" w:color="auto"/>
              <w:left w:val="single" w:sz="4" w:space="0" w:color="auto"/>
              <w:bottom w:val="single" w:sz="4" w:space="0" w:color="auto"/>
              <w:right w:val="single" w:sz="4" w:space="0" w:color="auto"/>
            </w:tcBorders>
            <w:hideMark/>
          </w:tcPr>
          <w:p w14:paraId="0D1C525F" w14:textId="77777777" w:rsidR="00F14659" w:rsidRPr="006E77F2" w:rsidRDefault="00F14659" w:rsidP="00C26AA2">
            <w:pPr>
              <w:jc w:val="center"/>
              <w:rPr>
                <w:rFonts w:ascii="Times New Roman" w:hAnsi="Times New Roman" w:cs="Times New Roman"/>
                <w:i/>
              </w:rPr>
            </w:pPr>
            <w:r w:rsidRPr="006E77F2">
              <w:rPr>
                <w:rFonts w:ascii="Times New Roman" w:hAnsi="Times New Roman" w:cs="Times New Roman"/>
                <w:i/>
              </w:rPr>
              <w:t>5</w:t>
            </w:r>
          </w:p>
        </w:tc>
      </w:tr>
    </w:tbl>
    <w:p w14:paraId="53CC0123" w14:textId="77777777" w:rsidR="00F14659" w:rsidRPr="006E77F2" w:rsidRDefault="00F14659" w:rsidP="00F14659">
      <w:pPr>
        <w:jc w:val="both"/>
        <w:rPr>
          <w:rFonts w:ascii="Times New Roman" w:hAnsi="Times New Roman" w:cs="Times New Roman"/>
          <w:sz w:val="20"/>
          <w:szCs w:val="20"/>
        </w:rPr>
      </w:pPr>
    </w:p>
    <w:p w14:paraId="0C79817B" w14:textId="47FB853B" w:rsidR="00696BF7" w:rsidRPr="006E77F2" w:rsidRDefault="00F14659" w:rsidP="00696BF7">
      <w:pPr>
        <w:jc w:val="both"/>
        <w:rPr>
          <w:rFonts w:ascii="Times New Roman" w:hAnsi="Times New Roman" w:cs="Times New Roman"/>
          <w:i/>
          <w:iCs/>
          <w:sz w:val="24"/>
          <w:szCs w:val="24"/>
        </w:rPr>
      </w:pPr>
      <w:r w:rsidRPr="006E77F2">
        <w:rPr>
          <w:rFonts w:ascii="Times New Roman" w:hAnsi="Times New Roman" w:cs="Times New Roman"/>
          <w:sz w:val="24"/>
          <w:szCs w:val="24"/>
        </w:rPr>
        <w:t xml:space="preserve">No studiju programmas realizācijā iesaistītajiem mācībspēkiem visi pieci ir zinātnes doktori, </w:t>
      </w:r>
      <w:r w:rsidR="009F20E5">
        <w:rPr>
          <w:rFonts w:ascii="Times New Roman" w:hAnsi="Times New Roman" w:cs="Times New Roman"/>
          <w:sz w:val="24"/>
          <w:szCs w:val="24"/>
        </w:rPr>
        <w:t xml:space="preserve">ka </w:t>
      </w:r>
      <w:r w:rsidR="009F20E5" w:rsidRPr="002C16D7">
        <w:rPr>
          <w:rFonts w:ascii="Times New Roman" w:hAnsi="Times New Roman" w:cs="Times New Roman"/>
          <w:sz w:val="24"/>
          <w:szCs w:val="24"/>
          <w:highlight w:val="cyan"/>
        </w:rPr>
        <w:t>arī visi</w:t>
      </w:r>
      <w:r w:rsidRPr="002C16D7">
        <w:rPr>
          <w:rFonts w:ascii="Times New Roman" w:hAnsi="Times New Roman" w:cs="Times New Roman"/>
          <w:sz w:val="24"/>
          <w:szCs w:val="24"/>
          <w:highlight w:val="cyan"/>
        </w:rPr>
        <w:t xml:space="preserve"> ir</w:t>
      </w:r>
      <w:r w:rsidRPr="006E77F2">
        <w:rPr>
          <w:rFonts w:ascii="Times New Roman" w:hAnsi="Times New Roman" w:cs="Times New Roman"/>
          <w:sz w:val="24"/>
          <w:szCs w:val="24"/>
        </w:rPr>
        <w:t xml:space="preserve"> LZP apstiprināti eksperti matemātikas nozarē. DSP “Matemātika” iesaistīt</w:t>
      </w:r>
      <w:r w:rsidR="00696BF7">
        <w:rPr>
          <w:rFonts w:ascii="Times New Roman" w:hAnsi="Times New Roman" w:cs="Times New Roman"/>
          <w:sz w:val="24"/>
          <w:szCs w:val="24"/>
        </w:rPr>
        <w:t>ā akadēmiskā personāla sarakstu</w:t>
      </w:r>
      <w:r w:rsidRPr="006E77F2">
        <w:rPr>
          <w:rFonts w:ascii="Times New Roman" w:hAnsi="Times New Roman" w:cs="Times New Roman"/>
          <w:sz w:val="24"/>
          <w:szCs w:val="24"/>
        </w:rPr>
        <w:t xml:space="preserve"> </w:t>
      </w:r>
      <w:r w:rsidR="00696BF7">
        <w:rPr>
          <w:rFonts w:ascii="Times New Roman" w:hAnsi="Times New Roman" w:cs="Times New Roman"/>
          <w:sz w:val="24"/>
          <w:szCs w:val="24"/>
        </w:rPr>
        <w:t>ar</w:t>
      </w:r>
      <w:r w:rsidRPr="006E77F2">
        <w:rPr>
          <w:rFonts w:ascii="Times New Roman" w:hAnsi="Times New Roman" w:cs="Times New Roman"/>
          <w:sz w:val="24"/>
          <w:szCs w:val="24"/>
        </w:rPr>
        <w:t xml:space="preserve"> </w:t>
      </w:r>
      <w:r w:rsidR="00696BF7">
        <w:rPr>
          <w:rFonts w:ascii="Times New Roman" w:hAnsi="Times New Roman" w:cs="Times New Roman"/>
          <w:sz w:val="24"/>
          <w:szCs w:val="24"/>
        </w:rPr>
        <w:t xml:space="preserve">informāciju par </w:t>
      </w:r>
      <w:r w:rsidRPr="006E77F2">
        <w:rPr>
          <w:rFonts w:ascii="Times New Roman" w:hAnsi="Times New Roman" w:cs="Times New Roman"/>
          <w:sz w:val="24"/>
          <w:szCs w:val="24"/>
        </w:rPr>
        <w:t>eksperta tiesību termiņu skatīt</w:t>
      </w:r>
      <w:r w:rsidR="00696BF7" w:rsidRPr="00696BF7">
        <w:rPr>
          <w:rFonts w:ascii="Times New Roman" w:hAnsi="Times New Roman" w:cs="Times New Roman"/>
          <w:sz w:val="24"/>
          <w:szCs w:val="24"/>
        </w:rPr>
        <w:t xml:space="preserve"> </w:t>
      </w:r>
      <w:r w:rsidR="00696BF7" w:rsidRPr="006E77F2">
        <w:rPr>
          <w:rFonts w:ascii="Times New Roman" w:hAnsi="Times New Roman" w:cs="Times New Roman"/>
          <w:i/>
          <w:sz w:val="24"/>
          <w:szCs w:val="24"/>
        </w:rPr>
        <w:t>3.4.1.2. tabulā.</w:t>
      </w:r>
    </w:p>
    <w:p w14:paraId="17F3C4DA" w14:textId="77777777" w:rsidR="002C16D7" w:rsidRPr="006E77F2" w:rsidRDefault="00F14659" w:rsidP="002C16D7">
      <w:pPr>
        <w:jc w:val="both"/>
        <w:rPr>
          <w:rFonts w:ascii="Times New Roman" w:hAnsi="Times New Roman" w:cs="Times New Roman"/>
          <w:i/>
          <w:iCs/>
          <w:sz w:val="24"/>
          <w:szCs w:val="24"/>
        </w:rPr>
      </w:pPr>
      <w:r w:rsidRPr="006E77F2">
        <w:rPr>
          <w:rFonts w:ascii="Times New Roman" w:hAnsi="Times New Roman" w:cs="Times New Roman"/>
          <w:sz w:val="24"/>
          <w:szCs w:val="24"/>
        </w:rPr>
        <w:t xml:space="preserve"> </w:t>
      </w:r>
    </w:p>
    <w:p w14:paraId="54546B83" w14:textId="75162C46" w:rsidR="00F14659" w:rsidRPr="002C16D7" w:rsidRDefault="002C16D7" w:rsidP="00F14659">
      <w:pPr>
        <w:jc w:val="both"/>
        <w:rPr>
          <w:rFonts w:ascii="Times New Roman" w:hAnsi="Times New Roman" w:cs="Times New Roman"/>
          <w:i/>
          <w:iCs/>
          <w:sz w:val="20"/>
          <w:szCs w:val="20"/>
          <w:highlight w:val="cyan"/>
        </w:rPr>
      </w:pPr>
      <w:r w:rsidRPr="002C16D7">
        <w:rPr>
          <w:rFonts w:ascii="Times New Roman" w:hAnsi="Times New Roman" w:cs="Times New Roman"/>
          <w:i/>
          <w:iCs/>
          <w:sz w:val="20"/>
          <w:szCs w:val="20"/>
          <w:highlight w:val="cyan"/>
        </w:rPr>
        <w:t xml:space="preserve">3.4.1.2. tabula. </w:t>
      </w:r>
      <w:r w:rsidRPr="002C16D7">
        <w:rPr>
          <w:rFonts w:ascii="Times New Roman" w:hAnsi="Times New Roman" w:cs="Times New Roman"/>
          <w:b/>
          <w:i/>
          <w:iCs/>
          <w:sz w:val="20"/>
          <w:szCs w:val="20"/>
          <w:highlight w:val="cyan"/>
        </w:rPr>
        <w:t>LZP ekspertu saraksts</w:t>
      </w:r>
      <w:r w:rsidRPr="002C16D7">
        <w:rPr>
          <w:rFonts w:ascii="Times New Roman" w:hAnsi="Times New Roman" w:cs="Times New Roman"/>
          <w:i/>
          <w:iCs/>
          <w:sz w:val="24"/>
          <w:szCs w:val="24"/>
          <w:highlight w:val="cyan"/>
        </w:rPr>
        <w:t xml:space="preserve"> </w:t>
      </w:r>
      <w:r w:rsidR="00F14659" w:rsidRPr="002C16D7">
        <w:rPr>
          <w:rFonts w:ascii="Times New Roman" w:hAnsi="Times New Roman" w:cs="Times New Roman"/>
          <w:b/>
          <w:i/>
          <w:iCs/>
          <w:sz w:val="20"/>
          <w:szCs w:val="20"/>
          <w:highlight w:val="cyan"/>
        </w:rPr>
        <w:t xml:space="preserve">DSP </w:t>
      </w:r>
      <w:r w:rsidRPr="002C16D7">
        <w:rPr>
          <w:rFonts w:ascii="Times New Roman" w:hAnsi="Times New Roman" w:cs="Times New Roman"/>
          <w:b/>
          <w:i/>
          <w:iCs/>
          <w:sz w:val="20"/>
          <w:szCs w:val="20"/>
          <w:highlight w:val="cyan"/>
        </w:rPr>
        <w:t>Matemā</w:t>
      </w:r>
      <w:r w:rsidR="00F14659" w:rsidRPr="002C16D7">
        <w:rPr>
          <w:rFonts w:ascii="Times New Roman" w:hAnsi="Times New Roman" w:cs="Times New Roman"/>
          <w:b/>
          <w:i/>
          <w:iCs/>
          <w:sz w:val="20"/>
          <w:szCs w:val="20"/>
          <w:highlight w:val="cyan"/>
        </w:rPr>
        <w:t>tika.</w:t>
      </w:r>
    </w:p>
    <w:tbl>
      <w:tblPr>
        <w:tblStyle w:val="TableGrid"/>
        <w:tblpPr w:leftFromText="180" w:rightFromText="180" w:vertAnchor="text" w:horzAnchor="margin" w:tblpXSpec="center" w:tblpY="208"/>
        <w:tblW w:w="0" w:type="auto"/>
        <w:tblLook w:val="04A0" w:firstRow="1" w:lastRow="0" w:firstColumn="1" w:lastColumn="0" w:noHBand="0" w:noVBand="1"/>
      </w:tblPr>
      <w:tblGrid>
        <w:gridCol w:w="2263"/>
        <w:gridCol w:w="2552"/>
        <w:gridCol w:w="2835"/>
        <w:gridCol w:w="1276"/>
      </w:tblGrid>
      <w:tr w:rsidR="009F20E5" w:rsidRPr="002C16D7" w14:paraId="370E6748" w14:textId="77777777" w:rsidTr="007D5845">
        <w:trPr>
          <w:trHeight w:val="481"/>
        </w:trPr>
        <w:tc>
          <w:tcPr>
            <w:tcW w:w="2263" w:type="dxa"/>
          </w:tcPr>
          <w:p w14:paraId="3ED0C632" w14:textId="77777777" w:rsidR="009F20E5" w:rsidRPr="002C16D7" w:rsidRDefault="009F20E5" w:rsidP="007D5845">
            <w:pPr>
              <w:jc w:val="center"/>
              <w:rPr>
                <w:rFonts w:ascii="Times New Roman" w:hAnsi="Times New Roman" w:cs="Times New Roman"/>
                <w:b/>
                <w:highlight w:val="cyan"/>
              </w:rPr>
            </w:pPr>
            <w:r w:rsidRPr="002C16D7">
              <w:rPr>
                <w:rFonts w:ascii="Times New Roman" w:hAnsi="Times New Roman" w:cs="Times New Roman"/>
                <w:b/>
                <w:highlight w:val="cyan"/>
              </w:rPr>
              <w:t>Vārds Uzvārds</w:t>
            </w:r>
          </w:p>
        </w:tc>
        <w:tc>
          <w:tcPr>
            <w:tcW w:w="2552" w:type="dxa"/>
          </w:tcPr>
          <w:p w14:paraId="6A50422E" w14:textId="77777777" w:rsidR="009F20E5" w:rsidRPr="002C16D7" w:rsidRDefault="009F20E5" w:rsidP="007D5845">
            <w:pPr>
              <w:spacing w:after="120"/>
              <w:jc w:val="center"/>
              <w:rPr>
                <w:rFonts w:ascii="Times New Roman" w:hAnsi="Times New Roman" w:cs="Times New Roman"/>
                <w:b/>
                <w:highlight w:val="cyan"/>
              </w:rPr>
            </w:pPr>
            <w:r w:rsidRPr="002C16D7">
              <w:rPr>
                <w:rFonts w:ascii="Times New Roman" w:hAnsi="Times New Roman" w:cs="Times New Roman"/>
                <w:b/>
                <w:highlight w:val="cyan"/>
              </w:rPr>
              <w:t>Grāds, amats</w:t>
            </w:r>
          </w:p>
        </w:tc>
        <w:tc>
          <w:tcPr>
            <w:tcW w:w="2835" w:type="dxa"/>
          </w:tcPr>
          <w:p w14:paraId="2407CCA2" w14:textId="77777777" w:rsidR="009F20E5" w:rsidRPr="002C16D7" w:rsidRDefault="009F20E5" w:rsidP="007D5845">
            <w:pPr>
              <w:spacing w:after="120"/>
              <w:jc w:val="center"/>
              <w:rPr>
                <w:rFonts w:ascii="Times New Roman" w:hAnsi="Times New Roman" w:cs="Times New Roman"/>
                <w:b/>
                <w:highlight w:val="cyan"/>
              </w:rPr>
            </w:pPr>
            <w:r w:rsidRPr="002C16D7">
              <w:rPr>
                <w:rFonts w:ascii="Times New Roman" w:hAnsi="Times New Roman" w:cs="Times New Roman"/>
                <w:b/>
                <w:highlight w:val="cyan"/>
              </w:rPr>
              <w:t>LZP eksperta tiesības (nozare)</w:t>
            </w:r>
          </w:p>
        </w:tc>
        <w:tc>
          <w:tcPr>
            <w:tcW w:w="1276" w:type="dxa"/>
          </w:tcPr>
          <w:p w14:paraId="5A42283C" w14:textId="77777777" w:rsidR="009F20E5" w:rsidRPr="002C16D7" w:rsidRDefault="009F20E5" w:rsidP="007D5845">
            <w:pPr>
              <w:spacing w:after="120"/>
              <w:jc w:val="center"/>
              <w:rPr>
                <w:rFonts w:ascii="Times New Roman" w:hAnsi="Times New Roman" w:cs="Times New Roman"/>
                <w:b/>
                <w:highlight w:val="cyan"/>
              </w:rPr>
            </w:pPr>
            <w:r w:rsidRPr="002C16D7">
              <w:rPr>
                <w:rFonts w:ascii="Times New Roman" w:hAnsi="Times New Roman" w:cs="Times New Roman"/>
                <w:b/>
                <w:highlight w:val="cyan"/>
              </w:rPr>
              <w:t>LZP eksperta termiņš</w:t>
            </w:r>
          </w:p>
        </w:tc>
      </w:tr>
      <w:tr w:rsidR="009F20E5" w:rsidRPr="002C16D7" w14:paraId="206EDB71" w14:textId="77777777" w:rsidTr="007D5845">
        <w:trPr>
          <w:trHeight w:val="245"/>
        </w:trPr>
        <w:tc>
          <w:tcPr>
            <w:tcW w:w="2263" w:type="dxa"/>
          </w:tcPr>
          <w:p w14:paraId="3E9CF4B2" w14:textId="77777777" w:rsidR="009F20E5" w:rsidRPr="002C16D7" w:rsidRDefault="009F20E5" w:rsidP="007D5845">
            <w:pPr>
              <w:spacing w:after="120"/>
              <w:jc w:val="both"/>
              <w:rPr>
                <w:rFonts w:ascii="Times New Roman" w:hAnsi="Times New Roman" w:cs="Times New Roman"/>
                <w:highlight w:val="cyan"/>
              </w:rPr>
            </w:pPr>
            <w:r w:rsidRPr="002C16D7">
              <w:rPr>
                <w:rFonts w:ascii="Times New Roman" w:hAnsi="Times New Roman" w:cs="Times New Roman"/>
                <w:highlight w:val="cyan"/>
              </w:rPr>
              <w:t>Armands Gricāns</w:t>
            </w:r>
          </w:p>
        </w:tc>
        <w:tc>
          <w:tcPr>
            <w:tcW w:w="2552" w:type="dxa"/>
          </w:tcPr>
          <w:p w14:paraId="26642BB4" w14:textId="77777777" w:rsidR="009F20E5" w:rsidRPr="002C16D7" w:rsidRDefault="009F20E5" w:rsidP="007D5845">
            <w:pPr>
              <w:spacing w:after="120"/>
              <w:jc w:val="both"/>
              <w:rPr>
                <w:rFonts w:ascii="Times New Roman" w:hAnsi="Times New Roman" w:cs="Times New Roman"/>
                <w:highlight w:val="cyan"/>
              </w:rPr>
            </w:pPr>
            <w:r w:rsidRPr="002C16D7">
              <w:rPr>
                <w:rFonts w:ascii="Times New Roman" w:hAnsi="Times New Roman" w:cs="Times New Roman"/>
                <w:highlight w:val="cyan"/>
              </w:rPr>
              <w:t>Dr. math., asoc.profesors, vadošais pētnieks</w:t>
            </w:r>
          </w:p>
        </w:tc>
        <w:tc>
          <w:tcPr>
            <w:tcW w:w="2835" w:type="dxa"/>
          </w:tcPr>
          <w:p w14:paraId="6BED6677" w14:textId="77777777" w:rsidR="009F20E5" w:rsidRPr="002C16D7" w:rsidRDefault="009F20E5" w:rsidP="007D5845">
            <w:pPr>
              <w:spacing w:after="120"/>
              <w:jc w:val="both"/>
              <w:rPr>
                <w:rFonts w:ascii="Times New Roman" w:hAnsi="Times New Roman" w:cs="Times New Roman"/>
                <w:highlight w:val="cyan"/>
              </w:rPr>
            </w:pPr>
            <w:r w:rsidRPr="002C16D7">
              <w:rPr>
                <w:rFonts w:ascii="Times New Roman" w:hAnsi="Times New Roman" w:cs="Times New Roman"/>
                <w:highlight w:val="cyan"/>
              </w:rPr>
              <w:t>Dabaszinātnes - Matemātika</w:t>
            </w:r>
          </w:p>
        </w:tc>
        <w:tc>
          <w:tcPr>
            <w:tcW w:w="1276" w:type="dxa"/>
          </w:tcPr>
          <w:p w14:paraId="0D80C76A" w14:textId="4F83FF39" w:rsidR="009F20E5" w:rsidRPr="002C16D7" w:rsidRDefault="002C16D7" w:rsidP="007D5845">
            <w:pPr>
              <w:spacing w:after="120"/>
              <w:jc w:val="center"/>
              <w:rPr>
                <w:rFonts w:ascii="Times New Roman" w:hAnsi="Times New Roman" w:cs="Times New Roman"/>
                <w:highlight w:val="cyan"/>
              </w:rPr>
            </w:pPr>
            <w:r w:rsidRPr="002C16D7">
              <w:rPr>
                <w:rFonts w:ascii="Times New Roman" w:hAnsi="Times New Roman" w:cs="Times New Roman"/>
                <w:highlight w:val="cyan"/>
              </w:rPr>
              <w:t>02.10.2027</w:t>
            </w:r>
            <w:r w:rsidR="009F20E5" w:rsidRPr="002C16D7">
              <w:rPr>
                <w:rFonts w:ascii="Times New Roman" w:hAnsi="Times New Roman" w:cs="Times New Roman"/>
                <w:highlight w:val="cyan"/>
              </w:rPr>
              <w:t>.</w:t>
            </w:r>
          </w:p>
        </w:tc>
      </w:tr>
      <w:tr w:rsidR="009F20E5" w:rsidRPr="002C16D7" w14:paraId="4AF3F739" w14:textId="77777777" w:rsidTr="007D5845">
        <w:trPr>
          <w:trHeight w:val="245"/>
        </w:trPr>
        <w:tc>
          <w:tcPr>
            <w:tcW w:w="2263" w:type="dxa"/>
          </w:tcPr>
          <w:p w14:paraId="57E53ECA" w14:textId="77777777" w:rsidR="009F20E5" w:rsidRPr="002C16D7" w:rsidRDefault="009F20E5" w:rsidP="007D5845">
            <w:pPr>
              <w:spacing w:after="120"/>
              <w:jc w:val="both"/>
              <w:rPr>
                <w:rFonts w:ascii="Times New Roman" w:hAnsi="Times New Roman" w:cs="Times New Roman"/>
                <w:highlight w:val="cyan"/>
              </w:rPr>
            </w:pPr>
            <w:r w:rsidRPr="002C16D7">
              <w:rPr>
                <w:rFonts w:ascii="Times New Roman" w:hAnsi="Times New Roman" w:cs="Times New Roman"/>
                <w:highlight w:val="cyan"/>
              </w:rPr>
              <w:t>Anita Kiričuka</w:t>
            </w:r>
          </w:p>
        </w:tc>
        <w:tc>
          <w:tcPr>
            <w:tcW w:w="2552" w:type="dxa"/>
          </w:tcPr>
          <w:p w14:paraId="10A6A2D4" w14:textId="77777777" w:rsidR="009F20E5" w:rsidRPr="002C16D7" w:rsidRDefault="009F20E5" w:rsidP="007D5845">
            <w:pPr>
              <w:spacing w:after="120"/>
              <w:rPr>
                <w:rFonts w:ascii="Times New Roman" w:hAnsi="Times New Roman" w:cs="Times New Roman"/>
                <w:highlight w:val="cyan"/>
              </w:rPr>
            </w:pPr>
            <w:r w:rsidRPr="002C16D7">
              <w:rPr>
                <w:rFonts w:ascii="Times New Roman" w:hAnsi="Times New Roman" w:cs="Times New Roman"/>
                <w:highlight w:val="cyan"/>
              </w:rPr>
              <w:t>Ph.D., docente</w:t>
            </w:r>
          </w:p>
        </w:tc>
        <w:tc>
          <w:tcPr>
            <w:tcW w:w="2835" w:type="dxa"/>
          </w:tcPr>
          <w:p w14:paraId="63C15184" w14:textId="77777777" w:rsidR="009F20E5" w:rsidRPr="002C16D7" w:rsidRDefault="009F20E5" w:rsidP="007D5845">
            <w:pPr>
              <w:spacing w:after="120"/>
              <w:rPr>
                <w:rFonts w:ascii="Times New Roman" w:hAnsi="Times New Roman" w:cs="Times New Roman"/>
                <w:highlight w:val="cyan"/>
              </w:rPr>
            </w:pPr>
            <w:r w:rsidRPr="002C16D7">
              <w:rPr>
                <w:rFonts w:ascii="Times New Roman" w:hAnsi="Times New Roman" w:cs="Times New Roman"/>
                <w:highlight w:val="cyan"/>
              </w:rPr>
              <w:t>Dabaszinātnes - Matemātika</w:t>
            </w:r>
          </w:p>
        </w:tc>
        <w:tc>
          <w:tcPr>
            <w:tcW w:w="1276" w:type="dxa"/>
          </w:tcPr>
          <w:p w14:paraId="0A611F21" w14:textId="6A12ED6D" w:rsidR="009F20E5" w:rsidRPr="002C16D7" w:rsidRDefault="002C16D7" w:rsidP="007D5845">
            <w:pPr>
              <w:spacing w:after="120"/>
              <w:jc w:val="center"/>
              <w:rPr>
                <w:rFonts w:ascii="Times New Roman" w:hAnsi="Times New Roman" w:cs="Times New Roman"/>
                <w:highlight w:val="cyan"/>
              </w:rPr>
            </w:pPr>
            <w:r>
              <w:rPr>
                <w:rFonts w:ascii="Times New Roman" w:hAnsi="Times New Roman" w:cs="Times New Roman"/>
                <w:highlight w:val="cyan"/>
              </w:rPr>
              <w:t>08.05.2027</w:t>
            </w:r>
            <w:r w:rsidR="009F20E5" w:rsidRPr="002C16D7">
              <w:rPr>
                <w:rFonts w:ascii="Times New Roman" w:hAnsi="Times New Roman" w:cs="Times New Roman"/>
                <w:highlight w:val="cyan"/>
              </w:rPr>
              <w:t>.</w:t>
            </w:r>
          </w:p>
        </w:tc>
      </w:tr>
      <w:tr w:rsidR="009F20E5" w:rsidRPr="002C16D7" w14:paraId="4E750BBE" w14:textId="77777777" w:rsidTr="007D5845">
        <w:trPr>
          <w:trHeight w:val="245"/>
        </w:trPr>
        <w:tc>
          <w:tcPr>
            <w:tcW w:w="2263" w:type="dxa"/>
          </w:tcPr>
          <w:p w14:paraId="0C60356E" w14:textId="77777777" w:rsidR="009F20E5" w:rsidRPr="002C16D7" w:rsidRDefault="009F20E5" w:rsidP="007D5845">
            <w:pPr>
              <w:spacing w:after="120"/>
              <w:jc w:val="both"/>
              <w:rPr>
                <w:rFonts w:ascii="Times New Roman" w:hAnsi="Times New Roman" w:cs="Times New Roman"/>
                <w:highlight w:val="cyan"/>
              </w:rPr>
            </w:pPr>
            <w:r w:rsidRPr="002C16D7">
              <w:rPr>
                <w:rFonts w:ascii="Times New Roman" w:hAnsi="Times New Roman" w:cs="Times New Roman"/>
                <w:highlight w:val="cyan"/>
              </w:rPr>
              <w:t>Felikss Sadirbajevs</w:t>
            </w:r>
          </w:p>
        </w:tc>
        <w:tc>
          <w:tcPr>
            <w:tcW w:w="2552" w:type="dxa"/>
          </w:tcPr>
          <w:p w14:paraId="61EE69C4" w14:textId="77777777" w:rsidR="009F20E5" w:rsidRPr="002C16D7" w:rsidRDefault="009F20E5" w:rsidP="007D5845">
            <w:pPr>
              <w:spacing w:after="120"/>
              <w:rPr>
                <w:rFonts w:ascii="Times New Roman" w:hAnsi="Times New Roman" w:cs="Times New Roman"/>
                <w:highlight w:val="cyan"/>
              </w:rPr>
            </w:pPr>
            <w:r w:rsidRPr="002C16D7">
              <w:rPr>
                <w:rFonts w:ascii="Times New Roman" w:hAnsi="Times New Roman" w:cs="Times New Roman"/>
                <w:highlight w:val="cyan"/>
              </w:rPr>
              <w:t>Dr.habil.math., profesors,  vadošais pētnieks</w:t>
            </w:r>
          </w:p>
        </w:tc>
        <w:tc>
          <w:tcPr>
            <w:tcW w:w="2835" w:type="dxa"/>
          </w:tcPr>
          <w:p w14:paraId="125C75DF" w14:textId="77777777" w:rsidR="009F20E5" w:rsidRPr="002C16D7" w:rsidRDefault="009F20E5" w:rsidP="007D5845">
            <w:pPr>
              <w:spacing w:after="120"/>
              <w:rPr>
                <w:rFonts w:ascii="Times New Roman" w:hAnsi="Times New Roman" w:cs="Times New Roman"/>
                <w:highlight w:val="cyan"/>
              </w:rPr>
            </w:pPr>
            <w:r w:rsidRPr="002C16D7">
              <w:rPr>
                <w:rFonts w:ascii="Times New Roman" w:hAnsi="Times New Roman" w:cs="Times New Roman"/>
                <w:highlight w:val="cyan"/>
              </w:rPr>
              <w:t>Dabaszinātnes - Matemātika</w:t>
            </w:r>
          </w:p>
        </w:tc>
        <w:tc>
          <w:tcPr>
            <w:tcW w:w="1276" w:type="dxa"/>
          </w:tcPr>
          <w:p w14:paraId="0022B48C" w14:textId="77777777" w:rsidR="009F20E5" w:rsidRPr="002C16D7" w:rsidRDefault="009F20E5" w:rsidP="007D5845">
            <w:pPr>
              <w:spacing w:after="120"/>
              <w:jc w:val="center"/>
              <w:rPr>
                <w:rFonts w:ascii="Times New Roman" w:hAnsi="Times New Roman" w:cs="Times New Roman"/>
                <w:highlight w:val="cyan"/>
              </w:rPr>
            </w:pPr>
            <w:r w:rsidRPr="002C16D7">
              <w:rPr>
                <w:rFonts w:ascii="Times New Roman" w:hAnsi="Times New Roman" w:cs="Times New Roman"/>
                <w:highlight w:val="cyan"/>
              </w:rPr>
              <w:t>01.06.2025.</w:t>
            </w:r>
          </w:p>
        </w:tc>
      </w:tr>
      <w:tr w:rsidR="009F20E5" w:rsidRPr="002C16D7" w14:paraId="4A04A7AD" w14:textId="77777777" w:rsidTr="007D5845">
        <w:trPr>
          <w:trHeight w:val="245"/>
        </w:trPr>
        <w:tc>
          <w:tcPr>
            <w:tcW w:w="2263" w:type="dxa"/>
          </w:tcPr>
          <w:p w14:paraId="7B504A4B" w14:textId="77777777" w:rsidR="009F20E5" w:rsidRPr="002C16D7" w:rsidRDefault="009F20E5" w:rsidP="007D5845">
            <w:pPr>
              <w:spacing w:after="120"/>
              <w:jc w:val="both"/>
              <w:rPr>
                <w:rFonts w:ascii="Times New Roman" w:hAnsi="Times New Roman" w:cs="Times New Roman"/>
                <w:highlight w:val="cyan"/>
              </w:rPr>
            </w:pPr>
            <w:r w:rsidRPr="002C16D7">
              <w:rPr>
                <w:rFonts w:ascii="Times New Roman" w:hAnsi="Times New Roman" w:cs="Times New Roman"/>
                <w:highlight w:val="cyan"/>
              </w:rPr>
              <w:t>Ināra Jermačenko</w:t>
            </w:r>
          </w:p>
        </w:tc>
        <w:tc>
          <w:tcPr>
            <w:tcW w:w="2552" w:type="dxa"/>
          </w:tcPr>
          <w:p w14:paraId="523F1868" w14:textId="77777777" w:rsidR="009F20E5" w:rsidRPr="002C16D7" w:rsidRDefault="009F20E5" w:rsidP="007D5845">
            <w:pPr>
              <w:spacing w:after="120"/>
              <w:rPr>
                <w:rFonts w:ascii="Times New Roman" w:hAnsi="Times New Roman" w:cs="Times New Roman"/>
                <w:highlight w:val="cyan"/>
              </w:rPr>
            </w:pPr>
            <w:r w:rsidRPr="002C16D7">
              <w:rPr>
                <w:rFonts w:ascii="Times New Roman" w:hAnsi="Times New Roman" w:cs="Times New Roman"/>
                <w:highlight w:val="cyan"/>
              </w:rPr>
              <w:t>Dr. math., asoc.prof.,   vadošais pētnieks</w:t>
            </w:r>
          </w:p>
        </w:tc>
        <w:tc>
          <w:tcPr>
            <w:tcW w:w="2835" w:type="dxa"/>
            <w:vAlign w:val="center"/>
          </w:tcPr>
          <w:p w14:paraId="59981CAE" w14:textId="2942C241" w:rsidR="009F20E5" w:rsidRPr="002C16D7" w:rsidRDefault="002C16D7" w:rsidP="007D5845">
            <w:pPr>
              <w:spacing w:after="120"/>
              <w:jc w:val="center"/>
              <w:rPr>
                <w:rFonts w:ascii="Times New Roman" w:hAnsi="Times New Roman" w:cs="Times New Roman"/>
                <w:highlight w:val="cyan"/>
              </w:rPr>
            </w:pPr>
            <w:r w:rsidRPr="002C16D7">
              <w:rPr>
                <w:rFonts w:ascii="Times New Roman" w:hAnsi="Times New Roman" w:cs="Times New Roman"/>
                <w:highlight w:val="cyan"/>
              </w:rPr>
              <w:t>Dabaszinātnes - Matemātika</w:t>
            </w:r>
          </w:p>
        </w:tc>
        <w:tc>
          <w:tcPr>
            <w:tcW w:w="1276" w:type="dxa"/>
            <w:vAlign w:val="center"/>
          </w:tcPr>
          <w:p w14:paraId="3B912351" w14:textId="1C5B80E3" w:rsidR="009F20E5" w:rsidRPr="002C16D7" w:rsidRDefault="002C16D7" w:rsidP="007D5845">
            <w:pPr>
              <w:spacing w:after="120"/>
              <w:jc w:val="center"/>
              <w:rPr>
                <w:rFonts w:ascii="Times New Roman" w:hAnsi="Times New Roman" w:cs="Times New Roman"/>
                <w:highlight w:val="cyan"/>
              </w:rPr>
            </w:pPr>
            <w:r>
              <w:rPr>
                <w:rFonts w:ascii="Times New Roman" w:hAnsi="Times New Roman" w:cs="Times New Roman"/>
                <w:highlight w:val="cyan"/>
              </w:rPr>
              <w:t>06.11</w:t>
            </w:r>
            <w:r w:rsidRPr="002C16D7">
              <w:rPr>
                <w:rFonts w:ascii="Times New Roman" w:hAnsi="Times New Roman" w:cs="Times New Roman"/>
                <w:highlight w:val="cyan"/>
              </w:rPr>
              <w:t>.2027.</w:t>
            </w:r>
          </w:p>
        </w:tc>
      </w:tr>
      <w:tr w:rsidR="009F20E5" w:rsidRPr="00175CAB" w14:paraId="1F34DFAE" w14:textId="77777777" w:rsidTr="007D5845">
        <w:trPr>
          <w:trHeight w:val="245"/>
        </w:trPr>
        <w:tc>
          <w:tcPr>
            <w:tcW w:w="2263" w:type="dxa"/>
          </w:tcPr>
          <w:p w14:paraId="2FA17C1A" w14:textId="77777777" w:rsidR="009F20E5" w:rsidRPr="002C16D7" w:rsidRDefault="009F20E5" w:rsidP="007D5845">
            <w:pPr>
              <w:spacing w:after="120"/>
              <w:jc w:val="both"/>
              <w:rPr>
                <w:rFonts w:ascii="Times New Roman" w:hAnsi="Times New Roman" w:cs="Times New Roman"/>
                <w:highlight w:val="cyan"/>
              </w:rPr>
            </w:pPr>
            <w:r w:rsidRPr="002C16D7">
              <w:rPr>
                <w:rFonts w:ascii="Times New Roman" w:hAnsi="Times New Roman" w:cs="Times New Roman"/>
                <w:highlight w:val="cyan"/>
              </w:rPr>
              <w:t>Pēteris Daugulis</w:t>
            </w:r>
          </w:p>
        </w:tc>
        <w:tc>
          <w:tcPr>
            <w:tcW w:w="2552" w:type="dxa"/>
          </w:tcPr>
          <w:p w14:paraId="6122CCA2" w14:textId="77777777" w:rsidR="009F20E5" w:rsidRPr="002C16D7" w:rsidRDefault="009F20E5" w:rsidP="007D5845">
            <w:pPr>
              <w:spacing w:after="120"/>
              <w:rPr>
                <w:rFonts w:ascii="Times New Roman" w:hAnsi="Times New Roman" w:cs="Times New Roman"/>
                <w:highlight w:val="cyan"/>
              </w:rPr>
            </w:pPr>
            <w:r w:rsidRPr="002C16D7">
              <w:rPr>
                <w:rFonts w:ascii="Times New Roman" w:hAnsi="Times New Roman" w:cs="Times New Roman"/>
                <w:highlight w:val="cyan"/>
              </w:rPr>
              <w:t xml:space="preserve">Dr.phil.,  vadošais pētnieks </w:t>
            </w:r>
          </w:p>
        </w:tc>
        <w:tc>
          <w:tcPr>
            <w:tcW w:w="2835" w:type="dxa"/>
            <w:vAlign w:val="center"/>
          </w:tcPr>
          <w:p w14:paraId="0F113EDE" w14:textId="35E0892A" w:rsidR="009F20E5" w:rsidRPr="002C16D7" w:rsidRDefault="002C16D7" w:rsidP="007D5845">
            <w:pPr>
              <w:spacing w:after="120"/>
              <w:jc w:val="center"/>
              <w:rPr>
                <w:rFonts w:ascii="Times New Roman" w:hAnsi="Times New Roman" w:cs="Times New Roman"/>
                <w:highlight w:val="cyan"/>
              </w:rPr>
            </w:pPr>
            <w:r w:rsidRPr="002C16D7">
              <w:rPr>
                <w:rFonts w:ascii="Times New Roman" w:hAnsi="Times New Roman" w:cs="Times New Roman"/>
                <w:highlight w:val="cyan"/>
              </w:rPr>
              <w:t>Dabaszinātnes - Matemātika</w:t>
            </w:r>
          </w:p>
        </w:tc>
        <w:tc>
          <w:tcPr>
            <w:tcW w:w="1276" w:type="dxa"/>
            <w:vAlign w:val="center"/>
          </w:tcPr>
          <w:p w14:paraId="23A58039" w14:textId="43D24EA9" w:rsidR="009F20E5" w:rsidRPr="002C16D7" w:rsidRDefault="002C16D7" w:rsidP="007D5845">
            <w:pPr>
              <w:spacing w:after="120"/>
              <w:jc w:val="center"/>
              <w:rPr>
                <w:rFonts w:ascii="Times New Roman" w:hAnsi="Times New Roman" w:cs="Times New Roman"/>
              </w:rPr>
            </w:pPr>
            <w:r>
              <w:rPr>
                <w:rFonts w:ascii="Times New Roman" w:hAnsi="Times New Roman" w:cs="Times New Roman"/>
                <w:highlight w:val="cyan"/>
              </w:rPr>
              <w:t>04.09</w:t>
            </w:r>
            <w:r w:rsidRPr="002C16D7">
              <w:rPr>
                <w:rFonts w:ascii="Times New Roman" w:hAnsi="Times New Roman" w:cs="Times New Roman"/>
                <w:highlight w:val="cyan"/>
              </w:rPr>
              <w:t>.2027.</w:t>
            </w:r>
          </w:p>
        </w:tc>
      </w:tr>
    </w:tbl>
    <w:p w14:paraId="45AD6B96" w14:textId="77777777" w:rsidR="00F14659" w:rsidRPr="006E77F2" w:rsidRDefault="00F14659" w:rsidP="00F14659">
      <w:pPr>
        <w:jc w:val="both"/>
        <w:rPr>
          <w:rFonts w:ascii="Times New Roman" w:hAnsi="Times New Roman" w:cs="Times New Roman"/>
          <w:sz w:val="24"/>
          <w:szCs w:val="24"/>
        </w:rPr>
      </w:pPr>
    </w:p>
    <w:p w14:paraId="29054205"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Līdztekus akadēmiskajam darbam augstskolā mācībspēkiem ir praktiskā pieredze ar nozari saistīto projektu realizācijā. Šāda veida aktivitātes veicina vispusīgu izpratni par nozares </w:t>
      </w:r>
      <w:r w:rsidRPr="006E77F2">
        <w:rPr>
          <w:rFonts w:ascii="Times New Roman" w:hAnsi="Times New Roman" w:cs="Times New Roman"/>
          <w:sz w:val="24"/>
          <w:szCs w:val="24"/>
        </w:rPr>
        <w:lastRenderedPageBreak/>
        <w:t xml:space="preserve">specifiku, tādējādi arī studiju procesā nodrošinot tiešu teorijas un prakses vienotību. Saraksts ar DSP “Matemātika” iesaistītā akadēmiskā personāla pieredzi nozares projektu realizācijā dots pielikumā </w:t>
      </w:r>
      <w:r w:rsidRPr="006E77F2">
        <w:rPr>
          <w:rFonts w:ascii="Times New Roman" w:hAnsi="Times New Roman" w:cs="Times New Roman"/>
          <w:i/>
          <w:iCs/>
          <w:sz w:val="24"/>
          <w:szCs w:val="24"/>
        </w:rPr>
        <w:t>3.4.4. DSP Matematika_Daliba projektos</w:t>
      </w:r>
      <w:r w:rsidRPr="006E77F2">
        <w:rPr>
          <w:rFonts w:ascii="Times New Roman" w:hAnsi="Times New Roman" w:cs="Times New Roman"/>
          <w:sz w:val="24"/>
          <w:szCs w:val="24"/>
        </w:rPr>
        <w:t>.</w:t>
      </w:r>
      <w:r w:rsidRPr="006E77F2">
        <w:rPr>
          <w:rFonts w:ascii="Times New Roman" w:hAnsi="Times New Roman" w:cs="Times New Roman"/>
          <w:spacing w:val="8"/>
        </w:rPr>
        <w:t xml:space="preserve"> </w:t>
      </w:r>
      <w:r w:rsidRPr="006E77F2">
        <w:rPr>
          <w:rFonts w:ascii="Times New Roman" w:hAnsi="Times New Roman" w:cs="Times New Roman"/>
          <w:sz w:val="24"/>
          <w:szCs w:val="24"/>
        </w:rPr>
        <w:t>Pielikumā minētie īstenojamie projekti ir vērsti uz matemātisko metožu izmantošanu aktuālajās jomās, tādās kā enerģētika (siltuma reaktori), veselības aprūpe, dabas resursu izmantošana.</w:t>
      </w:r>
    </w:p>
    <w:p w14:paraId="49C27C34" w14:textId="77777777" w:rsidR="00F14659" w:rsidRPr="006E77F2" w:rsidRDefault="00F14659" w:rsidP="00F14659">
      <w:pPr>
        <w:jc w:val="both"/>
        <w:rPr>
          <w:rFonts w:ascii="Times New Roman" w:hAnsi="Times New Roman" w:cs="Times New Roman"/>
          <w:sz w:val="24"/>
          <w:szCs w:val="24"/>
        </w:rPr>
      </w:pPr>
    </w:p>
    <w:p w14:paraId="4523AE2F"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Programmā iesaistītā akadēmiskā personāla pētnieciskā darba virzieni ir orientēti uz studiju programmas sekmīgu īstenošanu un saistīti ar docētāju specializāciju programmas ietvaros. Docētāji piedalās starptautiskos un nacionālajos pētnieciskajos projektos, sagatavo zinātniskus rakstus, t.sk., starptautiski recenzējamos žurnālos, piedalās konferencēs un praktiskajos semināros, mācību, stažēšanās un dažādos zinātniskajos pasākumos. Atzīmēsim, ka ir publicētas nodaļas mācību un zinātniskajās grāmatās (piemēram, 1) Sadyrbaev, F., Atslega, S., Brokan, E. (2020). Dynamical Models of Interrelation in a Class of Artificial Networks. In: Pinelas, S., Graef, J.R., Hilger, S., Kloeden, P., Schinas, C. (eds) Differential and Difference Equations with Applications. ICDDEA 2019. Springer Proceedings in Mathematics &amp; Statistics, vol 333. Springer, Cham. </w:t>
      </w:r>
      <w:hyperlink r:id="rId21" w:history="1">
        <w:r w:rsidRPr="006E77F2">
          <w:rPr>
            <w:rStyle w:val="Hyperlink"/>
            <w:rFonts w:ascii="Times New Roman" w:hAnsi="Times New Roman" w:cs="Times New Roman"/>
            <w:color w:val="auto"/>
            <w:sz w:val="24"/>
            <w:szCs w:val="24"/>
          </w:rPr>
          <w:t>https://doi.org/10.1007/978-3-030-56323-3_18</w:t>
        </w:r>
      </w:hyperlink>
      <w:r w:rsidRPr="006E77F2">
        <w:rPr>
          <w:rFonts w:ascii="Times New Roman" w:hAnsi="Times New Roman" w:cs="Times New Roman"/>
          <w:sz w:val="24"/>
          <w:szCs w:val="24"/>
        </w:rPr>
        <w:t xml:space="preserve">; 2) Sadyrbaev, F. </w:t>
      </w:r>
      <w:r w:rsidRPr="006E77F2">
        <w:rPr>
          <w:rFonts w:ascii="Times New Roman" w:hAnsi="Times New Roman" w:cs="Times New Roman"/>
          <w:sz w:val="24"/>
          <w:szCs w:val="24"/>
          <w:lang w:val="en-US"/>
        </w:rPr>
        <w:t xml:space="preserve">CHAPTER 5 Modeling the evolution of complex networks arising in applications, in </w:t>
      </w:r>
      <w:hyperlink r:id="rId22" w:history="1">
        <w:r w:rsidRPr="006E77F2">
          <w:rPr>
            <w:rStyle w:val="Hyperlink"/>
            <w:rFonts w:ascii="Times New Roman" w:hAnsi="Times New Roman" w:cs="Times New Roman"/>
            <w:color w:val="auto"/>
            <w:sz w:val="24"/>
            <w:szCs w:val="24"/>
            <w:lang w:val="en-US"/>
          </w:rPr>
          <w:t>Human-Assisted Intelligent Computing</w:t>
        </w:r>
      </w:hyperlink>
      <w:r w:rsidRPr="006E77F2">
        <w:rPr>
          <w:rFonts w:ascii="Times New Roman" w:hAnsi="Times New Roman" w:cs="Times New Roman"/>
          <w:sz w:val="24"/>
          <w:szCs w:val="24"/>
        </w:rPr>
        <w:t xml:space="preserve"> </w:t>
      </w:r>
      <w:r w:rsidRPr="006E77F2">
        <w:rPr>
          <w:rFonts w:ascii="Times New Roman" w:hAnsi="Times New Roman" w:cs="Times New Roman"/>
          <w:sz w:val="24"/>
          <w:szCs w:val="24"/>
          <w:lang w:val="en-US"/>
        </w:rPr>
        <w:t xml:space="preserve">Modeling, simulations and applications, Published April 2023. Copyright © IOP Publishing Ltd 2023 </w:t>
      </w:r>
      <w:r w:rsidRPr="006E77F2">
        <w:rPr>
          <w:rFonts w:ascii="Times New Roman" w:hAnsi="Times New Roman" w:cs="Times New Roman"/>
          <w:sz w:val="24"/>
          <w:szCs w:val="24"/>
        </w:rPr>
        <w:t xml:space="preserve">https://iopscience.iop.org/book/edit/978-0-7503-4801-0/chapter/bk978-0-7503-4801-0ch5) un izstrādā metodiskos materiālus. DSP “Matemātika” realizācijā iesaistīto mācībspēku nozīmīgākās publikācijas pievienotas pielikumā </w:t>
      </w:r>
      <w:r w:rsidRPr="006E77F2">
        <w:rPr>
          <w:rFonts w:ascii="Times New Roman" w:hAnsi="Times New Roman" w:cs="Times New Roman"/>
          <w:i/>
          <w:iCs/>
          <w:sz w:val="24"/>
          <w:szCs w:val="24"/>
        </w:rPr>
        <w:t>2.4.4.Zinātnisko publikāciju saraksts virzienam</w:t>
      </w:r>
      <w:r w:rsidRPr="006E77F2">
        <w:rPr>
          <w:rFonts w:ascii="Times New Roman" w:hAnsi="Times New Roman" w:cs="Times New Roman"/>
          <w:sz w:val="24"/>
          <w:szCs w:val="24"/>
        </w:rPr>
        <w:t xml:space="preserve">. </w:t>
      </w:r>
    </w:p>
    <w:p w14:paraId="04DE0C02" w14:textId="77777777" w:rsidR="00F14659" w:rsidRPr="006E77F2" w:rsidRDefault="00F14659" w:rsidP="00F14659">
      <w:pPr>
        <w:jc w:val="both"/>
        <w:rPr>
          <w:rFonts w:ascii="Times New Roman" w:hAnsi="Times New Roman" w:cs="Times New Roman"/>
          <w:sz w:val="24"/>
          <w:szCs w:val="24"/>
        </w:rPr>
      </w:pPr>
    </w:p>
    <w:p w14:paraId="557F4E6A"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3.4.2. Mācībspēku sastāva izmaiņu analīze un novērtējums par pārskata periodu, to ietekme uz studiju kvalitāti. </w:t>
      </w:r>
    </w:p>
    <w:p w14:paraId="0FF0205D" w14:textId="77777777" w:rsidR="00F14659" w:rsidRPr="006E77F2" w:rsidRDefault="00F14659" w:rsidP="00F14659">
      <w:pPr>
        <w:jc w:val="both"/>
        <w:rPr>
          <w:rFonts w:ascii="Times New Roman" w:hAnsi="Times New Roman" w:cs="Times New Roman"/>
          <w:sz w:val="24"/>
          <w:szCs w:val="24"/>
        </w:rPr>
      </w:pPr>
    </w:p>
    <w:p w14:paraId="0A1639D3"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sz w:val="24"/>
          <w:szCs w:val="24"/>
        </w:rPr>
        <w:t>Sniedzot dokumentus uz akreditāciju, tiek plānots, ka DSP “Matemātika” realizācijā tiks iesaistīti 5 docētāji. Kopš iepriekšējās studiju virziena akreditācijas studiju kursu nodrošinājumā veiktas mācībspēku izm</w:t>
      </w:r>
      <w:bookmarkStart w:id="18" w:name="_Hlk138939061"/>
      <w:r w:rsidRPr="006E77F2">
        <w:rPr>
          <w:rFonts w:ascii="Times New Roman" w:hAnsi="Times New Roman" w:cs="Times New Roman"/>
          <w:sz w:val="24"/>
          <w:szCs w:val="24"/>
        </w:rPr>
        <w:t>aiņas. Lai atjauninātu mācībspēku sastāvu, tika iesaistīta PhD A. Kiričuka, kura ir ieguvusi LZP eksperta tiesību statusu.</w:t>
      </w:r>
      <w:r w:rsidRPr="006E77F2">
        <w:rPr>
          <w:rFonts w:ascii="Times New Roman" w:hAnsi="Times New Roman" w:cs="Times New Roman"/>
          <w:b/>
          <w:bCs/>
          <w:sz w:val="24"/>
          <w:szCs w:val="24"/>
        </w:rPr>
        <w:t xml:space="preserve"> </w:t>
      </w:r>
      <w:bookmarkEnd w:id="18"/>
    </w:p>
    <w:p w14:paraId="11B5034F" w14:textId="77777777" w:rsidR="00F14659" w:rsidRPr="006E77F2" w:rsidRDefault="00F14659" w:rsidP="00F14659">
      <w:pPr>
        <w:jc w:val="both"/>
        <w:rPr>
          <w:rFonts w:ascii="Times New Roman" w:hAnsi="Times New Roman" w:cs="Times New Roman"/>
          <w:b/>
          <w:bCs/>
          <w:sz w:val="24"/>
          <w:szCs w:val="24"/>
        </w:rPr>
      </w:pPr>
    </w:p>
    <w:p w14:paraId="684CB541"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Šīs izmaiņas veicināja programmas uzdevumu izpildei nepieciešamā līmeņa uzturēšanu.</w:t>
      </w:r>
    </w:p>
    <w:p w14:paraId="61D26A5C" w14:textId="77777777" w:rsidR="00F14659" w:rsidRPr="006E77F2" w:rsidRDefault="00F14659" w:rsidP="00F14659">
      <w:pPr>
        <w:jc w:val="both"/>
        <w:rPr>
          <w:rFonts w:ascii="Times New Roman" w:hAnsi="Times New Roman" w:cs="Times New Roman"/>
          <w:sz w:val="24"/>
          <w:szCs w:val="24"/>
        </w:rPr>
      </w:pPr>
    </w:p>
    <w:p w14:paraId="60472CE7"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3.4.3. Informācija par doktora studiju programmas īstenošanā iesaistītā akadēmiskā personāla zinātnisko publikāciju skaitu pārskata periodā, pievienojot svarīgāko publikāciju sarakstu, kas publicētas žurnālos, kuri tiek indeksēti datubāzēs Scopus vai WoS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attiecīgajā zinātņu nozarē (kopējais skaits, mācībspēka vārds/ uzvārds, zinātnes nozare, kurā mācībspēkam ir eksperta statuss un </w:t>
      </w:r>
      <w:bookmarkStart w:id="19" w:name="_Hlk138939127"/>
      <w:r w:rsidRPr="006E77F2">
        <w:rPr>
          <w:rFonts w:ascii="Times New Roman" w:hAnsi="Times New Roman" w:cs="Times New Roman"/>
          <w:b/>
          <w:bCs/>
          <w:sz w:val="24"/>
          <w:szCs w:val="24"/>
        </w:rPr>
        <w:t>Latvijas Zinātnes padomes eksperta tiesību beigu</w:t>
      </w:r>
      <w:bookmarkEnd w:id="19"/>
      <w:r w:rsidRPr="006E77F2">
        <w:rPr>
          <w:rFonts w:ascii="Times New Roman" w:hAnsi="Times New Roman" w:cs="Times New Roman"/>
          <w:b/>
          <w:bCs/>
          <w:sz w:val="24"/>
          <w:szCs w:val="24"/>
        </w:rPr>
        <w:t xml:space="preserve"> termiņš) (ja attiecināms). </w:t>
      </w:r>
    </w:p>
    <w:p w14:paraId="25927FD3" w14:textId="77777777" w:rsidR="00F14659" w:rsidRPr="006E77F2" w:rsidRDefault="00F14659" w:rsidP="00F14659">
      <w:pPr>
        <w:jc w:val="both"/>
        <w:rPr>
          <w:rFonts w:ascii="Times New Roman" w:hAnsi="Times New Roman" w:cs="Times New Roman"/>
          <w:b/>
          <w:bCs/>
          <w:sz w:val="24"/>
          <w:szCs w:val="24"/>
        </w:rPr>
      </w:pPr>
    </w:p>
    <w:p w14:paraId="003E7655"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DSP “Matemātika” īstenošanā iesaistītais akadēmiskais personāls laika posmā no  2017.-2022. gadam kopumā ir publicējuši </w:t>
      </w:r>
      <w:r w:rsidRPr="006E77F2">
        <w:rPr>
          <w:rFonts w:ascii="Times New Roman" w:hAnsi="Times New Roman" w:cs="Times New Roman"/>
          <w:bCs/>
          <w:sz w:val="24"/>
          <w:szCs w:val="24"/>
        </w:rPr>
        <w:t>52</w:t>
      </w:r>
      <w:r w:rsidRPr="006E77F2">
        <w:rPr>
          <w:rFonts w:ascii="Times New Roman" w:hAnsi="Times New Roman" w:cs="Times New Roman"/>
          <w:sz w:val="24"/>
          <w:szCs w:val="24"/>
        </w:rPr>
        <w:t xml:space="preserve"> zinātniskās publikācijas, kas indeksētas Scopus vai WoS datu bāzēs. No tām liela daļa ir augstākās raudzes publikācijas, kuras publicētas Q1 vai Q2 kvartiles žurnālos. Pārskata periodā DSP “Matemātika” iesaistītie mācībspēki savu zinātnisko pētījumu rezultātus publicējuši tādos Q1 un Q2 kvartiles izdevumos kā </w:t>
      </w:r>
      <w:r w:rsidRPr="006E77F2">
        <w:rPr>
          <w:rFonts w:ascii="Times New Roman" w:hAnsi="Times New Roman" w:cs="Times New Roman"/>
          <w:iCs/>
          <w:sz w:val="24"/>
          <w:szCs w:val="24"/>
        </w:rPr>
        <w:t>Mathematical Modelling and Analysis, Nonlinear Analysis: Modeling and Control, Mathematics (MDPI), Fluids (MDPI),</w:t>
      </w:r>
      <w:r w:rsidRPr="006E77F2">
        <w:rPr>
          <w:rFonts w:ascii="Times New Roman" w:hAnsi="Times New Roman" w:cs="Times New Roman"/>
          <w:sz w:val="24"/>
          <w:szCs w:val="24"/>
        </w:rPr>
        <w:t xml:space="preserve"> </w:t>
      </w:r>
      <w:r w:rsidRPr="006E77F2">
        <w:rPr>
          <w:rFonts w:ascii="Times New Roman" w:hAnsi="Times New Roman" w:cs="Times New Roman"/>
          <w:iCs/>
          <w:sz w:val="24"/>
          <w:szCs w:val="24"/>
        </w:rPr>
        <w:lastRenderedPageBreak/>
        <w:t xml:space="preserve">Mathematical Biosciences and Engineering </w:t>
      </w:r>
      <w:r w:rsidRPr="006E77F2">
        <w:rPr>
          <w:rFonts w:ascii="Times New Roman" w:hAnsi="Times New Roman" w:cs="Times New Roman"/>
          <w:sz w:val="24"/>
          <w:szCs w:val="24"/>
        </w:rPr>
        <w:t>u.c. Būtiska daļa no DSP “Matemātika” mācībspēku izstrādātajiem zinātniskajiem rakstiem ir tikuši publicēti cieši sadarbojoties ar DSP “Matemātika” studējošajiem.</w:t>
      </w:r>
    </w:p>
    <w:p w14:paraId="774E4296" w14:textId="77777777" w:rsidR="00F14659" w:rsidRPr="006E77F2" w:rsidRDefault="00F14659" w:rsidP="00F14659">
      <w:pPr>
        <w:jc w:val="both"/>
        <w:rPr>
          <w:rFonts w:ascii="Times New Roman" w:hAnsi="Times New Roman" w:cs="Times New Roman"/>
          <w:sz w:val="24"/>
          <w:szCs w:val="24"/>
        </w:rPr>
      </w:pPr>
    </w:p>
    <w:p w14:paraId="105D7F0A" w14:textId="3E11F106"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DSP “Matemātika” realizācijā iesaistīto mācībspēku nozīmīgākās publikācijas pievienotas pielikumā </w:t>
      </w:r>
      <w:r w:rsidRPr="006E77F2">
        <w:rPr>
          <w:rFonts w:ascii="Times New Roman" w:hAnsi="Times New Roman" w:cs="Times New Roman"/>
          <w:i/>
          <w:iCs/>
          <w:sz w:val="24"/>
          <w:szCs w:val="24"/>
        </w:rPr>
        <w:t>2.4.4.Zinātnisko publikāciju saraksts virzienam</w:t>
      </w:r>
      <w:r w:rsidRPr="006E77F2">
        <w:rPr>
          <w:rFonts w:ascii="Times New Roman" w:hAnsi="Times New Roman" w:cs="Times New Roman"/>
          <w:sz w:val="24"/>
          <w:szCs w:val="24"/>
        </w:rPr>
        <w:t xml:space="preserve">. </w:t>
      </w:r>
      <w:r w:rsidR="000D0F41" w:rsidRPr="000D0F41">
        <w:rPr>
          <w:rFonts w:ascii="Times New Roman" w:hAnsi="Times New Roman" w:cs="Times New Roman"/>
          <w:sz w:val="24"/>
          <w:szCs w:val="24"/>
          <w:highlight w:val="cyan"/>
        </w:rPr>
        <w:t>Visi</w:t>
      </w:r>
      <w:r w:rsidRPr="006E77F2">
        <w:rPr>
          <w:rFonts w:ascii="Times New Roman" w:hAnsi="Times New Roman" w:cs="Times New Roman"/>
          <w:sz w:val="24"/>
          <w:szCs w:val="24"/>
        </w:rPr>
        <w:t xml:space="preserve"> studiju programmas realizācijā iesaistītie mācībspēki ir LZP eksperti. Mācībspēku sarakstu, kā arī informācija par mācībspēku pamatievēlēšanas vietu, zinātnes nozarēm, kurās piešķirtas LZP eksperta tiesības un tiesību termiņu skatīt pielikumā </w:t>
      </w:r>
      <w:r w:rsidRPr="006E77F2">
        <w:rPr>
          <w:rFonts w:ascii="Times New Roman" w:hAnsi="Times New Roman" w:cs="Times New Roman"/>
          <w:i/>
          <w:iCs/>
          <w:sz w:val="24"/>
          <w:szCs w:val="24"/>
        </w:rPr>
        <w:t>3.4.1.Apliecinajums_LZP_eksperti_DSP Matematika.</w:t>
      </w:r>
    </w:p>
    <w:p w14:paraId="6DDF5EF3" w14:textId="77777777" w:rsidR="00F14659" w:rsidRPr="006E77F2" w:rsidRDefault="00F14659" w:rsidP="00F14659">
      <w:pPr>
        <w:jc w:val="both"/>
        <w:rPr>
          <w:rFonts w:ascii="Times New Roman" w:hAnsi="Times New Roman" w:cs="Times New Roman"/>
          <w:sz w:val="24"/>
          <w:szCs w:val="24"/>
        </w:rPr>
      </w:pPr>
    </w:p>
    <w:p w14:paraId="2D4A7296" w14:textId="77777777" w:rsidR="00F14659" w:rsidRPr="006E77F2" w:rsidRDefault="00F14659" w:rsidP="00F14659">
      <w:pPr>
        <w:jc w:val="both"/>
        <w:rPr>
          <w:rFonts w:ascii="Times New Roman" w:hAnsi="Times New Roman" w:cs="Times New Roman"/>
          <w:b/>
          <w:bCs/>
          <w:sz w:val="24"/>
          <w:szCs w:val="24"/>
        </w:rPr>
      </w:pPr>
      <w:r w:rsidRPr="006E77F2">
        <w:rPr>
          <w:rFonts w:ascii="Times New Roman" w:hAnsi="Times New Roman" w:cs="Times New Roman"/>
          <w:b/>
          <w:bCs/>
          <w:sz w:val="24"/>
          <w:szCs w:val="24"/>
        </w:rPr>
        <w:t xml:space="preserve">3.4.4.Informācija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1C1AA3F5" w14:textId="77777777" w:rsidR="00F14659" w:rsidRPr="006E77F2" w:rsidRDefault="00F14659" w:rsidP="00F14659">
      <w:pPr>
        <w:jc w:val="both"/>
        <w:rPr>
          <w:rFonts w:ascii="Times New Roman" w:hAnsi="Times New Roman" w:cs="Times New Roman"/>
          <w:sz w:val="24"/>
          <w:szCs w:val="24"/>
        </w:rPr>
      </w:pPr>
    </w:p>
    <w:p w14:paraId="4510C213"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 xml:space="preserve">Pārskata periodā DSP “Matemātika” realizācijā iesaistītie mācībspēki ir piedalījušies 4 zinātnisko projektu īstenošanā (no tiem 1 starptautiskais un 2 LZP projekti). Īstenojamie pētniecības projekti ir vērsti uz matemātisko metožu izmantošanu aktuālajās jomās, tādās kā enerģētika (siltuma reaktori), veselības aprūpe, dabas resursu izmantošana. Izvērstu informāciju </w:t>
      </w:r>
      <w:bookmarkStart w:id="20" w:name="_Hlk138939001"/>
      <w:r w:rsidRPr="006E77F2">
        <w:rPr>
          <w:rFonts w:ascii="Times New Roman" w:hAnsi="Times New Roman" w:cs="Times New Roman"/>
          <w:sz w:val="24"/>
          <w:szCs w:val="24"/>
        </w:rPr>
        <w:t xml:space="preserve">skatīt pielikumā </w:t>
      </w:r>
      <w:r w:rsidRPr="006E77F2">
        <w:rPr>
          <w:rFonts w:ascii="Times New Roman" w:hAnsi="Times New Roman" w:cs="Times New Roman"/>
          <w:i/>
          <w:sz w:val="24"/>
          <w:szCs w:val="24"/>
        </w:rPr>
        <w:t>3.4.4. DSP Matematika_Daliba projektos.</w:t>
      </w:r>
    </w:p>
    <w:bookmarkEnd w:id="20"/>
    <w:p w14:paraId="2EF2251A" w14:textId="77777777" w:rsidR="00F14659" w:rsidRPr="006E77F2" w:rsidRDefault="00F14659" w:rsidP="00F14659">
      <w:pPr>
        <w:jc w:val="both"/>
        <w:rPr>
          <w:rFonts w:ascii="Times New Roman" w:hAnsi="Times New Roman" w:cs="Times New Roman"/>
        </w:rPr>
      </w:pPr>
    </w:p>
    <w:p w14:paraId="1A8613E4" w14:textId="77777777" w:rsidR="00F14659" w:rsidRPr="006E77F2" w:rsidRDefault="00F14659" w:rsidP="00F14659">
      <w:pPr>
        <w:jc w:val="both"/>
        <w:rPr>
          <w:rFonts w:ascii="Times New Roman" w:hAnsi="Times New Roman" w:cs="Times New Roman"/>
          <w:b/>
          <w:bCs/>
        </w:rPr>
      </w:pPr>
      <w:r w:rsidRPr="006E77F2">
        <w:rPr>
          <w:rFonts w:ascii="Times New Roman" w:hAnsi="Times New Roman" w:cs="Times New Roman"/>
          <w:b/>
          <w:bCs/>
        </w:rPr>
        <w:t>3.4.5.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24B5C335" w14:textId="77777777" w:rsidR="00F14659" w:rsidRPr="006E77F2" w:rsidRDefault="00F14659" w:rsidP="00F14659">
      <w:pPr>
        <w:jc w:val="both"/>
        <w:rPr>
          <w:rFonts w:ascii="Times New Roman" w:hAnsi="Times New Roman" w:cs="Times New Roman"/>
        </w:rPr>
      </w:pPr>
    </w:p>
    <w:p w14:paraId="6C0E96A0"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Mācībspēku savstarpējā sadarbība pastāv, tā ir programmas mācību procesa nepieciešamā sastāvdaļa.</w:t>
      </w:r>
    </w:p>
    <w:p w14:paraId="06B5782E" w14:textId="77777777" w:rsidR="00F14659" w:rsidRPr="006E77F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t>Piemēri:</w:t>
      </w:r>
    </w:p>
    <w:p w14:paraId="7AD04085" w14:textId="77777777" w:rsidR="00F14659" w:rsidRPr="006E77F2" w:rsidRDefault="00F14659" w:rsidP="00882AC2">
      <w:pPr>
        <w:pStyle w:val="ListParagraph"/>
        <w:numPr>
          <w:ilvl w:val="0"/>
          <w:numId w:val="43"/>
        </w:numPr>
        <w:jc w:val="both"/>
        <w:rPr>
          <w:rFonts w:ascii="Times New Roman" w:hAnsi="Times New Roman" w:cs="Times New Roman"/>
          <w:sz w:val="24"/>
          <w:szCs w:val="24"/>
        </w:rPr>
      </w:pPr>
      <w:r w:rsidRPr="006E77F2">
        <w:rPr>
          <w:rFonts w:ascii="Times New Roman" w:hAnsi="Times New Roman" w:cs="Times New Roman"/>
          <w:sz w:val="24"/>
          <w:szCs w:val="24"/>
        </w:rPr>
        <w:t>Ināra Jermačenko ir Feliksa Sdirbajeva bijuša doktorantūras studente, pašreiz aktīvi strādājoša pasniedzēja DU DSP “Matemātika”. Abiem autoriem ir 12 kopīgas publikācijas saskaņā ar Google Scholar datiem. Publikācija Sadyrbaev, F. Yermachenko, I. “Quasilinearization and multiple solutions of the Emden-Fowler type equation”, Mathematical Modelling and Analysis, 2005, 10(1), pp. 41–50 pēc Scopus datiem citēta 34 reizes, publikācija Sadyrbaev, F. Yermachenko, I. “Types of solutions and multiplicity results for two-point nonlinear boundary value problems”, Nonlinear Analysis, Theory, Methods and Applications, 2005, 63(5-7) citēta 15 reizes (Scopus).</w:t>
      </w:r>
    </w:p>
    <w:p w14:paraId="224816EB" w14:textId="77777777" w:rsidR="00F14659" w:rsidRPr="006E77F2" w:rsidRDefault="00F14659" w:rsidP="00882AC2">
      <w:pPr>
        <w:pStyle w:val="ListParagraph"/>
        <w:numPr>
          <w:ilvl w:val="0"/>
          <w:numId w:val="43"/>
        </w:numPr>
        <w:jc w:val="both"/>
        <w:rPr>
          <w:rFonts w:ascii="Times New Roman" w:hAnsi="Times New Roman" w:cs="Times New Roman"/>
          <w:sz w:val="24"/>
          <w:szCs w:val="24"/>
        </w:rPr>
      </w:pPr>
      <w:r w:rsidRPr="006E77F2">
        <w:rPr>
          <w:rFonts w:ascii="Times New Roman" w:hAnsi="Times New Roman" w:cs="Times New Roman"/>
          <w:sz w:val="24"/>
          <w:szCs w:val="24"/>
        </w:rPr>
        <w:t>Armanda Gricāna un Feliksa Sadirbajeva darbs pie Nehari vienādojumiem “Extension of the example by Moore-Nehari”, Tatra Mountains Mathematical Publications, 2015, 63(1), pp. 115–127 iezīmēja sākumu ārzemju autoru rakstu sērijai par šo pašu tēmu, kas tika publicēta pirmās klases starptautiskos žurnālos.</w:t>
      </w:r>
    </w:p>
    <w:p w14:paraId="42A3FEBA" w14:textId="77777777" w:rsidR="00F14659" w:rsidRPr="006E77F2" w:rsidRDefault="00F14659" w:rsidP="00882AC2">
      <w:pPr>
        <w:pStyle w:val="ListParagraph"/>
        <w:numPr>
          <w:ilvl w:val="0"/>
          <w:numId w:val="43"/>
        </w:numPr>
        <w:jc w:val="both"/>
        <w:rPr>
          <w:rFonts w:ascii="Times New Roman" w:hAnsi="Times New Roman" w:cs="Times New Roman"/>
          <w:sz w:val="24"/>
          <w:szCs w:val="24"/>
        </w:rPr>
      </w:pPr>
      <w:r w:rsidRPr="006E77F2">
        <w:rPr>
          <w:rFonts w:ascii="Times New Roman" w:hAnsi="Times New Roman" w:cs="Times New Roman"/>
          <w:sz w:val="24"/>
          <w:szCs w:val="24"/>
        </w:rPr>
        <w:t xml:space="preserve">A. Gricāns, F. Sadirbajevs, I. Yermačenko kopā piedalās Latvijas Zinātnes Padomes projektā. (skatīt pielikumā </w:t>
      </w:r>
      <w:r w:rsidRPr="006E77F2">
        <w:rPr>
          <w:rFonts w:ascii="Times New Roman" w:hAnsi="Times New Roman" w:cs="Times New Roman"/>
          <w:i/>
          <w:sz w:val="24"/>
          <w:szCs w:val="24"/>
        </w:rPr>
        <w:t>3.4.4. DSP Matematika_Daliba projektos).</w:t>
      </w:r>
    </w:p>
    <w:p w14:paraId="286FF8BE" w14:textId="77777777" w:rsidR="00F14659" w:rsidRPr="006E77F2" w:rsidRDefault="00F14659" w:rsidP="00F14659">
      <w:pPr>
        <w:rPr>
          <w:rFonts w:ascii="Times New Roman" w:hAnsi="Times New Roman" w:cs="Times New Roman"/>
          <w:sz w:val="24"/>
          <w:szCs w:val="24"/>
        </w:rPr>
      </w:pPr>
    </w:p>
    <w:p w14:paraId="6AA65C53" w14:textId="77777777" w:rsidR="00F14659" w:rsidRPr="006E77F2" w:rsidRDefault="00F14659" w:rsidP="00F14659">
      <w:pPr>
        <w:pStyle w:val="NormalWeb"/>
        <w:shd w:val="clear" w:color="auto" w:fill="FFFFFF"/>
        <w:spacing w:before="0" w:beforeAutospacing="0" w:after="0" w:afterAutospacing="0"/>
        <w:jc w:val="both"/>
      </w:pPr>
      <w:r w:rsidRPr="006E77F2">
        <w:t xml:space="preserve">Doktora studiju programmas iekšienē mācībspēku sadarbības nepieciešamību nosaka vispirms kopīgā pētniecība un zinātniskā kooperācija. Taču, veidojot studiju programmu, priekšplānā izvirzās studentu vajadzības, savukārt macībspēku intereses ir pakārtotas. DU DSP “Matemātika” īstenošanā pārskata periodā izdevās harmonizēt visu iesaistīto pušu vajadzības, intereses un iespējas. </w:t>
      </w:r>
    </w:p>
    <w:p w14:paraId="0B30CB0D" w14:textId="77777777" w:rsidR="00F14659" w:rsidRPr="006E77F2" w:rsidRDefault="00F14659" w:rsidP="00F14659">
      <w:pPr>
        <w:jc w:val="both"/>
        <w:rPr>
          <w:rFonts w:ascii="Times New Roman" w:hAnsi="Times New Roman" w:cs="Times New Roman"/>
          <w:b/>
          <w:bCs/>
          <w:sz w:val="24"/>
          <w:szCs w:val="24"/>
        </w:rPr>
      </w:pPr>
    </w:p>
    <w:p w14:paraId="69EA5E9A" w14:textId="6DAF8B4E" w:rsidR="00F14659" w:rsidRPr="00C26AA2" w:rsidRDefault="00F14659" w:rsidP="00F14659">
      <w:pPr>
        <w:jc w:val="both"/>
        <w:rPr>
          <w:rFonts w:ascii="Times New Roman" w:hAnsi="Times New Roman" w:cs="Times New Roman"/>
          <w:sz w:val="24"/>
          <w:szCs w:val="24"/>
        </w:rPr>
      </w:pPr>
      <w:r w:rsidRPr="006E77F2">
        <w:rPr>
          <w:rFonts w:ascii="Times New Roman" w:hAnsi="Times New Roman" w:cs="Times New Roman"/>
          <w:sz w:val="24"/>
          <w:szCs w:val="24"/>
        </w:rPr>
        <w:lastRenderedPageBreak/>
        <w:t>Studējošo un mācībspēku skaita attiecība studiju programmas ietvaros (</w:t>
      </w:r>
      <w:r w:rsidRPr="008B6682">
        <w:rPr>
          <w:rFonts w:ascii="Times New Roman" w:hAnsi="Times New Roman" w:cs="Times New Roman"/>
          <w:sz w:val="24"/>
          <w:szCs w:val="24"/>
          <w:highlight w:val="cyan"/>
        </w:rPr>
        <w:t>pašnovērtējuma ziņojuma iesniegšanas brīdī</w:t>
      </w:r>
      <w:r w:rsidR="008B6682">
        <w:rPr>
          <w:rFonts w:ascii="Times New Roman" w:hAnsi="Times New Roman" w:cs="Times New Roman"/>
          <w:sz w:val="24"/>
          <w:szCs w:val="24"/>
        </w:rPr>
        <w:t xml:space="preserve">) ir </w:t>
      </w:r>
      <w:r w:rsidR="008B6682" w:rsidRPr="008B6682">
        <w:rPr>
          <w:rFonts w:ascii="Times New Roman" w:hAnsi="Times New Roman" w:cs="Times New Roman"/>
          <w:sz w:val="24"/>
          <w:szCs w:val="24"/>
          <w:highlight w:val="cyan"/>
        </w:rPr>
        <w:t>0:5. jo 2023./2024</w:t>
      </w:r>
      <w:r w:rsidRPr="008B6682">
        <w:rPr>
          <w:rFonts w:ascii="Times New Roman" w:hAnsi="Times New Roman" w:cs="Times New Roman"/>
          <w:sz w:val="24"/>
          <w:szCs w:val="24"/>
          <w:highlight w:val="cyan"/>
        </w:rPr>
        <w:t>. st. g.</w:t>
      </w:r>
      <w:r w:rsidRPr="006E77F2">
        <w:rPr>
          <w:rFonts w:ascii="Times New Roman" w:hAnsi="Times New Roman" w:cs="Times New Roman"/>
          <w:sz w:val="24"/>
          <w:szCs w:val="24"/>
        </w:rPr>
        <w:t xml:space="preserve"> doktora studiju programmas re</w:t>
      </w:r>
      <w:r w:rsidR="008B6682">
        <w:rPr>
          <w:rFonts w:ascii="Times New Roman" w:hAnsi="Times New Roman" w:cs="Times New Roman"/>
          <w:sz w:val="24"/>
          <w:szCs w:val="24"/>
        </w:rPr>
        <w:t xml:space="preserve">alizācijā ir iesaistīti kopumā </w:t>
      </w:r>
      <w:r w:rsidR="008B6682" w:rsidRPr="008B6682">
        <w:rPr>
          <w:rFonts w:ascii="Times New Roman" w:hAnsi="Times New Roman" w:cs="Times New Roman"/>
          <w:sz w:val="24"/>
          <w:szCs w:val="24"/>
          <w:highlight w:val="cyan"/>
        </w:rPr>
        <w:t>5</w:t>
      </w:r>
      <w:r w:rsidRPr="006E77F2">
        <w:rPr>
          <w:rFonts w:ascii="Times New Roman" w:hAnsi="Times New Roman" w:cs="Times New Roman"/>
          <w:sz w:val="24"/>
          <w:szCs w:val="24"/>
        </w:rPr>
        <w:t xml:space="preserve"> mācībspēki. </w:t>
      </w:r>
      <w:r w:rsidRPr="006E77F2">
        <w:rPr>
          <w:rFonts w:ascii="Times New Roman" w:hAnsi="Times New Roman" w:cs="Times New Roman"/>
          <w:sz w:val="24"/>
          <w:szCs w:val="24"/>
          <w:shd w:val="clear" w:color="auto" w:fill="FFFFFF"/>
        </w:rPr>
        <w:t xml:space="preserve">Uz </w:t>
      </w:r>
      <w:r w:rsidR="008B6682" w:rsidRPr="008B6682">
        <w:rPr>
          <w:rFonts w:ascii="Times New Roman" w:hAnsi="Times New Roman" w:cs="Times New Roman"/>
          <w:sz w:val="24"/>
          <w:szCs w:val="24"/>
          <w:highlight w:val="cyan"/>
        </w:rPr>
        <w:t>pašnovērtējuma</w:t>
      </w:r>
      <w:r w:rsidRPr="006E77F2">
        <w:rPr>
          <w:rFonts w:ascii="Times New Roman" w:hAnsi="Times New Roman" w:cs="Times New Roman"/>
          <w:sz w:val="24"/>
          <w:szCs w:val="24"/>
          <w:shd w:val="clear" w:color="auto" w:fill="FFFFFF"/>
        </w:rPr>
        <w:t xml:space="preserve"> ziņojuma iesniegšanas brīdi </w:t>
      </w:r>
      <w:r w:rsidR="008B6682" w:rsidRPr="008B6682">
        <w:rPr>
          <w:rFonts w:ascii="Times New Roman" w:hAnsi="Times New Roman" w:cs="Times New Roman"/>
          <w:sz w:val="24"/>
          <w:szCs w:val="24"/>
          <w:highlight w:val="cyan"/>
          <w:shd w:val="clear" w:color="auto" w:fill="FFFFFF"/>
        </w:rPr>
        <w:t>nav studējošo</w:t>
      </w:r>
      <w:r w:rsidRPr="008B6682">
        <w:rPr>
          <w:rFonts w:ascii="Times New Roman" w:hAnsi="Times New Roman" w:cs="Times New Roman"/>
          <w:sz w:val="24"/>
          <w:szCs w:val="24"/>
          <w:highlight w:val="cyan"/>
          <w:shd w:val="clear" w:color="auto" w:fill="FFFFFF"/>
        </w:rPr>
        <w:t>.</w:t>
      </w:r>
    </w:p>
    <w:p w14:paraId="4BCB0963" w14:textId="77777777" w:rsidR="00F14659" w:rsidRPr="00C26AA2" w:rsidRDefault="00F14659" w:rsidP="00D91AA7">
      <w:pPr>
        <w:jc w:val="both"/>
        <w:rPr>
          <w:rFonts w:ascii="Times New Roman" w:hAnsi="Times New Roman" w:cs="Times New Roman"/>
          <w:sz w:val="24"/>
          <w:szCs w:val="24"/>
        </w:rPr>
      </w:pPr>
    </w:p>
    <w:sectPr w:rsidR="00F14659" w:rsidRPr="00C26AA2" w:rsidSect="009416AD">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22303" w16cex:dateUtc="2023-02-11T12:21:00Z"/>
  <w16cex:commentExtensible w16cex:durableId="279C8810" w16cex:dateUtc="2023-02-19T09:35:00Z"/>
  <w16cex:commentExtensible w16cex:durableId="279C8979" w16cex:dateUtc="2023-02-19T09: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74F07" w14:textId="77777777" w:rsidR="00F34FA2" w:rsidRDefault="00F34FA2" w:rsidP="00225250">
      <w:r>
        <w:separator/>
      </w:r>
    </w:p>
  </w:endnote>
  <w:endnote w:type="continuationSeparator" w:id="0">
    <w:p w14:paraId="522662D5" w14:textId="77777777" w:rsidR="00F34FA2" w:rsidRDefault="00F34FA2" w:rsidP="00225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imTimes">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FA7DB8" w14:textId="77777777" w:rsidR="00F34FA2" w:rsidRDefault="00F34FA2" w:rsidP="00225250">
      <w:r>
        <w:separator/>
      </w:r>
    </w:p>
  </w:footnote>
  <w:footnote w:type="continuationSeparator" w:id="0">
    <w:p w14:paraId="65A822AD" w14:textId="77777777" w:rsidR="00F34FA2" w:rsidRDefault="00F34FA2" w:rsidP="00225250">
      <w:r>
        <w:continuationSeparator/>
      </w:r>
    </w:p>
  </w:footnote>
  <w:footnote w:id="1">
    <w:p w14:paraId="2915702D" w14:textId="636BC8B2" w:rsidR="0072747C" w:rsidRDefault="0072747C">
      <w:pPr>
        <w:pStyle w:val="FootnoteText"/>
      </w:pPr>
      <w:r>
        <w:rPr>
          <w:rStyle w:val="FootnoteReference"/>
        </w:rPr>
        <w:footnoteRef/>
      </w:r>
      <w:r>
        <w:t xml:space="preserve"> </w:t>
      </w:r>
      <w:r w:rsidRPr="004623D7">
        <w:rPr>
          <w:sz w:val="18"/>
          <w:szCs w:val="18"/>
        </w:rPr>
        <w:t xml:space="preserve">2022. gada 21. jūnija Ministru kabineta rīkojumu Nr. 449 “Par valsts augstskolu stratēģisko specializāciju”. Pieejams: </w:t>
      </w:r>
      <w:hyperlink r:id="rId1" w:history="1">
        <w:r w:rsidRPr="00066681">
          <w:rPr>
            <w:rStyle w:val="Hyperlink"/>
            <w:sz w:val="18"/>
            <w:szCs w:val="18"/>
          </w:rPr>
          <w:t>https://likumi.lv/ta/id/333471-par-valsts-augstskolu-strategisko-specializaciju</w:t>
        </w:r>
      </w:hyperlink>
      <w:r w:rsidRPr="00066681">
        <w:rPr>
          <w:sz w:val="18"/>
          <w:szCs w:val="18"/>
        </w:rPr>
        <w:t xml:space="preserve"> [pārlūkots 28.05.2023]</w:t>
      </w:r>
    </w:p>
  </w:footnote>
  <w:footnote w:id="2">
    <w:p w14:paraId="701E7C33" w14:textId="3F4BACA1" w:rsidR="0072747C" w:rsidRPr="00913521" w:rsidRDefault="0072747C">
      <w:pPr>
        <w:pStyle w:val="FootnoteText"/>
      </w:pPr>
      <w:r>
        <w:rPr>
          <w:rStyle w:val="FootnoteReference"/>
        </w:rPr>
        <w:footnoteRef/>
      </w:r>
      <w:r>
        <w:t xml:space="preserve"> </w:t>
      </w:r>
      <w:r w:rsidRPr="00C761ED">
        <w:rPr>
          <w:sz w:val="18"/>
          <w:szCs w:val="18"/>
        </w:rPr>
        <w:t xml:space="preserve">“Daugavpils Universitātes studiju virzienu un studiju programmu atvēršanas un pārvaldības nolikums”. Pieejams: </w:t>
      </w:r>
      <w:hyperlink r:id="rId2" w:history="1">
        <w:r w:rsidRPr="00913521">
          <w:rPr>
            <w:rStyle w:val="Hyperlink"/>
            <w:sz w:val="18"/>
            <w:szCs w:val="18"/>
          </w:rPr>
          <w:t>https://du.lv/wp-content/uploads/2021/12/3_DU_Studiju-virzienu-un-studiju-programmu-atversanas-un-parv-nolikums.pdf</w:t>
        </w:r>
      </w:hyperlink>
      <w:r w:rsidRPr="00913521">
        <w:rPr>
          <w:sz w:val="18"/>
          <w:szCs w:val="18"/>
        </w:rPr>
        <w:t xml:space="preserve"> [pārlūkots 30.04.2023]</w:t>
      </w:r>
    </w:p>
  </w:footnote>
  <w:footnote w:id="3">
    <w:p w14:paraId="25F1C20A" w14:textId="4B466534" w:rsidR="0072747C" w:rsidRPr="00913521" w:rsidRDefault="0072747C">
      <w:pPr>
        <w:pStyle w:val="FootnoteText"/>
        <w:rPr>
          <w:sz w:val="18"/>
          <w:szCs w:val="18"/>
        </w:rPr>
      </w:pPr>
      <w:r w:rsidRPr="00913521">
        <w:rPr>
          <w:rStyle w:val="FootnoteReference"/>
        </w:rPr>
        <w:footnoteRef/>
      </w:r>
      <w:r w:rsidRPr="00913521">
        <w:t xml:space="preserve"> </w:t>
      </w:r>
      <w:r w:rsidRPr="00913521">
        <w:rPr>
          <w:sz w:val="18"/>
          <w:szCs w:val="18"/>
        </w:rPr>
        <w:t xml:space="preserve">DU Satversme. Pieejams: </w:t>
      </w:r>
      <w:hyperlink r:id="rId3" w:history="1">
        <w:r w:rsidRPr="00913521">
          <w:rPr>
            <w:rStyle w:val="Hyperlink"/>
            <w:sz w:val="18"/>
            <w:szCs w:val="18"/>
          </w:rPr>
          <w:t>https://du.lv/wp-content/uploads/2022/09/DU-Satversme_17.06.2022.pdf</w:t>
        </w:r>
      </w:hyperlink>
      <w:r w:rsidRPr="00913521">
        <w:rPr>
          <w:rStyle w:val="Hyperlink"/>
          <w:sz w:val="18"/>
          <w:szCs w:val="18"/>
        </w:rPr>
        <w:t xml:space="preserve"> </w:t>
      </w:r>
      <w:r w:rsidRPr="00913521">
        <w:rPr>
          <w:sz w:val="18"/>
          <w:szCs w:val="18"/>
        </w:rPr>
        <w:t>[pārlūkots 30.04.2023]</w:t>
      </w:r>
    </w:p>
  </w:footnote>
  <w:footnote w:id="4">
    <w:p w14:paraId="45CACDA5" w14:textId="0C2E9123" w:rsidR="0072747C" w:rsidRPr="00C93599" w:rsidRDefault="0072747C" w:rsidP="00C93599">
      <w:pPr>
        <w:pStyle w:val="FootnoteText"/>
        <w:rPr>
          <w:sz w:val="18"/>
          <w:szCs w:val="18"/>
        </w:rPr>
      </w:pPr>
      <w:r w:rsidRPr="00913521">
        <w:rPr>
          <w:rStyle w:val="FootnoteReference"/>
          <w:sz w:val="18"/>
          <w:szCs w:val="18"/>
        </w:rPr>
        <w:footnoteRef/>
      </w:r>
      <w:r w:rsidRPr="00913521">
        <w:rPr>
          <w:sz w:val="18"/>
          <w:szCs w:val="18"/>
        </w:rPr>
        <w:t xml:space="preserve"> Augstskolu likums. Pieejams: </w:t>
      </w:r>
      <w:hyperlink r:id="rId4" w:history="1">
        <w:r w:rsidRPr="00913521">
          <w:rPr>
            <w:rStyle w:val="Hyperlink"/>
            <w:sz w:val="18"/>
            <w:szCs w:val="18"/>
          </w:rPr>
          <w:t>https://likumi.lv/ta/id/37967-augstskolu-likums</w:t>
        </w:r>
      </w:hyperlink>
      <w:r w:rsidRPr="00913521">
        <w:rPr>
          <w:sz w:val="18"/>
          <w:szCs w:val="18"/>
        </w:rPr>
        <w:t xml:space="preserve"> [pārlūkots 30.04.2023]</w:t>
      </w:r>
    </w:p>
    <w:p w14:paraId="4204E9E0" w14:textId="091D5822" w:rsidR="0072747C" w:rsidRDefault="0072747C">
      <w:pPr>
        <w:pStyle w:val="FootnoteText"/>
      </w:pPr>
    </w:p>
  </w:footnote>
  <w:footnote w:id="5">
    <w:p w14:paraId="3888B425" w14:textId="534DC834" w:rsidR="0072747C" w:rsidRPr="00BD4892" w:rsidRDefault="0072747C">
      <w:pPr>
        <w:pStyle w:val="FootnoteText"/>
        <w:rPr>
          <w:sz w:val="18"/>
          <w:szCs w:val="18"/>
        </w:rPr>
      </w:pPr>
      <w:r>
        <w:rPr>
          <w:rStyle w:val="FootnoteReference"/>
        </w:rPr>
        <w:footnoteRef/>
      </w:r>
      <w:r>
        <w:t xml:space="preserve"> </w:t>
      </w:r>
      <w:r w:rsidRPr="00F964E3">
        <w:rPr>
          <w:sz w:val="18"/>
          <w:szCs w:val="18"/>
        </w:rPr>
        <w:t xml:space="preserve">DU uzņemšanas noteikumi. Pieejami: </w:t>
      </w:r>
      <w:hyperlink r:id="rId5" w:history="1">
        <w:r w:rsidRPr="00913521">
          <w:rPr>
            <w:rStyle w:val="Hyperlink"/>
            <w:iCs/>
            <w:sz w:val="18"/>
            <w:szCs w:val="18"/>
          </w:rPr>
          <w:t>https://du.lv/gribu-studet/uznemsana/</w:t>
        </w:r>
      </w:hyperlink>
      <w:r w:rsidRPr="00913521">
        <w:rPr>
          <w:rStyle w:val="Hyperlink"/>
          <w:iCs/>
          <w:sz w:val="18"/>
          <w:szCs w:val="18"/>
        </w:rPr>
        <w:t xml:space="preserve"> </w:t>
      </w:r>
      <w:r w:rsidRPr="00913521">
        <w:rPr>
          <w:sz w:val="18"/>
          <w:szCs w:val="18"/>
        </w:rPr>
        <w:t>[pārlūkots 30.04.2023]</w:t>
      </w:r>
    </w:p>
  </w:footnote>
  <w:footnote w:id="6">
    <w:p w14:paraId="38C8F94F" w14:textId="038C3877" w:rsidR="0072747C" w:rsidRPr="00A33050" w:rsidRDefault="0072747C">
      <w:pPr>
        <w:pStyle w:val="FootnoteText"/>
        <w:rPr>
          <w:sz w:val="18"/>
          <w:szCs w:val="18"/>
        </w:rPr>
      </w:pPr>
      <w:r w:rsidRPr="00A33050">
        <w:rPr>
          <w:rStyle w:val="FootnoteReference"/>
          <w:sz w:val="18"/>
          <w:szCs w:val="18"/>
        </w:rPr>
        <w:footnoteRef/>
      </w:r>
      <w:r w:rsidRPr="00A33050">
        <w:rPr>
          <w:sz w:val="18"/>
          <w:szCs w:val="18"/>
        </w:rPr>
        <w:t xml:space="preserve"> </w:t>
      </w:r>
      <w:r w:rsidRPr="00A33050">
        <w:rPr>
          <w:iCs/>
          <w:sz w:val="18"/>
          <w:szCs w:val="18"/>
        </w:rPr>
        <w:t xml:space="preserve">“Personas un DU savstarpējie pienākumi un tiesības uzņemšanas procesā”. Pieejams: </w:t>
      </w:r>
      <w:hyperlink r:id="rId6" w:history="1">
        <w:r w:rsidRPr="00A33050">
          <w:rPr>
            <w:rStyle w:val="Hyperlink"/>
            <w:sz w:val="18"/>
            <w:szCs w:val="18"/>
          </w:rPr>
          <w:t>https://du.lv/gribu-studet/uznemsana/</w:t>
        </w:r>
      </w:hyperlink>
      <w:r w:rsidRPr="00A33050">
        <w:rPr>
          <w:sz w:val="18"/>
          <w:szCs w:val="18"/>
        </w:rPr>
        <w:t xml:space="preserve"> [pārlūkots 30.04.2023]</w:t>
      </w:r>
    </w:p>
  </w:footnote>
  <w:footnote w:id="7">
    <w:p w14:paraId="156D0964" w14:textId="481D5441" w:rsidR="0072747C" w:rsidRPr="00F14659" w:rsidRDefault="0072747C" w:rsidP="00CF3E80">
      <w:pPr>
        <w:pStyle w:val="FootnoteText"/>
        <w:rPr>
          <w:sz w:val="18"/>
          <w:szCs w:val="18"/>
        </w:rPr>
      </w:pPr>
      <w:r w:rsidRPr="00A33050">
        <w:rPr>
          <w:rStyle w:val="FootnoteReference"/>
          <w:sz w:val="18"/>
          <w:szCs w:val="18"/>
        </w:rPr>
        <w:footnoteRef/>
      </w:r>
      <w:r w:rsidRPr="00A33050">
        <w:rPr>
          <w:sz w:val="18"/>
          <w:szCs w:val="18"/>
        </w:rPr>
        <w:t xml:space="preserve"> </w:t>
      </w:r>
      <w:r w:rsidRPr="00A33050">
        <w:rPr>
          <w:iCs/>
          <w:sz w:val="18"/>
          <w:szCs w:val="18"/>
        </w:rPr>
        <w:t>“</w:t>
      </w:r>
      <w:r w:rsidRPr="00F14659">
        <w:rPr>
          <w:iCs/>
          <w:sz w:val="18"/>
          <w:szCs w:val="18"/>
        </w:rPr>
        <w:t xml:space="preserve">Kārtība, kādā persona var apstrīdēt un pārsūdzēt ar uzņemšanu studiju programmā saistītus lēmumus Daugavpils Universitātē”. Pieejama: </w:t>
      </w:r>
      <w:hyperlink r:id="rId7" w:history="1">
        <w:r w:rsidRPr="00F14659">
          <w:rPr>
            <w:rStyle w:val="Hyperlink"/>
            <w:sz w:val="18"/>
            <w:szCs w:val="18"/>
          </w:rPr>
          <w:t>https://du.lv/wp-content/uploads/2021/12/kartiba_uznemsanas_apstridesana.pdf</w:t>
        </w:r>
      </w:hyperlink>
      <w:r w:rsidRPr="00F14659">
        <w:rPr>
          <w:sz w:val="18"/>
          <w:szCs w:val="18"/>
        </w:rPr>
        <w:t xml:space="preserve"> [pārlūkots 30.04.2023]</w:t>
      </w:r>
    </w:p>
  </w:footnote>
  <w:footnote w:id="8">
    <w:p w14:paraId="586F61DD" w14:textId="3450B7E8" w:rsidR="0072747C" w:rsidRPr="00F14659" w:rsidRDefault="0072747C" w:rsidP="00CF3E80">
      <w:pPr>
        <w:jc w:val="both"/>
        <w:rPr>
          <w:rFonts w:ascii="Times New Roman" w:hAnsi="Times New Roman" w:cs="Times New Roman"/>
          <w:iCs/>
          <w:sz w:val="18"/>
          <w:szCs w:val="18"/>
        </w:rPr>
      </w:pPr>
      <w:r w:rsidRPr="00F14659">
        <w:rPr>
          <w:rStyle w:val="FootnoteReference"/>
          <w:sz w:val="18"/>
          <w:szCs w:val="18"/>
        </w:rPr>
        <w:footnoteRef/>
      </w:r>
      <w:r w:rsidRPr="00F14659">
        <w:rPr>
          <w:sz w:val="18"/>
          <w:szCs w:val="18"/>
        </w:rPr>
        <w:t xml:space="preserve"> </w:t>
      </w:r>
      <w:r w:rsidRPr="00F14659">
        <w:rPr>
          <w:rFonts w:ascii="Times New Roman" w:hAnsi="Times New Roman" w:cs="Times New Roman"/>
          <w:iCs/>
          <w:sz w:val="18"/>
          <w:szCs w:val="18"/>
        </w:rPr>
        <w:t>“Nolikums par ārpus formālās izglītības apgūto vai profesionālajā pieredzē iegūto kompetenču un iepriekšējā izglītībā sasniegtu studiju rezultātu atzīšanu Daugavpils Universitātē” Pieejama:</w:t>
      </w:r>
      <w:r w:rsidRPr="00F14659">
        <w:rPr>
          <w:rFonts w:ascii="Times New Roman" w:hAnsi="Times New Roman" w:cs="Times New Roman"/>
          <w:sz w:val="18"/>
          <w:szCs w:val="18"/>
        </w:rPr>
        <w:t xml:space="preserve"> </w:t>
      </w:r>
      <w:hyperlink r:id="rId8" w:history="1">
        <w:r w:rsidRPr="00F14659">
          <w:rPr>
            <w:rStyle w:val="Hyperlink"/>
            <w:rFonts w:ascii="Times New Roman" w:hAnsi="Times New Roman" w:cs="Times New Roman"/>
            <w:iCs/>
            <w:sz w:val="18"/>
            <w:szCs w:val="18"/>
          </w:rPr>
          <w:t>https://du.lv/wp-content/uploads/2022/06/Nolikums_par_arpus_formalas_izglitibas_apguto_vai_profesionalaja_pieredze_ieguto_kompetencu_un_iepriekseja_izglitiba_sasniegtu_studiju_rezultatu_atzisanu_DU-1.pdf</w:t>
        </w:r>
      </w:hyperlink>
    </w:p>
    <w:p w14:paraId="7B5FDFB8" w14:textId="02F5237D" w:rsidR="0072747C" w:rsidRPr="00CF3E80" w:rsidRDefault="0072747C" w:rsidP="00CF3E80">
      <w:pPr>
        <w:pStyle w:val="FootnoteText"/>
        <w:rPr>
          <w:iCs/>
          <w:sz w:val="18"/>
          <w:szCs w:val="18"/>
        </w:rPr>
      </w:pPr>
      <w:r w:rsidRPr="00F14659">
        <w:rPr>
          <w:sz w:val="18"/>
          <w:szCs w:val="18"/>
        </w:rPr>
        <w:t xml:space="preserve"> [pārlūkots 15.11.2023]</w:t>
      </w:r>
    </w:p>
  </w:footnote>
  <w:footnote w:id="9">
    <w:p w14:paraId="175BD7DB" w14:textId="7518E266" w:rsidR="0072747C" w:rsidRDefault="0072747C">
      <w:pPr>
        <w:pStyle w:val="FootnoteText"/>
      </w:pPr>
      <w:r>
        <w:rPr>
          <w:rStyle w:val="FootnoteReference"/>
        </w:rPr>
        <w:footnoteRef/>
      </w:r>
      <w:r>
        <w:t xml:space="preserve"> </w:t>
      </w:r>
      <w:r w:rsidRPr="00DA598F">
        <w:rPr>
          <w:sz w:val="18"/>
          <w:szCs w:val="18"/>
        </w:rPr>
        <w:t xml:space="preserve">Nolikums par studijām Daugavpils Universitātē. Pieejams: </w:t>
      </w:r>
      <w:hyperlink r:id="rId9" w:history="1">
        <w:r w:rsidRPr="006B7CB9">
          <w:rPr>
            <w:rStyle w:val="Hyperlink"/>
            <w:sz w:val="18"/>
            <w:szCs w:val="18"/>
          </w:rPr>
          <w:t>https://du.lv/wp-content/uploads/2021/12/NOLIKUMS_PAR_STUDIJAM_DU_2018.pdf</w:t>
        </w:r>
      </w:hyperlink>
      <w:r w:rsidRPr="006B7CB9">
        <w:rPr>
          <w:rStyle w:val="Hyperlink"/>
          <w:sz w:val="18"/>
          <w:szCs w:val="18"/>
        </w:rPr>
        <w:t xml:space="preserve"> </w:t>
      </w:r>
      <w:r w:rsidRPr="006B7CB9">
        <w:rPr>
          <w:sz w:val="18"/>
          <w:szCs w:val="18"/>
        </w:rPr>
        <w:t>[pārlūkots 30.04.2023]</w:t>
      </w:r>
    </w:p>
  </w:footnote>
  <w:footnote w:id="10">
    <w:p w14:paraId="5198A67B" w14:textId="3276A663" w:rsidR="0072747C" w:rsidRPr="006B7CB9" w:rsidRDefault="0072747C">
      <w:pPr>
        <w:pStyle w:val="FootnoteText"/>
      </w:pPr>
      <w:r w:rsidRPr="005C7CEB">
        <w:rPr>
          <w:rStyle w:val="FootnoteReference"/>
        </w:rPr>
        <w:footnoteRef/>
      </w:r>
      <w:r w:rsidRPr="005C7CEB">
        <w:t xml:space="preserve"> </w:t>
      </w:r>
      <w:r w:rsidRPr="005C7CEB">
        <w:rPr>
          <w:iCs/>
          <w:sz w:val="18"/>
          <w:szCs w:val="18"/>
        </w:rPr>
        <w:t xml:space="preserve">Daugavpils Universitātes darbinieku un </w:t>
      </w:r>
      <w:r w:rsidRPr="006B7CB9">
        <w:rPr>
          <w:iCs/>
          <w:sz w:val="18"/>
          <w:szCs w:val="18"/>
        </w:rPr>
        <w:t xml:space="preserve">studējošo ētikas kodekss. Pieejams: </w:t>
      </w:r>
      <w:hyperlink r:id="rId10" w:history="1">
        <w:r w:rsidRPr="006B7CB9">
          <w:rPr>
            <w:rStyle w:val="Hyperlink"/>
            <w:iCs/>
            <w:sz w:val="18"/>
            <w:szCs w:val="18"/>
          </w:rPr>
          <w:t>https://du.lv/wp-content/uploads/2021/12/Etikas-kodekss.pdf</w:t>
        </w:r>
      </w:hyperlink>
      <w:r w:rsidRPr="006B7CB9">
        <w:rPr>
          <w:iCs/>
          <w:sz w:val="18"/>
          <w:szCs w:val="18"/>
        </w:rPr>
        <w:t xml:space="preserve"> </w:t>
      </w:r>
      <w:r w:rsidRPr="006B7CB9">
        <w:rPr>
          <w:sz w:val="18"/>
          <w:szCs w:val="18"/>
        </w:rPr>
        <w:t>[pārlūkots 30.04.2023]</w:t>
      </w:r>
    </w:p>
  </w:footnote>
  <w:footnote w:id="11">
    <w:p w14:paraId="68A3665E" w14:textId="346FAC4A" w:rsidR="0072747C" w:rsidRPr="006B7CB9" w:rsidRDefault="0072747C">
      <w:pPr>
        <w:pStyle w:val="FootnoteText"/>
      </w:pPr>
      <w:r w:rsidRPr="006B7CB9">
        <w:rPr>
          <w:rStyle w:val="FootnoteReference"/>
        </w:rPr>
        <w:footnoteRef/>
      </w:r>
      <w:r w:rsidRPr="006B7CB9">
        <w:t xml:space="preserve"> </w:t>
      </w:r>
      <w:r w:rsidRPr="006B7CB9">
        <w:rPr>
          <w:iCs/>
          <w:sz w:val="18"/>
          <w:szCs w:val="18"/>
        </w:rPr>
        <w:t xml:space="preserve">“Akadēmiskā godīguma vispārējās vadlīnijas”. Pieejams: </w:t>
      </w:r>
      <w:hyperlink r:id="rId11" w:history="1">
        <w:r w:rsidRPr="006B7CB9">
          <w:rPr>
            <w:rStyle w:val="Hyperlink"/>
            <w:iCs/>
            <w:sz w:val="18"/>
            <w:szCs w:val="18"/>
          </w:rPr>
          <w:t>https://ebooks.rtu.lv/product/akademiska-godiguma-terminu-vardnica-akademiska-godiguma-visparejas-vadlinijas/</w:t>
        </w:r>
      </w:hyperlink>
      <w:r w:rsidRPr="006B7CB9">
        <w:rPr>
          <w:iCs/>
          <w:sz w:val="18"/>
          <w:szCs w:val="18"/>
        </w:rPr>
        <w:t xml:space="preserve"> </w:t>
      </w:r>
      <w:r w:rsidRPr="006B7CB9">
        <w:rPr>
          <w:sz w:val="18"/>
          <w:szCs w:val="18"/>
        </w:rPr>
        <w:t>[pārlūkots 30.04.2023]</w:t>
      </w:r>
    </w:p>
  </w:footnote>
  <w:footnote w:id="12">
    <w:p w14:paraId="52C3B01C" w14:textId="54F19B0E" w:rsidR="0072747C" w:rsidRPr="00953B15" w:rsidRDefault="0072747C">
      <w:pPr>
        <w:pStyle w:val="FootnoteText"/>
        <w:rPr>
          <w:sz w:val="18"/>
          <w:szCs w:val="18"/>
        </w:rPr>
      </w:pPr>
      <w:r w:rsidRPr="006B7CB9">
        <w:rPr>
          <w:rStyle w:val="FootnoteReference"/>
        </w:rPr>
        <w:footnoteRef/>
      </w:r>
      <w:r w:rsidRPr="006B7CB9">
        <w:t xml:space="preserve"> </w:t>
      </w:r>
      <w:r w:rsidRPr="006B7CB9">
        <w:rPr>
          <w:iCs/>
          <w:sz w:val="18"/>
          <w:szCs w:val="18"/>
        </w:rPr>
        <w:t>Nolikums par studijām Daugavpils Universitātē</w:t>
      </w:r>
      <w:r w:rsidRPr="006B7CB9">
        <w:rPr>
          <w:sz w:val="18"/>
          <w:szCs w:val="18"/>
        </w:rPr>
        <w:t xml:space="preserve">. Pieejams: </w:t>
      </w:r>
      <w:hyperlink r:id="rId12" w:history="1">
        <w:r w:rsidRPr="006B7CB9">
          <w:rPr>
            <w:rStyle w:val="Hyperlink"/>
            <w:iCs/>
            <w:sz w:val="18"/>
            <w:szCs w:val="18"/>
          </w:rPr>
          <w:t>https://du.lv/wp-content/uploads/2021/12/NOLIKUMS_PAR_STUDIJAM_DU_2018.pdf</w:t>
        </w:r>
      </w:hyperlink>
      <w:r w:rsidRPr="006B7CB9">
        <w:rPr>
          <w:iCs/>
          <w:sz w:val="18"/>
          <w:szCs w:val="18"/>
        </w:rPr>
        <w:t xml:space="preserve"> </w:t>
      </w:r>
      <w:r w:rsidRPr="006B7CB9">
        <w:rPr>
          <w:sz w:val="18"/>
          <w:szCs w:val="18"/>
        </w:rPr>
        <w:t>[pārlūkots 30.04.2023]</w:t>
      </w:r>
    </w:p>
  </w:footnote>
  <w:footnote w:id="13">
    <w:p w14:paraId="24AC20E6" w14:textId="00E16993" w:rsidR="0072747C" w:rsidRDefault="0072747C">
      <w:pPr>
        <w:pStyle w:val="FootnoteText"/>
      </w:pPr>
      <w:r w:rsidRPr="00953B15">
        <w:rPr>
          <w:rStyle w:val="FootnoteReference"/>
          <w:sz w:val="18"/>
          <w:szCs w:val="18"/>
        </w:rPr>
        <w:footnoteRef/>
      </w:r>
      <w:r w:rsidRPr="00953B15">
        <w:rPr>
          <w:sz w:val="18"/>
          <w:szCs w:val="18"/>
        </w:rPr>
        <w:t xml:space="preserve"> </w:t>
      </w:r>
      <w:r w:rsidRPr="00953B15">
        <w:rPr>
          <w:iCs/>
          <w:sz w:val="18"/>
          <w:szCs w:val="18"/>
        </w:rPr>
        <w:t xml:space="preserve">“Nolikums par Daugavpils </w:t>
      </w:r>
      <w:r w:rsidRPr="00391207">
        <w:rPr>
          <w:iCs/>
          <w:sz w:val="18"/>
          <w:szCs w:val="18"/>
        </w:rPr>
        <w:t>Universitātes promocijas padomēm”</w:t>
      </w:r>
      <w:r w:rsidRPr="00391207">
        <w:rPr>
          <w:sz w:val="18"/>
          <w:szCs w:val="18"/>
        </w:rPr>
        <w:t xml:space="preserve"> </w:t>
      </w:r>
      <w:hyperlink r:id="rId13" w:history="1">
        <w:r w:rsidRPr="00391207">
          <w:rPr>
            <w:rStyle w:val="Hyperlink"/>
            <w:iCs/>
            <w:sz w:val="18"/>
            <w:szCs w:val="18"/>
          </w:rPr>
          <w:t>https://du.lv/wp-content/uploads/2021/05/Nolikums-par-DU-Promocijas-padomem-1.pdf</w:t>
        </w:r>
      </w:hyperlink>
      <w:r w:rsidRPr="00391207">
        <w:rPr>
          <w:rStyle w:val="Hyperlink"/>
          <w:iCs/>
          <w:sz w:val="18"/>
          <w:szCs w:val="18"/>
        </w:rPr>
        <w:t xml:space="preserve"> </w:t>
      </w:r>
      <w:r w:rsidRPr="00391207">
        <w:rPr>
          <w:sz w:val="18"/>
          <w:szCs w:val="18"/>
        </w:rPr>
        <w:t>[pārlūkots 30.04.2023]</w:t>
      </w:r>
    </w:p>
  </w:footnote>
  <w:footnote w:id="14">
    <w:p w14:paraId="76A95456" w14:textId="495A7653" w:rsidR="0072747C" w:rsidRDefault="0072747C">
      <w:pPr>
        <w:pStyle w:val="FootnoteText"/>
      </w:pPr>
      <w:r>
        <w:rPr>
          <w:rStyle w:val="FootnoteReference"/>
        </w:rPr>
        <w:footnoteRef/>
      </w:r>
      <w:r>
        <w:t xml:space="preserve"> </w:t>
      </w:r>
      <w:r w:rsidRPr="00BC1D27">
        <w:rPr>
          <w:sz w:val="18"/>
          <w:szCs w:val="18"/>
        </w:rPr>
        <w:t xml:space="preserve">“Daugavpils Universitātes studiju virzienu un studiju programmu atvēršanas un pārvaldības nolikums”. Pieejams: </w:t>
      </w:r>
      <w:hyperlink r:id="rId14" w:history="1">
        <w:r w:rsidRPr="006B7CB9">
          <w:rPr>
            <w:rStyle w:val="Hyperlink"/>
            <w:sz w:val="18"/>
            <w:szCs w:val="18"/>
          </w:rPr>
          <w:t>https://du.lv/wp-content/uploads/2021/12/3_DU_Studiju-virzienu-un-studiju-programmu-atversanas-un-parv-nolikums.pdf</w:t>
        </w:r>
      </w:hyperlink>
      <w:r w:rsidRPr="006B7CB9">
        <w:rPr>
          <w:sz w:val="18"/>
          <w:szCs w:val="18"/>
        </w:rPr>
        <w:t xml:space="preserve"> [pārlūkots 30.04.2023]</w:t>
      </w:r>
    </w:p>
  </w:footnote>
  <w:footnote w:id="15">
    <w:p w14:paraId="7158817B" w14:textId="45729A9B" w:rsidR="0072747C" w:rsidRPr="006B7CB9" w:rsidRDefault="0072747C">
      <w:pPr>
        <w:pStyle w:val="FootnoteText"/>
      </w:pPr>
      <w:r>
        <w:rPr>
          <w:rStyle w:val="FootnoteReference"/>
        </w:rPr>
        <w:footnoteRef/>
      </w:r>
      <w:r>
        <w:t xml:space="preserve"> Iesniegumu likums. Pieejams: </w:t>
      </w:r>
      <w:hyperlink r:id="rId15" w:history="1">
        <w:r w:rsidRPr="006B7CB9">
          <w:rPr>
            <w:rStyle w:val="Hyperlink"/>
            <w:sz w:val="18"/>
            <w:szCs w:val="18"/>
          </w:rPr>
          <w:t>https://likumi.lv/ta/id/164501-iesniegumu-likums</w:t>
        </w:r>
      </w:hyperlink>
      <w:r w:rsidRPr="006B7CB9">
        <w:rPr>
          <w:sz w:val="18"/>
          <w:szCs w:val="18"/>
        </w:rPr>
        <w:t xml:space="preserve"> [pārlūkots 30.04.2023]</w:t>
      </w:r>
    </w:p>
  </w:footnote>
  <w:footnote w:id="16">
    <w:p w14:paraId="4A86A980" w14:textId="1F06EBE5" w:rsidR="0072747C" w:rsidRPr="00297C78" w:rsidRDefault="0072747C">
      <w:pPr>
        <w:pStyle w:val="FootnoteText"/>
        <w:rPr>
          <w:sz w:val="18"/>
          <w:szCs w:val="18"/>
        </w:rPr>
      </w:pPr>
      <w:r w:rsidRPr="006B7CB9">
        <w:rPr>
          <w:rStyle w:val="FootnoteReference"/>
          <w:sz w:val="18"/>
          <w:szCs w:val="18"/>
        </w:rPr>
        <w:footnoteRef/>
      </w:r>
      <w:r w:rsidRPr="006B7CB9">
        <w:rPr>
          <w:sz w:val="18"/>
          <w:szCs w:val="18"/>
        </w:rPr>
        <w:t xml:space="preserve"> „DU Ētikas kodekss”. Pieejams: </w:t>
      </w:r>
      <w:hyperlink r:id="rId16" w:history="1">
        <w:r w:rsidRPr="006B7CB9">
          <w:rPr>
            <w:rStyle w:val="Hyperlink"/>
            <w:sz w:val="18"/>
            <w:szCs w:val="18"/>
          </w:rPr>
          <w:t>https://du.lv/wp-content/uploads/2021/12/Etikas-kodekss.pdf</w:t>
        </w:r>
      </w:hyperlink>
      <w:r w:rsidRPr="006B7CB9">
        <w:rPr>
          <w:sz w:val="18"/>
          <w:szCs w:val="18"/>
        </w:rPr>
        <w:t xml:space="preserve"> [pārlūkots 30.04.2023]</w:t>
      </w:r>
    </w:p>
  </w:footnote>
  <w:footnote w:id="17">
    <w:p w14:paraId="4164C12A" w14:textId="33401BCE" w:rsidR="0072747C" w:rsidRPr="00297C78" w:rsidRDefault="0072747C" w:rsidP="001C1EA6">
      <w:pPr>
        <w:pStyle w:val="Heading1"/>
        <w:shd w:val="clear" w:color="auto" w:fill="FFFFFF"/>
        <w:spacing w:before="0" w:beforeAutospacing="0" w:after="0" w:afterAutospacing="0"/>
        <w:rPr>
          <w:b w:val="0"/>
          <w:bCs w:val="0"/>
          <w:sz w:val="18"/>
          <w:szCs w:val="18"/>
        </w:rPr>
      </w:pPr>
      <w:r w:rsidRPr="00297C78">
        <w:rPr>
          <w:rStyle w:val="FootnoteReference"/>
          <w:sz w:val="18"/>
          <w:szCs w:val="18"/>
        </w:rPr>
        <w:footnoteRef/>
      </w:r>
      <w:r w:rsidRPr="00297C78">
        <w:rPr>
          <w:sz w:val="18"/>
          <w:szCs w:val="18"/>
        </w:rPr>
        <w:t xml:space="preserve"> </w:t>
      </w:r>
      <w:r w:rsidRPr="00297C78">
        <w:rPr>
          <w:b w:val="0"/>
          <w:bCs w:val="0"/>
          <w:sz w:val="18"/>
          <w:szCs w:val="18"/>
        </w:rPr>
        <w:t>Studiju kvalitātes novērtēšanas centrs. Pieejams:</w:t>
      </w:r>
    </w:p>
    <w:p w14:paraId="30279674" w14:textId="493AB384" w:rsidR="0072747C" w:rsidRPr="006B7CB9" w:rsidRDefault="00F34FA2" w:rsidP="001C1EA6">
      <w:pPr>
        <w:pStyle w:val="FootnoteText"/>
        <w:rPr>
          <w:sz w:val="18"/>
          <w:szCs w:val="18"/>
        </w:rPr>
      </w:pPr>
      <w:hyperlink r:id="rId17" w:history="1">
        <w:r w:rsidR="0072747C" w:rsidRPr="006B7CB9">
          <w:rPr>
            <w:rStyle w:val="Hyperlink"/>
            <w:sz w:val="18"/>
            <w:szCs w:val="18"/>
          </w:rPr>
          <w:t>https://du.lv/par-mums/struktura/studiju-kvalitates-novertesanas-centrs/</w:t>
        </w:r>
      </w:hyperlink>
      <w:r w:rsidR="0072747C" w:rsidRPr="006B7CB9">
        <w:rPr>
          <w:rStyle w:val="Hyperlink"/>
          <w:sz w:val="18"/>
          <w:szCs w:val="18"/>
        </w:rPr>
        <w:t xml:space="preserve"> </w:t>
      </w:r>
      <w:r w:rsidR="0072747C" w:rsidRPr="006B7CB9">
        <w:rPr>
          <w:sz w:val="18"/>
          <w:szCs w:val="18"/>
        </w:rPr>
        <w:t>[pārlūkots 30.04.2023]</w:t>
      </w:r>
    </w:p>
  </w:footnote>
  <w:footnote w:id="18">
    <w:p w14:paraId="22408492" w14:textId="2785966C" w:rsidR="0072747C" w:rsidRPr="006B7CB9" w:rsidRDefault="0072747C">
      <w:pPr>
        <w:pStyle w:val="FootnoteText"/>
      </w:pPr>
      <w:r w:rsidRPr="006B7CB9">
        <w:rPr>
          <w:rStyle w:val="FootnoteReference"/>
          <w:sz w:val="18"/>
          <w:szCs w:val="18"/>
        </w:rPr>
        <w:footnoteRef/>
      </w:r>
      <w:r w:rsidRPr="006B7CB9">
        <w:rPr>
          <w:sz w:val="18"/>
          <w:szCs w:val="18"/>
        </w:rPr>
        <w:t xml:space="preserve"> Studentu padomes izveidotā uzticības anketa. Pieejama: </w:t>
      </w:r>
      <w:hyperlink r:id="rId18" w:history="1">
        <w:r w:rsidRPr="006B7CB9">
          <w:rPr>
            <w:rStyle w:val="Hyperlink"/>
            <w:sz w:val="18"/>
            <w:szCs w:val="18"/>
          </w:rPr>
          <w:t>https://du.lv/studentu-padome/uzticibas-anketa/</w:t>
        </w:r>
      </w:hyperlink>
      <w:r w:rsidRPr="006B7CB9">
        <w:rPr>
          <w:sz w:val="18"/>
          <w:szCs w:val="18"/>
        </w:rPr>
        <w:t xml:space="preserve"> [pārlūkots 30.04.2023]</w:t>
      </w:r>
    </w:p>
  </w:footnote>
  <w:footnote w:id="19">
    <w:p w14:paraId="28155045" w14:textId="7DE05073" w:rsidR="0072747C" w:rsidRDefault="0072747C">
      <w:pPr>
        <w:pStyle w:val="FootnoteText"/>
      </w:pPr>
      <w:r w:rsidRPr="006B7CB9">
        <w:rPr>
          <w:rStyle w:val="FootnoteReference"/>
        </w:rPr>
        <w:footnoteRef/>
      </w:r>
      <w:r w:rsidRPr="006B7CB9">
        <w:t xml:space="preserve"> </w:t>
      </w:r>
      <w:r w:rsidRPr="006B7CB9">
        <w:rPr>
          <w:sz w:val="18"/>
          <w:szCs w:val="18"/>
        </w:rPr>
        <w:t xml:space="preserve">„Nolikumu par studijām Daugavpils Universitātē”. Pieejams: </w:t>
      </w:r>
      <w:hyperlink r:id="rId19" w:history="1">
        <w:r w:rsidRPr="006B7CB9">
          <w:rPr>
            <w:rStyle w:val="Hyperlink"/>
            <w:sz w:val="18"/>
            <w:szCs w:val="18"/>
          </w:rPr>
          <w:t>https://du.lv/wp-content/uploads/2021/12/NOLIKUMS_PAR_STUDIJAM_DU_2018.pdf</w:t>
        </w:r>
      </w:hyperlink>
      <w:r w:rsidRPr="006B7CB9">
        <w:rPr>
          <w:sz w:val="18"/>
          <w:szCs w:val="18"/>
        </w:rPr>
        <w:t xml:space="preserve"> [pārlūkots 30.04.2023]</w:t>
      </w:r>
    </w:p>
  </w:footnote>
  <w:footnote w:id="20">
    <w:p w14:paraId="528050B4" w14:textId="6B10C6EA" w:rsidR="0072747C" w:rsidRPr="00F724B6" w:rsidRDefault="0072747C">
      <w:pPr>
        <w:pStyle w:val="FootnoteText"/>
        <w:rPr>
          <w:sz w:val="18"/>
          <w:szCs w:val="18"/>
        </w:rPr>
      </w:pPr>
      <w:r w:rsidRPr="00F724B6">
        <w:rPr>
          <w:rStyle w:val="FootnoteReference"/>
          <w:sz w:val="18"/>
          <w:szCs w:val="18"/>
        </w:rPr>
        <w:footnoteRef/>
      </w:r>
      <w:r w:rsidRPr="00F724B6">
        <w:rPr>
          <w:sz w:val="18"/>
          <w:szCs w:val="18"/>
        </w:rPr>
        <w:t xml:space="preserve"> 2019. gada 25. jūnija Ministru kabineta noteikumiem Nr. 276 „Valsts izglītības informācijas sistēmas noteikumi”. Pieejami: </w:t>
      </w:r>
      <w:hyperlink r:id="rId20" w:history="1">
        <w:r w:rsidRPr="006B7CB9">
          <w:rPr>
            <w:rStyle w:val="Hyperlink"/>
            <w:sz w:val="18"/>
            <w:szCs w:val="18"/>
          </w:rPr>
          <w:t>https://likumi.lv/ta/id/307796</w:t>
        </w:r>
      </w:hyperlink>
      <w:r w:rsidRPr="006B7CB9">
        <w:rPr>
          <w:sz w:val="18"/>
          <w:szCs w:val="18"/>
        </w:rPr>
        <w:t xml:space="preserve"> [pārlūkots 30.04.2023]</w:t>
      </w:r>
    </w:p>
  </w:footnote>
  <w:footnote w:id="21">
    <w:p w14:paraId="1C6F56D1" w14:textId="33FF8D4B" w:rsidR="0072747C" w:rsidRPr="006B7CB9" w:rsidRDefault="0072747C">
      <w:pPr>
        <w:pStyle w:val="FootnoteText"/>
        <w:rPr>
          <w:sz w:val="18"/>
          <w:szCs w:val="18"/>
        </w:rPr>
      </w:pPr>
      <w:r w:rsidRPr="00E43B9D">
        <w:rPr>
          <w:rStyle w:val="FootnoteReference"/>
          <w:sz w:val="18"/>
          <w:szCs w:val="18"/>
        </w:rPr>
        <w:footnoteRef/>
      </w:r>
      <w:r w:rsidRPr="00E43B9D">
        <w:rPr>
          <w:sz w:val="18"/>
          <w:szCs w:val="18"/>
        </w:rPr>
        <w:t xml:space="preserve"> Absolventu aptauja. Pieejams: </w:t>
      </w:r>
      <w:hyperlink r:id="rId21" w:history="1">
        <w:r w:rsidRPr="006B7CB9">
          <w:rPr>
            <w:rStyle w:val="Hyperlink"/>
            <w:sz w:val="18"/>
            <w:szCs w:val="18"/>
          </w:rPr>
          <w:t>https://aptaujas.du.lv/index.php/764263/lang-lv</w:t>
        </w:r>
      </w:hyperlink>
      <w:r w:rsidRPr="006B7CB9">
        <w:rPr>
          <w:sz w:val="18"/>
          <w:szCs w:val="18"/>
        </w:rPr>
        <w:t xml:space="preserve"> [pārlūkots 30.04.2023]</w:t>
      </w:r>
    </w:p>
  </w:footnote>
  <w:footnote w:id="22">
    <w:p w14:paraId="2EB13393" w14:textId="62771136" w:rsidR="0072747C" w:rsidRDefault="0072747C">
      <w:pPr>
        <w:pStyle w:val="FootnoteText"/>
      </w:pPr>
      <w:r w:rsidRPr="006B7CB9">
        <w:rPr>
          <w:rStyle w:val="FootnoteReference"/>
          <w:sz w:val="18"/>
          <w:szCs w:val="18"/>
        </w:rPr>
        <w:footnoteRef/>
      </w:r>
      <w:r w:rsidRPr="006B7CB9">
        <w:rPr>
          <w:sz w:val="18"/>
          <w:szCs w:val="18"/>
        </w:rPr>
        <w:t xml:space="preserve"> Darba devēju aptauja. Pieejams: </w:t>
      </w:r>
      <w:hyperlink r:id="rId22" w:history="1">
        <w:r w:rsidRPr="006B7CB9">
          <w:rPr>
            <w:rStyle w:val="Hyperlink"/>
            <w:sz w:val="18"/>
            <w:szCs w:val="18"/>
          </w:rPr>
          <w:t>https://aptaujas.du.lv/index.php/544412</w:t>
        </w:r>
      </w:hyperlink>
      <w:r w:rsidRPr="006B7CB9">
        <w:rPr>
          <w:sz w:val="18"/>
          <w:szCs w:val="18"/>
        </w:rPr>
        <w:t xml:space="preserve"> [pārlūkots 30.04.2023]</w:t>
      </w:r>
    </w:p>
  </w:footnote>
  <w:footnote w:id="23">
    <w:p w14:paraId="7F4EC468" w14:textId="48063479" w:rsidR="0072747C" w:rsidRPr="00391207" w:rsidRDefault="0072747C">
      <w:pPr>
        <w:pStyle w:val="FootnoteText"/>
      </w:pPr>
      <w:r>
        <w:rPr>
          <w:rStyle w:val="FootnoteReference"/>
        </w:rPr>
        <w:footnoteRef/>
      </w:r>
      <w:r>
        <w:t xml:space="preserve"> </w:t>
      </w:r>
      <w:r w:rsidRPr="00AF6930">
        <w:t xml:space="preserve">DU Studijas. Pieejams: </w:t>
      </w:r>
      <w:hyperlink r:id="rId23" w:history="1">
        <w:r w:rsidRPr="00391207">
          <w:rPr>
            <w:rStyle w:val="Hyperlink"/>
          </w:rPr>
          <w:t>https://du.lv/studijas/</w:t>
        </w:r>
      </w:hyperlink>
      <w:r w:rsidRPr="00391207">
        <w:t xml:space="preserve"> [pārlūkots 30.04.2023]</w:t>
      </w:r>
    </w:p>
  </w:footnote>
  <w:footnote w:id="24">
    <w:p w14:paraId="1100CD5E" w14:textId="34EDBAA4" w:rsidR="0072747C" w:rsidRPr="00391207" w:rsidRDefault="0072747C">
      <w:pPr>
        <w:pStyle w:val="FootnoteText"/>
        <w:rPr>
          <w:sz w:val="18"/>
          <w:szCs w:val="18"/>
        </w:rPr>
      </w:pPr>
      <w:r w:rsidRPr="00391207">
        <w:rPr>
          <w:rStyle w:val="FootnoteReference"/>
        </w:rPr>
        <w:footnoteRef/>
      </w:r>
      <w:r w:rsidRPr="00391207">
        <w:t xml:space="preserve"> </w:t>
      </w:r>
      <w:r w:rsidRPr="00391207">
        <w:rPr>
          <w:sz w:val="18"/>
          <w:szCs w:val="18"/>
        </w:rPr>
        <w:t xml:space="preserve">DU Studiju programmas. Pieejams: </w:t>
      </w:r>
      <w:hyperlink r:id="rId24" w:history="1">
        <w:r w:rsidRPr="00391207">
          <w:rPr>
            <w:rStyle w:val="Hyperlink"/>
            <w:sz w:val="18"/>
            <w:szCs w:val="18"/>
          </w:rPr>
          <w:t>https://du.lv/studijas/studiju-programmas/</w:t>
        </w:r>
      </w:hyperlink>
      <w:r w:rsidRPr="00391207">
        <w:rPr>
          <w:sz w:val="18"/>
          <w:szCs w:val="18"/>
        </w:rPr>
        <w:t xml:space="preserve"> [pārlūkots 30.04.2023]</w:t>
      </w:r>
    </w:p>
  </w:footnote>
  <w:footnote w:id="25">
    <w:p w14:paraId="4CDECE38" w14:textId="1FAD8B5A" w:rsidR="0072747C" w:rsidRPr="00391207" w:rsidRDefault="0072747C" w:rsidP="00FD19FE">
      <w:pPr>
        <w:pStyle w:val="FootnoteText"/>
      </w:pPr>
      <w:r w:rsidRPr="00391207">
        <w:rPr>
          <w:rStyle w:val="FootnoteReference"/>
          <w:sz w:val="18"/>
          <w:szCs w:val="18"/>
        </w:rPr>
        <w:footnoteRef/>
      </w:r>
      <w:r w:rsidRPr="00391207">
        <w:rPr>
          <w:sz w:val="18"/>
          <w:szCs w:val="18"/>
        </w:rPr>
        <w:t xml:space="preserve"> Informācija par AMSP “Fizika”. Pieejama: </w:t>
      </w:r>
      <w:hyperlink r:id="rId25" w:history="1">
        <w:r w:rsidRPr="00391207">
          <w:rPr>
            <w:rStyle w:val="Hyperlink"/>
          </w:rPr>
          <w:t>https://du.lv/studijas/studiju-programmas/akademiska-magistra-studijas/fizika/</w:t>
        </w:r>
      </w:hyperlink>
      <w:r w:rsidRPr="00391207">
        <w:t xml:space="preserve"> </w:t>
      </w:r>
      <w:r w:rsidRPr="00391207">
        <w:rPr>
          <w:sz w:val="18"/>
          <w:szCs w:val="18"/>
        </w:rPr>
        <w:t>[pārlūkots 30.04.2023]</w:t>
      </w:r>
    </w:p>
  </w:footnote>
  <w:footnote w:id="26">
    <w:p w14:paraId="455D35F6" w14:textId="6EB7D7DB" w:rsidR="0072747C" w:rsidRPr="00391207" w:rsidRDefault="0072747C">
      <w:pPr>
        <w:pStyle w:val="FootnoteText"/>
      </w:pPr>
      <w:r w:rsidRPr="00391207">
        <w:rPr>
          <w:rStyle w:val="FootnoteReference"/>
          <w:sz w:val="18"/>
          <w:szCs w:val="18"/>
        </w:rPr>
        <w:footnoteRef/>
      </w:r>
      <w:r w:rsidRPr="00391207">
        <w:rPr>
          <w:sz w:val="18"/>
          <w:szCs w:val="18"/>
        </w:rPr>
        <w:t xml:space="preserve"> Informācija par DSP “Matemātika”. Pieejama:  </w:t>
      </w:r>
      <w:hyperlink r:id="rId26" w:history="1">
        <w:r w:rsidRPr="00391207">
          <w:rPr>
            <w:rStyle w:val="Hyperlink"/>
          </w:rPr>
          <w:t>https://du.lv/studijas/studiju-programmas/doktora-studiju-programmas/matematika/</w:t>
        </w:r>
      </w:hyperlink>
      <w:r w:rsidRPr="00391207">
        <w:t xml:space="preserve"> </w:t>
      </w:r>
      <w:r w:rsidRPr="00391207">
        <w:rPr>
          <w:sz w:val="18"/>
          <w:szCs w:val="18"/>
        </w:rPr>
        <w:t>[pārlūkots 30.04.2023]</w:t>
      </w:r>
    </w:p>
  </w:footnote>
  <w:footnote w:id="27">
    <w:p w14:paraId="103BD9D6" w14:textId="7755AAA8" w:rsidR="0072747C" w:rsidRPr="00E31800" w:rsidRDefault="0072747C" w:rsidP="00900650">
      <w:pPr>
        <w:pStyle w:val="FootnoteText"/>
        <w:rPr>
          <w:sz w:val="18"/>
          <w:szCs w:val="18"/>
        </w:rPr>
      </w:pPr>
      <w:r w:rsidRPr="00391207">
        <w:rPr>
          <w:rStyle w:val="FootnoteReference"/>
          <w:sz w:val="18"/>
          <w:szCs w:val="18"/>
        </w:rPr>
        <w:footnoteRef/>
      </w:r>
      <w:r w:rsidRPr="00391207">
        <w:rPr>
          <w:sz w:val="18"/>
          <w:szCs w:val="18"/>
        </w:rPr>
        <w:t xml:space="preserve"> Informācija par DSP “Cietvielu fizika”. Pieejama</w:t>
      </w:r>
      <w:r w:rsidRPr="00391207">
        <w:t xml:space="preserve"> </w:t>
      </w:r>
      <w:hyperlink r:id="rId27" w:history="1">
        <w:r w:rsidRPr="00391207">
          <w:rPr>
            <w:rStyle w:val="Hyperlink"/>
            <w:sz w:val="18"/>
            <w:szCs w:val="18"/>
          </w:rPr>
          <w:t>https://du.lv/studijas/studiju-programmas/doktora-studiju-programmas/cietvielu-fizika/</w:t>
        </w:r>
      </w:hyperlink>
      <w:r w:rsidRPr="00391207">
        <w:rPr>
          <w:sz w:val="18"/>
          <w:szCs w:val="18"/>
        </w:rPr>
        <w:t xml:space="preserve"> [pārlūkots 30.04.2023]</w:t>
      </w:r>
    </w:p>
    <w:p w14:paraId="325E3A1C" w14:textId="24594058" w:rsidR="0072747C" w:rsidRDefault="0072747C" w:rsidP="00E31800">
      <w:pPr>
        <w:pStyle w:val="FootnoteText"/>
        <w:rPr>
          <w:rStyle w:val="Hyperlink"/>
          <w:sz w:val="18"/>
          <w:szCs w:val="18"/>
        </w:rPr>
      </w:pPr>
    </w:p>
    <w:p w14:paraId="337CA5AC" w14:textId="53D6C3C8" w:rsidR="0072747C" w:rsidRDefault="0072747C">
      <w:pPr>
        <w:pStyle w:val="FootnoteText"/>
      </w:pPr>
    </w:p>
  </w:footnote>
  <w:footnote w:id="28">
    <w:p w14:paraId="228CCDDB" w14:textId="34F4959D" w:rsidR="0072747C" w:rsidRDefault="0072747C">
      <w:pPr>
        <w:pStyle w:val="FootnoteText"/>
      </w:pPr>
      <w:r>
        <w:rPr>
          <w:rStyle w:val="FootnoteReference"/>
        </w:rPr>
        <w:footnoteRef/>
      </w:r>
      <w:r>
        <w:t xml:space="preserve"> DU iekšējo pētniecības projektu konkurss 2023. gadam. Pieejams: </w:t>
      </w:r>
      <w:hyperlink r:id="rId28" w:history="1">
        <w:r w:rsidRPr="00391207">
          <w:rPr>
            <w:rStyle w:val="Hyperlink"/>
          </w:rPr>
          <w:t>https://du.lv/aktualitates/daugavpils-universitate-izsludinats-ieksejo-petniecibas-projektu-konkurss-2023-gadam/</w:t>
        </w:r>
      </w:hyperlink>
      <w:r w:rsidRPr="00391207">
        <w:rPr>
          <w:color w:val="3F89C9"/>
        </w:rPr>
        <w:t xml:space="preserve"> </w:t>
      </w:r>
      <w:r w:rsidRPr="00391207">
        <w:rPr>
          <w:sz w:val="18"/>
          <w:szCs w:val="18"/>
        </w:rPr>
        <w:t>[pārlūkots 30.04.2023]</w:t>
      </w:r>
    </w:p>
  </w:footnote>
  <w:footnote w:id="29">
    <w:p w14:paraId="0D00CDCC" w14:textId="4C59B5B2" w:rsidR="0072747C" w:rsidRDefault="0072747C">
      <w:pPr>
        <w:pStyle w:val="FootnoteText"/>
      </w:pPr>
      <w:r>
        <w:rPr>
          <w:rStyle w:val="FootnoteReference"/>
        </w:rPr>
        <w:footnoteRef/>
      </w:r>
      <w:r>
        <w:t xml:space="preserve"> </w:t>
      </w:r>
      <w:r w:rsidRPr="00187311">
        <w:t>DU Studējošo pētniecības projektu konkurss 2023. gadam. Pieejams:</w:t>
      </w:r>
      <w:r>
        <w:t xml:space="preserve"> </w:t>
      </w:r>
      <w:hyperlink r:id="rId29" w:history="1">
        <w:r w:rsidRPr="00391207">
          <w:rPr>
            <w:rStyle w:val="Hyperlink"/>
          </w:rPr>
          <w:t>https://du.lv/aktualitates/daugavpils-universitate-izsludinats-studejoso-petniecibas-projektu-konkurs-2023-gadam/</w:t>
        </w:r>
      </w:hyperlink>
      <w:r w:rsidRPr="00391207">
        <w:t xml:space="preserve"> </w:t>
      </w:r>
      <w:r w:rsidRPr="00391207">
        <w:rPr>
          <w:sz w:val="18"/>
          <w:szCs w:val="18"/>
        </w:rPr>
        <w:t>[pārlūkots 30.04.2023]</w:t>
      </w:r>
    </w:p>
  </w:footnote>
  <w:footnote w:id="30">
    <w:p w14:paraId="7DF8B9B9" w14:textId="7D199DA8" w:rsidR="0072747C" w:rsidRDefault="0072747C">
      <w:pPr>
        <w:pStyle w:val="FootnoteText"/>
      </w:pPr>
      <w:r>
        <w:rPr>
          <w:rStyle w:val="FootnoteReference"/>
        </w:rPr>
        <w:footnoteRef/>
      </w:r>
      <w:r>
        <w:t xml:space="preserve"> E-studiju vide Moodle. </w:t>
      </w:r>
      <w:r w:rsidRPr="00607BDE">
        <w:t xml:space="preserve">Pieejams: </w:t>
      </w:r>
      <w:hyperlink r:id="rId30" w:history="1">
        <w:r w:rsidRPr="005E0A6E">
          <w:rPr>
            <w:rStyle w:val="Hyperlink"/>
          </w:rPr>
          <w:t>https://estudijas.du.lv/</w:t>
        </w:r>
      </w:hyperlink>
      <w:r w:rsidRPr="005E0A6E">
        <w:rPr>
          <w:rStyle w:val="Hyperlink"/>
        </w:rPr>
        <w:t xml:space="preserve"> </w:t>
      </w:r>
      <w:r w:rsidRPr="005E0A6E">
        <w:t>[</w:t>
      </w:r>
      <w:r w:rsidRPr="005E0A6E">
        <w:rPr>
          <w:sz w:val="18"/>
          <w:szCs w:val="18"/>
        </w:rPr>
        <w:t>pārlūkots 30.04.2023]</w:t>
      </w:r>
    </w:p>
  </w:footnote>
  <w:footnote w:id="31">
    <w:p w14:paraId="6D10488D" w14:textId="6D152CC5" w:rsidR="0072747C" w:rsidRPr="003B4131" w:rsidRDefault="0072747C" w:rsidP="00702033">
      <w:pPr>
        <w:pStyle w:val="FootnoteText"/>
      </w:pPr>
      <w:r>
        <w:rPr>
          <w:rStyle w:val="FootnoteReference"/>
        </w:rPr>
        <w:footnoteRef/>
      </w:r>
      <w:r>
        <w:t xml:space="preserve"> </w:t>
      </w:r>
      <w:r w:rsidRPr="00702033">
        <w:rPr>
          <w:bCs/>
        </w:rPr>
        <w:t xml:space="preserve">DU e-resursu </w:t>
      </w:r>
      <w:r w:rsidRPr="003B4131">
        <w:rPr>
          <w:bCs/>
        </w:rPr>
        <w:t>repozitorijs</w:t>
      </w:r>
      <w:r w:rsidRPr="003B4131">
        <w:t xml:space="preserve">. Pieejams: </w:t>
      </w:r>
      <w:hyperlink r:id="rId31" w:history="1">
        <w:r w:rsidRPr="003B4131">
          <w:rPr>
            <w:rStyle w:val="Hyperlink"/>
          </w:rPr>
          <w:t>https://de.du.lv/matematika.html</w:t>
        </w:r>
      </w:hyperlink>
      <w:r w:rsidRPr="003B4131">
        <w:t xml:space="preserve"> [</w:t>
      </w:r>
      <w:r w:rsidRPr="003B4131">
        <w:rPr>
          <w:sz w:val="18"/>
          <w:szCs w:val="18"/>
        </w:rPr>
        <w:t>pārlūkots 30.06.2023]</w:t>
      </w:r>
    </w:p>
  </w:footnote>
  <w:footnote w:id="32">
    <w:p w14:paraId="3A5A5E65" w14:textId="1390C02B" w:rsidR="0072747C" w:rsidRPr="000C162F" w:rsidRDefault="0072747C">
      <w:pPr>
        <w:pStyle w:val="FootnoteText"/>
        <w:rPr>
          <w:sz w:val="18"/>
          <w:szCs w:val="18"/>
        </w:rPr>
      </w:pPr>
      <w:r w:rsidRPr="003B4131">
        <w:rPr>
          <w:rStyle w:val="FootnoteReference"/>
          <w:sz w:val="18"/>
          <w:szCs w:val="18"/>
        </w:rPr>
        <w:footnoteRef/>
      </w:r>
      <w:r w:rsidRPr="003B4131">
        <w:rPr>
          <w:sz w:val="18"/>
          <w:szCs w:val="18"/>
        </w:rPr>
        <w:t xml:space="preserve"> “Nolikums par vēlēšanām akadēmiskajos amatos Daugavpils Universitātē”. Pieejams: </w:t>
      </w:r>
      <w:hyperlink r:id="rId32" w:history="1">
        <w:r w:rsidRPr="003B4131">
          <w:rPr>
            <w:rStyle w:val="Hyperlink"/>
            <w:sz w:val="18"/>
            <w:szCs w:val="18"/>
          </w:rPr>
          <w:t>https://du.lv/wp-content/uploads/2021/12/Nolikums-par-velesanam-akademiskajos-amatos-DU_APSTIPRINATAIS.pdf</w:t>
        </w:r>
      </w:hyperlink>
      <w:r w:rsidRPr="003B4131">
        <w:rPr>
          <w:sz w:val="18"/>
          <w:szCs w:val="18"/>
        </w:rPr>
        <w:t xml:space="preserve"> [pārlūkots 30.04.2023]</w:t>
      </w:r>
    </w:p>
  </w:footnote>
  <w:footnote w:id="33">
    <w:p w14:paraId="156F95F6" w14:textId="49421658" w:rsidR="0072747C" w:rsidRPr="00BE729D" w:rsidRDefault="0072747C">
      <w:pPr>
        <w:pStyle w:val="FootnoteText"/>
        <w:rPr>
          <w:sz w:val="18"/>
          <w:szCs w:val="18"/>
        </w:rPr>
      </w:pPr>
      <w:r>
        <w:rPr>
          <w:rStyle w:val="FootnoteReference"/>
        </w:rPr>
        <w:footnoteRef/>
      </w:r>
      <w:r>
        <w:t xml:space="preserve"> </w:t>
      </w:r>
      <w:r w:rsidRPr="00CA2C5C">
        <w:rPr>
          <w:sz w:val="18"/>
          <w:szCs w:val="18"/>
        </w:rPr>
        <w:t xml:space="preserve">Nolikums par vēlēšanām akadēmiskajos amatos Daugavpils </w:t>
      </w:r>
      <w:r w:rsidRPr="00BE729D">
        <w:rPr>
          <w:sz w:val="18"/>
          <w:szCs w:val="18"/>
        </w:rPr>
        <w:t xml:space="preserve">Universitātē. Pieejams: </w:t>
      </w:r>
      <w:hyperlink r:id="rId33" w:history="1">
        <w:r w:rsidRPr="00BE729D">
          <w:rPr>
            <w:rStyle w:val="Hyperlink"/>
            <w:sz w:val="18"/>
            <w:szCs w:val="18"/>
          </w:rPr>
          <w:t>https://du.lv/wp-content/uploads/2021/12/Nolikums-par-velesanam-akademiskajos-amatos-DU_APSTIPRINATAIS.pdf</w:t>
        </w:r>
      </w:hyperlink>
      <w:r w:rsidRPr="00BE729D">
        <w:rPr>
          <w:sz w:val="18"/>
          <w:szCs w:val="18"/>
        </w:rPr>
        <w:t xml:space="preserve"> [pārlūkots 30.04.2023]</w:t>
      </w:r>
    </w:p>
  </w:footnote>
  <w:footnote w:id="34">
    <w:p w14:paraId="6F397C73" w14:textId="1B640AB0" w:rsidR="0072747C" w:rsidRDefault="0072747C">
      <w:pPr>
        <w:pStyle w:val="FootnoteText"/>
      </w:pPr>
      <w:r w:rsidRPr="00BE729D">
        <w:rPr>
          <w:rStyle w:val="FootnoteReference"/>
          <w:sz w:val="18"/>
          <w:szCs w:val="18"/>
        </w:rPr>
        <w:footnoteRef/>
      </w:r>
      <w:r w:rsidRPr="00BE729D">
        <w:rPr>
          <w:sz w:val="18"/>
          <w:szCs w:val="18"/>
        </w:rPr>
        <w:t xml:space="preserve"> Daugavpils Universitātes akadēmiskā personāla zinātniskās aktivitātes vērtēšanas kārtība. Pieejama: </w:t>
      </w:r>
      <w:hyperlink r:id="rId34" w:history="1">
        <w:r w:rsidRPr="00BE729D">
          <w:rPr>
            <w:rStyle w:val="Hyperlink"/>
            <w:sz w:val="18"/>
            <w:szCs w:val="18"/>
          </w:rPr>
          <w:t>https://old.du.lv/wp-content/uploads/2016/01/zinatniskas-_aktivitates_vertesanas_kartiba.pdf</w:t>
        </w:r>
      </w:hyperlink>
      <w:r w:rsidRPr="00BE729D">
        <w:rPr>
          <w:sz w:val="18"/>
          <w:szCs w:val="18"/>
        </w:rPr>
        <w:t xml:space="preserve"> [pārlūkots 30.04.2023]</w:t>
      </w:r>
    </w:p>
  </w:footnote>
  <w:footnote w:id="35">
    <w:p w14:paraId="2CC1C48F" w14:textId="64D950D1" w:rsidR="0072747C" w:rsidRDefault="0072747C">
      <w:pPr>
        <w:pStyle w:val="FootnoteText"/>
      </w:pPr>
      <w:r>
        <w:rPr>
          <w:rStyle w:val="FootnoteReference"/>
        </w:rPr>
        <w:footnoteRef/>
      </w:r>
      <w:r>
        <w:t xml:space="preserve"> DU vides </w:t>
      </w:r>
      <w:r w:rsidRPr="000E4ADE">
        <w:t xml:space="preserve">pieejamība: </w:t>
      </w:r>
      <w:hyperlink r:id="rId35" w:history="1">
        <w:r w:rsidRPr="00455EC2">
          <w:rPr>
            <w:rStyle w:val="Hyperlink"/>
          </w:rPr>
          <w:t>https://du.lv/par-mums/vides-pieejamiba/</w:t>
        </w:r>
      </w:hyperlink>
      <w:r w:rsidRPr="00455EC2">
        <w:rPr>
          <w:sz w:val="24"/>
          <w:szCs w:val="24"/>
        </w:rPr>
        <w:t xml:space="preserve"> </w:t>
      </w:r>
      <w:r w:rsidRPr="00455EC2">
        <w:rPr>
          <w:sz w:val="18"/>
          <w:szCs w:val="18"/>
        </w:rPr>
        <w:t>[pārlūkots 30.04.2023]</w:t>
      </w:r>
    </w:p>
  </w:footnote>
  <w:footnote w:id="36">
    <w:p w14:paraId="642E4E3B" w14:textId="085D46A9" w:rsidR="0072747C" w:rsidRPr="00455EC2" w:rsidRDefault="0072747C">
      <w:pPr>
        <w:pStyle w:val="FootnoteText"/>
        <w:rPr>
          <w:sz w:val="18"/>
          <w:szCs w:val="18"/>
        </w:rPr>
      </w:pPr>
      <w:r>
        <w:rPr>
          <w:rStyle w:val="FootnoteReference"/>
        </w:rPr>
        <w:footnoteRef/>
      </w:r>
      <w:r>
        <w:t xml:space="preserve"> </w:t>
      </w:r>
      <w:r w:rsidRPr="006B33D0">
        <w:rPr>
          <w:sz w:val="18"/>
          <w:szCs w:val="18"/>
        </w:rPr>
        <w:t xml:space="preserve">Daugavpils Universitātes Psiholoģiskā atbalsta centra nolikums. Pieejams: </w:t>
      </w:r>
      <w:hyperlink r:id="rId36" w:history="1">
        <w:r w:rsidRPr="00455EC2">
          <w:rPr>
            <w:rStyle w:val="Hyperlink"/>
            <w:sz w:val="18"/>
            <w:szCs w:val="18"/>
          </w:rPr>
          <w:t>https://du.lv/wp-content/uploads/2023/02/Psihologiska-atbalsta-centra-nolikums.pdf</w:t>
        </w:r>
      </w:hyperlink>
      <w:r w:rsidRPr="00455EC2">
        <w:rPr>
          <w:rStyle w:val="Hyperlink"/>
          <w:sz w:val="18"/>
          <w:szCs w:val="18"/>
        </w:rPr>
        <w:t xml:space="preserve"> </w:t>
      </w:r>
      <w:r w:rsidRPr="00455EC2">
        <w:rPr>
          <w:sz w:val="18"/>
          <w:szCs w:val="18"/>
        </w:rPr>
        <w:t>[pārlūkots 30.04.2023]</w:t>
      </w:r>
    </w:p>
  </w:footnote>
  <w:footnote w:id="37">
    <w:p w14:paraId="0692001E" w14:textId="1A8DAED0" w:rsidR="0072747C" w:rsidRDefault="0072747C">
      <w:pPr>
        <w:pStyle w:val="FootnoteText"/>
      </w:pPr>
      <w:r w:rsidRPr="00455EC2">
        <w:rPr>
          <w:rStyle w:val="FootnoteReference"/>
        </w:rPr>
        <w:footnoteRef/>
      </w:r>
      <w:r w:rsidRPr="00455EC2">
        <w:t xml:space="preserve"> </w:t>
      </w:r>
      <w:r w:rsidRPr="00455EC2">
        <w:rPr>
          <w:sz w:val="18"/>
          <w:szCs w:val="18"/>
        </w:rPr>
        <w:t xml:space="preserve">DU Karjeras un iniciatīvu atbalsta centrs. Pieejams: </w:t>
      </w:r>
      <w:hyperlink r:id="rId37" w:history="1">
        <w:r w:rsidRPr="00455EC2">
          <w:rPr>
            <w:rStyle w:val="Hyperlink"/>
            <w:sz w:val="18"/>
            <w:szCs w:val="18"/>
          </w:rPr>
          <w:t>https://du.lv/karjeras-un-iniciativu-atbalsta-centrs/</w:t>
        </w:r>
      </w:hyperlink>
      <w:r w:rsidRPr="00455EC2">
        <w:rPr>
          <w:rStyle w:val="Hyperlink"/>
          <w:sz w:val="18"/>
          <w:szCs w:val="18"/>
        </w:rPr>
        <w:t xml:space="preserve"> </w:t>
      </w:r>
      <w:r w:rsidRPr="00455EC2">
        <w:rPr>
          <w:sz w:val="18"/>
          <w:szCs w:val="18"/>
        </w:rPr>
        <w:t>[pārlūkots 30.04.2023]</w:t>
      </w:r>
    </w:p>
  </w:footnote>
  <w:footnote w:id="38">
    <w:p w14:paraId="64BDE9E3" w14:textId="248F0507" w:rsidR="0072747C" w:rsidRPr="003A1CAD" w:rsidRDefault="0072747C">
      <w:pPr>
        <w:pStyle w:val="FootnoteText"/>
        <w:rPr>
          <w:b/>
        </w:rPr>
      </w:pPr>
      <w:r>
        <w:rPr>
          <w:rStyle w:val="FootnoteReference"/>
        </w:rPr>
        <w:footnoteRef/>
      </w:r>
      <w:r>
        <w:t xml:space="preserve"> </w:t>
      </w:r>
      <w:r w:rsidRPr="003A1CAD">
        <w:rPr>
          <w:sz w:val="18"/>
          <w:szCs w:val="18"/>
        </w:rPr>
        <w:t xml:space="preserve">DU starptautiskās zinātniskās konferences mājaslapa. Pieejama: </w:t>
      </w:r>
      <w:hyperlink r:id="rId38" w:history="1">
        <w:r w:rsidRPr="00B922C9">
          <w:rPr>
            <w:rStyle w:val="Hyperlink"/>
            <w:sz w:val="18"/>
            <w:szCs w:val="18"/>
          </w:rPr>
          <w:t>https://www.dukonference.lv/lv</w:t>
        </w:r>
      </w:hyperlink>
      <w:r>
        <w:rPr>
          <w:sz w:val="18"/>
          <w:szCs w:val="18"/>
        </w:rPr>
        <w:t xml:space="preserve">  [pārlūkots 30.06</w:t>
      </w:r>
      <w:r w:rsidRPr="00B922C9">
        <w:rPr>
          <w:sz w:val="18"/>
          <w:szCs w:val="18"/>
        </w:rPr>
        <w:t>.2023]</w:t>
      </w:r>
    </w:p>
  </w:footnote>
  <w:footnote w:id="39">
    <w:p w14:paraId="30EC150C" w14:textId="61BA295A" w:rsidR="0072747C" w:rsidRPr="00486DB6" w:rsidRDefault="0072747C">
      <w:pPr>
        <w:pStyle w:val="FootnoteText"/>
      </w:pPr>
      <w:r w:rsidRPr="00486DB6">
        <w:rPr>
          <w:rStyle w:val="FootnoteReference"/>
        </w:rPr>
        <w:footnoteRef/>
      </w:r>
      <w:r w:rsidRPr="00486DB6">
        <w:t xml:space="preserve"> Eiropas Kodolpētniecības organizācijas (CERN) Baltijas grupa (angļu valodā). Pieejams: </w:t>
      </w:r>
      <w:hyperlink r:id="rId39" w:history="1">
        <w:r w:rsidRPr="00486DB6">
          <w:rPr>
            <w:rStyle w:val="Hyperlink"/>
          </w:rPr>
          <w:t>https://indico.cern.ch/category/10023/</w:t>
        </w:r>
      </w:hyperlink>
      <w:r w:rsidRPr="00486DB6">
        <w:rPr>
          <w:rStyle w:val="Hyperlink"/>
        </w:rPr>
        <w:t xml:space="preserve"> </w:t>
      </w:r>
      <w:r w:rsidRPr="00486DB6">
        <w:t>[pārlūkots 30.06.2023]</w:t>
      </w:r>
    </w:p>
  </w:footnote>
  <w:footnote w:id="40">
    <w:p w14:paraId="7BD66DF6" w14:textId="1BECB28C" w:rsidR="0072747C" w:rsidRPr="00486DB6" w:rsidRDefault="0072747C" w:rsidP="00486DB6">
      <w:pPr>
        <w:pStyle w:val="FootnoteText"/>
      </w:pPr>
      <w:r w:rsidRPr="00486DB6">
        <w:rPr>
          <w:rStyle w:val="FootnoteReference"/>
        </w:rPr>
        <w:footnoteRef/>
      </w:r>
      <w:r w:rsidRPr="00486DB6">
        <w:t xml:space="preserve"> Baltkrievijas-Latvijas zinātniski inovatīvais centrs stiprināšanas tehnoloģiju jomā. Pieejama: </w:t>
      </w:r>
    </w:p>
    <w:p w14:paraId="4264CD38" w14:textId="5FB717CF" w:rsidR="0072747C" w:rsidRPr="00486DB6" w:rsidRDefault="00F34FA2" w:rsidP="00486DB6">
      <w:pPr>
        <w:jc w:val="both"/>
        <w:rPr>
          <w:rFonts w:ascii="Times New Roman" w:hAnsi="Times New Roman" w:cs="Times New Roman"/>
          <w:sz w:val="24"/>
          <w:szCs w:val="24"/>
        </w:rPr>
      </w:pPr>
      <w:hyperlink r:id="rId40" w:history="1">
        <w:r w:rsidR="0072747C" w:rsidRPr="00486DB6">
          <w:rPr>
            <w:rStyle w:val="Hyperlink"/>
            <w:rFonts w:ascii="Times New Roman" w:hAnsi="Times New Roman" w:cs="Times New Roman"/>
            <w:sz w:val="20"/>
            <w:szCs w:val="20"/>
          </w:rPr>
          <w:t>https://du.lv/zinatne/instituti/dzivibas-zinatnu-un-tehnologiju-instituts/strukturvienibas/tehnologiju-departaments/baltkrievijas-latvijas-zinatniski-inovativais-centrs-stiprinasanas-tehnologiju-joma/</w:t>
        </w:r>
      </w:hyperlink>
      <w:r w:rsidR="0072747C" w:rsidRPr="00486DB6">
        <w:rPr>
          <w:rFonts w:ascii="Times New Roman" w:hAnsi="Times New Roman" w:cs="Times New Roman"/>
          <w:sz w:val="20"/>
          <w:szCs w:val="20"/>
        </w:rPr>
        <w:t xml:space="preserve">  [pārlūkots 30.06.2023]</w:t>
      </w:r>
    </w:p>
  </w:footnote>
  <w:footnote w:id="41">
    <w:p w14:paraId="7C14FED3" w14:textId="77777777" w:rsidR="0072747C" w:rsidRPr="00F53C2E" w:rsidRDefault="0072747C" w:rsidP="00912B88">
      <w:pPr>
        <w:pStyle w:val="FootnoteText"/>
        <w:rPr>
          <w:sz w:val="18"/>
          <w:szCs w:val="18"/>
        </w:rPr>
      </w:pPr>
      <w:r>
        <w:rPr>
          <w:rStyle w:val="FootnoteReference"/>
        </w:rPr>
        <w:footnoteRef/>
      </w:r>
      <w:r>
        <w:t xml:space="preserve"> </w:t>
      </w:r>
      <w:r w:rsidRPr="00A63A02">
        <w:rPr>
          <w:sz w:val="18"/>
          <w:szCs w:val="18"/>
        </w:rPr>
        <w:t xml:space="preserve">Erasmus+ programmas ietvaros piedāvātās iespējas. Pieejams: </w:t>
      </w:r>
      <w:hyperlink r:id="rId41" w:history="1">
        <w:r w:rsidRPr="00A63A02">
          <w:rPr>
            <w:rStyle w:val="Hyperlink"/>
            <w:sz w:val="18"/>
            <w:szCs w:val="18"/>
          </w:rPr>
          <w:t>https://du.lv/en/news/apply-for-erasmus-studies-and-traineeship-scholarship/</w:t>
        </w:r>
      </w:hyperlink>
      <w:r w:rsidRPr="00A63A02">
        <w:rPr>
          <w:sz w:val="18"/>
          <w:szCs w:val="18"/>
        </w:rPr>
        <w:t xml:space="preserve"> </w:t>
      </w:r>
      <w:r w:rsidRPr="00F53C2E">
        <w:rPr>
          <w:sz w:val="18"/>
          <w:szCs w:val="18"/>
        </w:rPr>
        <w:t>[pārlūkots 20.02.2023]</w:t>
      </w:r>
    </w:p>
  </w:footnote>
  <w:footnote w:id="42">
    <w:p w14:paraId="4E8C4CFB" w14:textId="3C66FE4F" w:rsidR="0072747C" w:rsidRPr="00F53C2E" w:rsidRDefault="0072747C" w:rsidP="0040156F">
      <w:pPr>
        <w:pStyle w:val="FootnoteText"/>
        <w:rPr>
          <w:sz w:val="18"/>
          <w:szCs w:val="18"/>
        </w:rPr>
      </w:pPr>
      <w:r w:rsidRPr="00F53C2E">
        <w:rPr>
          <w:rStyle w:val="FootnoteReference"/>
          <w:sz w:val="18"/>
          <w:szCs w:val="18"/>
        </w:rPr>
        <w:footnoteRef/>
      </w:r>
      <w:r w:rsidRPr="00F53C2E">
        <w:rPr>
          <w:sz w:val="18"/>
          <w:szCs w:val="18"/>
        </w:rPr>
        <w:t xml:space="preserve"> Informācija par DU realizētajām studiju programmām DU mājaslapā. Pieejama: </w:t>
      </w:r>
      <w:hyperlink r:id="rId42" w:history="1">
        <w:r w:rsidRPr="00D33E0D">
          <w:rPr>
            <w:rStyle w:val="Hyperlink"/>
          </w:rPr>
          <w:t>https://du.lv/en/studies/study-programmes/</w:t>
        </w:r>
      </w:hyperlink>
      <w:r>
        <w:t xml:space="preserve"> </w:t>
      </w:r>
      <w:r w:rsidRPr="00F53C2E">
        <w:rPr>
          <w:sz w:val="18"/>
          <w:szCs w:val="18"/>
        </w:rPr>
        <w:t xml:space="preserve"> [pārlūkots 20.02.2023]</w:t>
      </w:r>
    </w:p>
  </w:footnote>
  <w:footnote w:id="43">
    <w:p w14:paraId="77721A5D" w14:textId="77777777" w:rsidR="0072747C" w:rsidRPr="00A63A02" w:rsidRDefault="0072747C" w:rsidP="0040156F">
      <w:pPr>
        <w:pStyle w:val="FootnoteText"/>
        <w:rPr>
          <w:b/>
        </w:rPr>
      </w:pPr>
      <w:r w:rsidRPr="00F53C2E">
        <w:rPr>
          <w:rStyle w:val="FootnoteReference"/>
          <w:sz w:val="18"/>
          <w:szCs w:val="18"/>
        </w:rPr>
        <w:footnoteRef/>
      </w:r>
      <w:r w:rsidRPr="00F53C2E">
        <w:rPr>
          <w:sz w:val="18"/>
          <w:szCs w:val="18"/>
        </w:rPr>
        <w:t xml:space="preserve"> Informācija par DU realizētajām studiju programmām. Pieejams: </w:t>
      </w:r>
      <w:hyperlink r:id="rId43" w:history="1">
        <w:r w:rsidRPr="00F53C2E">
          <w:rPr>
            <w:rStyle w:val="Hyperlink"/>
            <w:sz w:val="18"/>
            <w:szCs w:val="18"/>
          </w:rPr>
          <w:t>https://www.studyinlatvia.lv/universities/daugavpils-university</w:t>
        </w:r>
      </w:hyperlink>
      <w:r w:rsidRPr="00F53C2E">
        <w:rPr>
          <w:rStyle w:val="Hyperlink"/>
          <w:sz w:val="18"/>
          <w:szCs w:val="18"/>
        </w:rPr>
        <w:t xml:space="preserve">, </w:t>
      </w:r>
      <w:hyperlink r:id="rId44" w:history="1">
        <w:r w:rsidRPr="00F53C2E">
          <w:rPr>
            <w:rStyle w:val="Hyperlink"/>
            <w:sz w:val="18"/>
            <w:szCs w:val="18"/>
          </w:rPr>
          <w:t>https://www.study.eu/university/daugavpils-university</w:t>
        </w:r>
      </w:hyperlink>
      <w:r w:rsidRPr="00F53C2E">
        <w:rPr>
          <w:rStyle w:val="Hyperlink"/>
          <w:sz w:val="18"/>
          <w:szCs w:val="18"/>
        </w:rPr>
        <w:t xml:space="preserve"> </w:t>
      </w:r>
      <w:r w:rsidRPr="00F53C2E">
        <w:rPr>
          <w:sz w:val="18"/>
          <w:szCs w:val="18"/>
        </w:rPr>
        <w:t>[pārlūkots 20.02.2023]</w:t>
      </w:r>
    </w:p>
  </w:footnote>
  <w:footnote w:id="44">
    <w:p w14:paraId="594146CF" w14:textId="77777777" w:rsidR="0072747C" w:rsidRDefault="0072747C" w:rsidP="00F14659">
      <w:pPr>
        <w:pStyle w:val="FootnoteText"/>
      </w:pPr>
      <w:r w:rsidRPr="00F14659">
        <w:rPr>
          <w:rStyle w:val="FootnoteReference"/>
          <w:rFonts w:eastAsia="Trebuchet MS"/>
        </w:rPr>
        <w:footnoteRef/>
      </w:r>
      <w:r w:rsidRPr="00F14659">
        <w:t xml:space="preserve"> </w:t>
      </w:r>
      <w:r w:rsidRPr="00F14659">
        <w:rPr>
          <w:sz w:val="24"/>
          <w:szCs w:val="24"/>
        </w:rPr>
        <w:t xml:space="preserve">Daugavpils Universitātes uzņemšanas noteikumi pilna un nepilna laika augstākā līmeņa studijām. Pieejams: </w:t>
      </w:r>
      <w:hyperlink r:id="rId45" w:history="1">
        <w:r w:rsidRPr="00F14659">
          <w:rPr>
            <w:rStyle w:val="Hyperlink"/>
            <w:sz w:val="24"/>
            <w:szCs w:val="24"/>
          </w:rPr>
          <w:t>https://du.lv/gribu-studet/uznemsana/</w:t>
        </w:r>
      </w:hyperlink>
      <w:r w:rsidRPr="00F14659">
        <w:rPr>
          <w:rStyle w:val="Hyperlink"/>
          <w:sz w:val="24"/>
          <w:szCs w:val="24"/>
        </w:rPr>
        <w:t xml:space="preserve"> </w:t>
      </w:r>
      <w:r w:rsidRPr="00F14659">
        <w:t>[pārlūkots 28.07.2023]</w:t>
      </w:r>
    </w:p>
  </w:footnote>
  <w:footnote w:id="45">
    <w:p w14:paraId="384660D2" w14:textId="77777777" w:rsidR="0072747C" w:rsidRPr="00F14659" w:rsidRDefault="0072747C" w:rsidP="00F14659">
      <w:pPr>
        <w:pStyle w:val="FootnoteText"/>
      </w:pPr>
      <w:r w:rsidRPr="00F14659">
        <w:rPr>
          <w:rStyle w:val="FootnoteReference"/>
        </w:rPr>
        <w:footnoteRef/>
      </w:r>
      <w:r w:rsidRPr="00F14659">
        <w:t xml:space="preserve"> Informatīvais ziņojums par darba tirgus vidēja un ilgtermiņa prognozēm https://www.em.gov.lv/lv/media/17038/download?attachment</w:t>
      </w:r>
    </w:p>
  </w:footnote>
  <w:footnote w:id="46">
    <w:p w14:paraId="7EFD2829" w14:textId="77777777" w:rsidR="0072747C" w:rsidRPr="00F14659" w:rsidRDefault="0072747C" w:rsidP="00F14659">
      <w:pPr>
        <w:pStyle w:val="FootnoteText"/>
      </w:pPr>
      <w:r w:rsidRPr="00F14659">
        <w:rPr>
          <w:rStyle w:val="FootnoteReference"/>
        </w:rPr>
        <w:footnoteRef/>
      </w:r>
      <w:r w:rsidRPr="00F14659">
        <w:t xml:space="preserve"> Latvijas nacionālais attīstības plāns 2021.–2027. gadam https://pkc.gov.lv/sites/default/files/inline-files/NAP2027_apstiprin%C4%81ts%20Saeim%C4%81_1.pdf</w:t>
      </w:r>
    </w:p>
  </w:footnote>
  <w:footnote w:id="47">
    <w:p w14:paraId="50FA9EDC" w14:textId="77777777" w:rsidR="0072747C" w:rsidRPr="00930E3B" w:rsidRDefault="0072747C" w:rsidP="00F14659">
      <w:pPr>
        <w:pStyle w:val="FootnoteText"/>
      </w:pPr>
      <w:r w:rsidRPr="00F14659">
        <w:rPr>
          <w:rStyle w:val="FootnoteReference"/>
        </w:rPr>
        <w:footnoteRef/>
      </w:r>
      <w:r w:rsidRPr="00F14659">
        <w:t xml:space="preserve"> Latvijas Fizikas skolotāju asociācija, </w:t>
      </w:r>
      <w:hyperlink r:id="rId46" w:history="1">
        <w:r w:rsidRPr="00F14659">
          <w:rPr>
            <w:rStyle w:val="Hyperlink"/>
            <w:color w:val="auto"/>
          </w:rPr>
          <w:t>http://lfsa.lv/</w:t>
        </w:r>
      </w:hyperlink>
    </w:p>
  </w:footnote>
  <w:footnote w:id="48">
    <w:p w14:paraId="39AD4267" w14:textId="77777777" w:rsidR="0072747C" w:rsidRPr="00930E3B" w:rsidRDefault="0072747C" w:rsidP="00F14659">
      <w:pPr>
        <w:pStyle w:val="FootnoteText"/>
      </w:pPr>
      <w:r>
        <w:rPr>
          <w:rStyle w:val="FootnoteReference"/>
        </w:rPr>
        <w:footnoteRef/>
      </w:r>
      <w:r>
        <w:t xml:space="preserve"> </w:t>
      </w:r>
      <w:hyperlink r:id="rId47" w:history="1">
        <w:r w:rsidRPr="0060315E">
          <w:rPr>
            <w:rStyle w:val="Hyperlink"/>
          </w:rPr>
          <w:t>https://www.lu.lv/fileadmin/user_upload/LU.LV/www.lu.lv/Dokumenti/Dokumenti_LV/3._STUDIJU_UN_ZINATNES_PROCESU_REGLAMENTEJOSIE_DOKUMENTI/Latvijas_Universitates_Studiju_programmu_un_talakizglitibas_programmu_nolikums.pdf</w:t>
        </w:r>
      </w:hyperlink>
      <w:r w:rsidRPr="00930E3B">
        <w:t xml:space="preserve"> </w:t>
      </w:r>
    </w:p>
  </w:footnote>
  <w:footnote w:id="49">
    <w:p w14:paraId="46D93326" w14:textId="77777777" w:rsidR="0072747C" w:rsidRPr="00930E3B" w:rsidRDefault="0072747C" w:rsidP="00F14659">
      <w:pPr>
        <w:pStyle w:val="FootnoteText"/>
      </w:pPr>
      <w:r>
        <w:rPr>
          <w:rStyle w:val="FootnoteReference"/>
        </w:rPr>
        <w:footnoteRef/>
      </w:r>
      <w:r w:rsidRPr="00930E3B">
        <w:t xml:space="preserve"> </w:t>
      </w:r>
      <w:hyperlink r:id="rId48" w:history="1">
        <w:r w:rsidRPr="0060315E">
          <w:rPr>
            <w:rStyle w:val="Hyperlink"/>
          </w:rPr>
          <w:t>https://du.lv/wp-content/uploads/2021/12/3_DU_Studiju-virzienu-un-studiju-programmu-atversanas-un-parv-nolikums.pdf</w:t>
        </w:r>
      </w:hyperlink>
      <w:r>
        <w:t xml:space="preserve"> </w:t>
      </w:r>
    </w:p>
  </w:footnote>
  <w:footnote w:id="50">
    <w:p w14:paraId="158C0875" w14:textId="77777777" w:rsidR="0072747C" w:rsidRPr="00930E3B" w:rsidRDefault="0072747C" w:rsidP="00F14659">
      <w:pPr>
        <w:pStyle w:val="FootnoteText"/>
      </w:pPr>
      <w:r w:rsidRPr="00930E3B">
        <w:rPr>
          <w:rStyle w:val="FootnoteReference"/>
          <w:sz w:val="16"/>
          <w:szCs w:val="16"/>
        </w:rPr>
        <w:footnoteRef/>
      </w:r>
      <w:r w:rsidRPr="00930E3B">
        <w:rPr>
          <w:sz w:val="16"/>
          <w:szCs w:val="16"/>
        </w:rPr>
        <w:t xml:space="preserve"> </w:t>
      </w:r>
      <w:hyperlink r:id="rId49" w:history="1">
        <w:r w:rsidRPr="0060315E">
          <w:rPr>
            <w:rStyle w:val="Hyperlink"/>
          </w:rPr>
          <w:t>https://du.lv/wp-content/uploads/2021/12/DU_attistibas_strategija_25.01.2021.-converted.pdf</w:t>
        </w:r>
      </w:hyperlink>
      <w:r>
        <w:t xml:space="preserve"> </w:t>
      </w:r>
    </w:p>
  </w:footnote>
  <w:footnote w:id="51">
    <w:p w14:paraId="382D2734" w14:textId="77777777" w:rsidR="0072747C" w:rsidRPr="00930E3B" w:rsidRDefault="0072747C" w:rsidP="00F14659">
      <w:pPr>
        <w:pStyle w:val="FootnoteText"/>
        <w:rPr>
          <w:sz w:val="16"/>
          <w:szCs w:val="16"/>
        </w:rPr>
      </w:pPr>
      <w:r w:rsidRPr="00930E3B">
        <w:rPr>
          <w:rStyle w:val="FootnoteReference"/>
          <w:sz w:val="16"/>
          <w:szCs w:val="16"/>
        </w:rPr>
        <w:footnoteRef/>
      </w:r>
      <w:r w:rsidRPr="00930E3B">
        <w:rPr>
          <w:sz w:val="16"/>
          <w:szCs w:val="16"/>
        </w:rPr>
        <w:t xml:space="preserve"> </w:t>
      </w:r>
      <w:hyperlink r:id="rId50" w:history="1">
        <w:r w:rsidRPr="00930E3B">
          <w:rPr>
            <w:rStyle w:val="Hyperlink"/>
            <w:sz w:val="16"/>
            <w:szCs w:val="16"/>
          </w:rPr>
          <w:t>https://www.lu.lv/fileadmin/user_upload/lu_portal/zinas/2018/julijs/LUstrat_Kopsavilk_250517.pdf</w:t>
        </w:r>
      </w:hyperlink>
      <w:r w:rsidRPr="00930E3B">
        <w:rPr>
          <w:sz w:val="16"/>
          <w:szCs w:val="16"/>
        </w:rPr>
        <w:t xml:space="preserve"> </w:t>
      </w:r>
    </w:p>
  </w:footnote>
  <w:footnote w:id="52">
    <w:p w14:paraId="3745C04C" w14:textId="77777777" w:rsidR="0072747C" w:rsidRPr="00930E3B" w:rsidRDefault="0072747C" w:rsidP="00F14659">
      <w:pPr>
        <w:pStyle w:val="FootnoteText"/>
      </w:pPr>
      <w:r>
        <w:rPr>
          <w:rStyle w:val="FootnoteReference"/>
        </w:rPr>
        <w:footnoteRef/>
      </w:r>
      <w:r w:rsidRPr="00930E3B">
        <w:t xml:space="preserve"> Latvijas elektrotehnikas un elektronikas rūpniecības asociācija, </w:t>
      </w:r>
      <w:hyperlink r:id="rId51" w:history="1">
        <w:r w:rsidRPr="00930E3B">
          <w:rPr>
            <w:rStyle w:val="Hyperlink"/>
          </w:rPr>
          <w:t>https://www.letera.lv/</w:t>
        </w:r>
      </w:hyperlink>
      <w:r w:rsidRPr="00930E3B">
        <w:t xml:space="preserve"> </w:t>
      </w:r>
    </w:p>
  </w:footnote>
  <w:footnote w:id="53">
    <w:p w14:paraId="09EEE540" w14:textId="77777777" w:rsidR="0072747C" w:rsidRPr="00CD2F5B" w:rsidRDefault="0072747C" w:rsidP="00F14659">
      <w:pPr>
        <w:pStyle w:val="FootnoteText"/>
      </w:pPr>
      <w:r>
        <w:rPr>
          <w:rStyle w:val="FootnoteReference"/>
        </w:rPr>
        <w:footnoteRef/>
      </w:r>
      <w:r w:rsidRPr="00930E3B">
        <w:t xml:space="preserve"> </w:t>
      </w:r>
      <w:hyperlink r:id="rId52" w:history="1">
        <w:r w:rsidRPr="00930E3B">
          <w:rPr>
            <w:rStyle w:val="Hyperlink"/>
          </w:rPr>
          <w:t>https://camart2.eu/</w:t>
        </w:r>
      </w:hyperlink>
      <w:r w:rsidRPr="00930E3B">
        <w:t xml:space="preserve"> </w:t>
      </w:r>
    </w:p>
  </w:footnote>
  <w:footnote w:id="54">
    <w:p w14:paraId="2CDD8039" w14:textId="77777777" w:rsidR="0072747C" w:rsidRPr="00930E3B" w:rsidRDefault="0072747C" w:rsidP="00F14659">
      <w:pPr>
        <w:pStyle w:val="FootnoteText"/>
      </w:pPr>
      <w:r>
        <w:rPr>
          <w:rStyle w:val="FootnoteReference"/>
        </w:rPr>
        <w:footnoteRef/>
      </w:r>
      <w:r w:rsidRPr="00930E3B">
        <w:t xml:space="preserve"> </w:t>
      </w:r>
      <w:hyperlink r:id="rId53" w:history="1">
        <w:r w:rsidRPr="00930E3B">
          <w:rPr>
            <w:rStyle w:val="Hyperlink"/>
          </w:rPr>
          <w:t>https://www.kth.se/en</w:t>
        </w:r>
      </w:hyperlink>
      <w:r w:rsidRPr="00930E3B">
        <w:t xml:space="preserve"> </w:t>
      </w:r>
    </w:p>
  </w:footnote>
  <w:footnote w:id="55">
    <w:p w14:paraId="488CD87B" w14:textId="77777777" w:rsidR="0072747C" w:rsidRPr="00930E3B" w:rsidRDefault="0072747C" w:rsidP="00F14659">
      <w:pPr>
        <w:pStyle w:val="FootnoteText"/>
      </w:pPr>
      <w:r>
        <w:rPr>
          <w:rStyle w:val="FootnoteReference"/>
        </w:rPr>
        <w:footnoteRef/>
      </w:r>
      <w:r w:rsidRPr="00395390">
        <w:t xml:space="preserve"> </w:t>
      </w:r>
      <w:r w:rsidRPr="002D780A">
        <w:t xml:space="preserve">Latvijas Fizikas skolotāju asociācija, </w:t>
      </w:r>
      <w:hyperlink r:id="rId54" w:history="1">
        <w:r w:rsidRPr="002D780A">
          <w:rPr>
            <w:rStyle w:val="Hyperlink"/>
          </w:rPr>
          <w:t>http://lfsa.lv/</w:t>
        </w:r>
      </w:hyperlink>
    </w:p>
  </w:footnote>
  <w:footnote w:id="56">
    <w:p w14:paraId="5E59D55A" w14:textId="77777777" w:rsidR="0072747C" w:rsidRPr="00930E3B" w:rsidRDefault="0072747C" w:rsidP="00F14659">
      <w:pPr>
        <w:pStyle w:val="FootnoteText"/>
      </w:pPr>
    </w:p>
  </w:footnote>
  <w:footnote w:id="57">
    <w:p w14:paraId="375AC266" w14:textId="77777777" w:rsidR="0072747C" w:rsidRPr="00EA542F" w:rsidRDefault="0072747C" w:rsidP="00F14659">
      <w:pPr>
        <w:pStyle w:val="FootnoteText"/>
      </w:pPr>
      <w:r w:rsidRPr="00F14659">
        <w:rPr>
          <w:rStyle w:val="FootnoteReference"/>
          <w:rFonts w:eastAsia="Trebuchet MS"/>
        </w:rPr>
        <w:footnoteRef/>
      </w:r>
      <w:r w:rsidRPr="00F14659">
        <w:t xml:space="preserve"> Nolikums par studijām Daugavpils Universitātē. Pieejams: </w:t>
      </w:r>
      <w:hyperlink r:id="rId55" w:history="1">
        <w:r w:rsidRPr="00F14659">
          <w:rPr>
            <w:rStyle w:val="Hyperlink"/>
          </w:rPr>
          <w:t>https://du.lv/wp-content/uploads/2021/12/NOLIKUMS_PAR_STUDIJAM_DU_2018.pdf</w:t>
        </w:r>
      </w:hyperlink>
      <w:r w:rsidRPr="00F14659">
        <w:rPr>
          <w:rStyle w:val="Hyperlink"/>
        </w:rPr>
        <w:t xml:space="preserve"> </w:t>
      </w:r>
    </w:p>
  </w:footnote>
  <w:footnote w:id="58">
    <w:p w14:paraId="2FE0A1B1" w14:textId="77777777" w:rsidR="0072747C" w:rsidRPr="00930E3B" w:rsidRDefault="0072747C" w:rsidP="00F14659">
      <w:pPr>
        <w:pStyle w:val="FootnoteText"/>
        <w:rPr>
          <w:lang w:val="pl-PL"/>
        </w:rPr>
      </w:pPr>
      <w:r>
        <w:rPr>
          <w:rStyle w:val="FootnoteReference"/>
        </w:rPr>
        <w:footnoteRef/>
      </w:r>
      <w:r w:rsidRPr="00930E3B">
        <w:rPr>
          <w:lang w:val="pl-PL"/>
        </w:rPr>
        <w:t xml:space="preserve"> Ministru kabineta noteikumi Nr.240, Rīgā 2014.gada 13.maijā (prot. Nr.28 18.§) “Noteikumi par valsts akadēmiskās izglītības standartu”</w:t>
      </w:r>
    </w:p>
  </w:footnote>
  <w:footnote w:id="59">
    <w:p w14:paraId="57A7C696" w14:textId="77777777" w:rsidR="0072747C" w:rsidRPr="00930E3B" w:rsidRDefault="0072747C" w:rsidP="00F14659">
      <w:pPr>
        <w:pStyle w:val="FootnoteText"/>
      </w:pPr>
      <w:r>
        <w:rPr>
          <w:rStyle w:val="FootnoteReference"/>
        </w:rPr>
        <w:footnoteRef/>
      </w:r>
      <w:r w:rsidRPr="00930E3B">
        <w:rPr>
          <w:lang w:val="pl-PL"/>
        </w:rPr>
        <w:t xml:space="preserve"> Ministru kabineta noteikumi Nr.240, Rīgā 2014.gada 13.maijā (prot. Nr.28 18.§) “Noteikumi par valsts akadēmiskās izglītības standartu”</w:t>
      </w:r>
    </w:p>
  </w:footnote>
  <w:footnote w:id="60">
    <w:p w14:paraId="5A7A46AD" w14:textId="77777777" w:rsidR="0072747C" w:rsidRPr="00930E3B" w:rsidRDefault="0072747C" w:rsidP="00F14659">
      <w:pPr>
        <w:pStyle w:val="FootnoteText"/>
      </w:pPr>
      <w:r>
        <w:rPr>
          <w:rStyle w:val="FootnoteReference"/>
        </w:rPr>
        <w:footnoteRef/>
      </w:r>
      <w:r w:rsidRPr="00930E3B">
        <w:t xml:space="preserve"> https://www.izm.gov.lv/sites/izm/files/iap2027_projekta_versija_apspriesana_160720201_2.pdf</w:t>
      </w:r>
    </w:p>
  </w:footnote>
  <w:footnote w:id="61">
    <w:p w14:paraId="203084E8" w14:textId="77777777" w:rsidR="0072747C" w:rsidRPr="00457303" w:rsidRDefault="0072747C" w:rsidP="00F14659">
      <w:pPr>
        <w:pStyle w:val="FootnoteText"/>
      </w:pPr>
      <w:r w:rsidRPr="00A91049">
        <w:rPr>
          <w:rStyle w:val="FootnoteReference"/>
        </w:rPr>
        <w:footnoteRef/>
      </w:r>
      <w:r w:rsidRPr="00A91049">
        <w:t xml:space="preserve"> Daugavpils Universitātes uzņemšanas noteikumi pilna un nepilna laika studijām doktorantūrā. Pieejams: </w:t>
      </w:r>
      <w:hyperlink r:id="rId56" w:history="1">
        <w:r w:rsidRPr="00A91049">
          <w:rPr>
            <w:rStyle w:val="Hyperlink"/>
          </w:rPr>
          <w:t>https://du.lv/gribu-studet/uznemsana/</w:t>
        </w:r>
      </w:hyperlink>
      <w:r w:rsidRPr="00A91049">
        <w:rPr>
          <w:rStyle w:val="Hyperlink"/>
        </w:rPr>
        <w:t xml:space="preserve"> </w:t>
      </w:r>
      <w:r w:rsidRPr="00A91049">
        <w:t>[pārlūkots 28.02.2023]</w:t>
      </w:r>
    </w:p>
  </w:footnote>
  <w:footnote w:id="62">
    <w:p w14:paraId="00677833" w14:textId="77777777" w:rsidR="0072747C" w:rsidRDefault="0072747C" w:rsidP="00F14659">
      <w:pPr>
        <w:pStyle w:val="FootnoteText"/>
      </w:pPr>
      <w:r>
        <w:rPr>
          <w:rStyle w:val="FootnoteReference"/>
        </w:rPr>
        <w:footnoteRef/>
      </w:r>
      <w:r>
        <w:t xml:space="preserve"> </w:t>
      </w:r>
      <w:r w:rsidRPr="00974288">
        <w:t xml:space="preserve">Daugavpils Universitātes attīstības stratēģija 2015.-2020. gadam. </w:t>
      </w:r>
      <w:r w:rsidRPr="00FB03CD">
        <w:t xml:space="preserve">Pieejams: </w:t>
      </w:r>
      <w:hyperlink r:id="rId57" w:history="1">
        <w:r w:rsidRPr="00FB03CD">
          <w:rPr>
            <w:rStyle w:val="Hyperlink"/>
          </w:rPr>
          <w:t>https://du.lv/wp-content/uploads/2021/12/DU_attistibas_strategija_25.01.2021.-converted.pdf</w:t>
        </w:r>
      </w:hyperlink>
      <w:r w:rsidRPr="00FB03CD">
        <w:rPr>
          <w:rStyle w:val="Hyperlink"/>
        </w:rPr>
        <w:t xml:space="preserve"> </w:t>
      </w:r>
      <w:r w:rsidRPr="00FB03CD">
        <w:t>[pārlūkots 28.02.2023]</w:t>
      </w:r>
    </w:p>
  </w:footnote>
  <w:footnote w:id="63">
    <w:p w14:paraId="1C7AEDAF" w14:textId="77777777" w:rsidR="0072747C" w:rsidRPr="001934B6" w:rsidRDefault="0072747C" w:rsidP="00F14659">
      <w:pPr>
        <w:pStyle w:val="FootnoteText"/>
      </w:pPr>
      <w:r w:rsidRPr="001934B6">
        <w:rPr>
          <w:rStyle w:val="FootnoteReference"/>
        </w:rPr>
        <w:footnoteRef/>
      </w:r>
      <w:r w:rsidRPr="001934B6">
        <w:t xml:space="preserve"> </w:t>
      </w:r>
      <w:r w:rsidRPr="001934B6">
        <w:rPr>
          <w:shd w:val="clear" w:color="auto" w:fill="FFFFFF"/>
        </w:rPr>
        <w:t xml:space="preserve">Ministru kabineta 27.12.2005. noteikumos  Nr. 1001 “Zinātniskā doktora grāda piešķiršanas (promocijas) kārtība un kritēriji”. Pieejams: </w:t>
      </w:r>
      <w:hyperlink r:id="rId58" w:history="1">
        <w:r w:rsidRPr="001934B6">
          <w:rPr>
            <w:rStyle w:val="Hyperlink"/>
            <w:rFonts w:eastAsiaTheme="majorEastAsia"/>
            <w:shd w:val="clear" w:color="auto" w:fill="FFFFFF"/>
          </w:rPr>
          <w:t>https://likumi.lv/ta/id/124787-zinatniska-doktora-grada-pieskirsanas-promocijas-kartiba-un-kriteriji</w:t>
        </w:r>
      </w:hyperlink>
      <w:r w:rsidRPr="001934B6">
        <w:rPr>
          <w:rStyle w:val="Hyperlink"/>
          <w:rFonts w:eastAsiaTheme="majorEastAsia"/>
          <w:shd w:val="clear" w:color="auto" w:fill="FFFFFF"/>
        </w:rPr>
        <w:t xml:space="preserve"> </w:t>
      </w:r>
      <w:r w:rsidRPr="001934B6">
        <w:t>[pārlūkots 30.04.2023]</w:t>
      </w:r>
    </w:p>
  </w:footnote>
  <w:footnote w:id="64">
    <w:p w14:paraId="32FD0C0C" w14:textId="77777777" w:rsidR="0072747C" w:rsidRPr="001934B6" w:rsidRDefault="0072747C" w:rsidP="00F14659">
      <w:pPr>
        <w:pStyle w:val="FootnoteText"/>
      </w:pPr>
      <w:r w:rsidRPr="001934B6">
        <w:rPr>
          <w:rStyle w:val="FootnoteReference"/>
        </w:rPr>
        <w:footnoteRef/>
      </w:r>
      <w:r w:rsidRPr="001934B6">
        <w:t xml:space="preserve"> </w:t>
      </w:r>
      <w:r w:rsidRPr="001934B6">
        <w:rPr>
          <w:iCs/>
        </w:rPr>
        <w:t xml:space="preserve">Nolikums par Daugavpils Universitātes promocijas padomēm. Pieejams: </w:t>
      </w:r>
      <w:hyperlink r:id="rId59" w:history="1">
        <w:r w:rsidRPr="001934B6">
          <w:rPr>
            <w:rStyle w:val="Hyperlink"/>
            <w:rFonts w:eastAsiaTheme="majorEastAsia"/>
            <w:iCs/>
          </w:rPr>
          <w:t>https://du.lv/wp-content/uploads/2021/05/Nolikums-par-DU-Promocijas-padomem-1.pdf</w:t>
        </w:r>
      </w:hyperlink>
      <w:r w:rsidRPr="001934B6">
        <w:rPr>
          <w:rStyle w:val="Hyperlink"/>
          <w:rFonts w:eastAsiaTheme="majorEastAsia"/>
          <w:iCs/>
        </w:rPr>
        <w:t xml:space="preserve"> </w:t>
      </w:r>
      <w:r w:rsidRPr="001934B6">
        <w:t>[pārlūkots 30.04.2023]</w:t>
      </w:r>
    </w:p>
  </w:footnote>
  <w:footnote w:id="65">
    <w:p w14:paraId="30C3F670" w14:textId="77777777" w:rsidR="0072747C" w:rsidRPr="001934B6" w:rsidRDefault="0072747C" w:rsidP="00F14659">
      <w:pPr>
        <w:pStyle w:val="FootnoteText"/>
      </w:pPr>
      <w:r w:rsidRPr="001934B6">
        <w:rPr>
          <w:rStyle w:val="FootnoteReference"/>
        </w:rPr>
        <w:footnoteRef/>
      </w:r>
      <w:r w:rsidRPr="001934B6">
        <w:t xml:space="preserve"> Daugavpils Universitātes </w:t>
      </w:r>
      <w:r w:rsidRPr="00277625">
        <w:rPr>
          <w:sz w:val="22"/>
          <w:szCs w:val="22"/>
        </w:rPr>
        <w:t>Fizikas un astronomijas</w:t>
      </w:r>
      <w:r w:rsidRPr="001934B6">
        <w:t xml:space="preserve"> promocijas padomes nolikums. Pieejams </w:t>
      </w:r>
      <w:hyperlink r:id="rId60" w:history="1">
        <w:r w:rsidRPr="005D562F">
          <w:rPr>
            <w:rStyle w:val="Hyperlink"/>
            <w:rFonts w:eastAsiaTheme="majorEastAsia"/>
          </w:rPr>
          <w:t>https://du.lv/wp-content/uploads/2022/11/Fizikas_astronomijas_PP_Nolikums_apst.pdf</w:t>
        </w:r>
      </w:hyperlink>
      <w:r>
        <w:t xml:space="preserve"> </w:t>
      </w:r>
      <w:r w:rsidRPr="001934B6">
        <w:t>[pārlūkots 22.06.2023]</w:t>
      </w:r>
    </w:p>
  </w:footnote>
  <w:footnote w:id="66">
    <w:p w14:paraId="68D1E480" w14:textId="77777777" w:rsidR="0072747C" w:rsidRPr="001934B6" w:rsidRDefault="0072747C" w:rsidP="00F14659">
      <w:pPr>
        <w:pStyle w:val="FootnoteText"/>
      </w:pPr>
      <w:r w:rsidRPr="001934B6">
        <w:rPr>
          <w:rStyle w:val="FootnoteReference"/>
        </w:rPr>
        <w:footnoteRef/>
      </w:r>
      <w:r w:rsidRPr="001934B6">
        <w:t xml:space="preserve"> </w:t>
      </w:r>
      <w:r w:rsidRPr="00277625">
        <w:rPr>
          <w:sz w:val="22"/>
          <w:szCs w:val="22"/>
        </w:rPr>
        <w:t>Fizikas un astronomijas</w:t>
      </w:r>
      <w:r w:rsidRPr="001934B6">
        <w:t xml:space="preserve"> promocijas padomes sastāvs. Pieejams: </w:t>
      </w:r>
      <w:hyperlink r:id="rId61" w:history="1">
        <w:r w:rsidRPr="005D562F">
          <w:rPr>
            <w:rStyle w:val="Hyperlink"/>
            <w:rFonts w:eastAsiaTheme="majorEastAsia"/>
          </w:rPr>
          <w:t>https://du.lv/zinatne/promocija/promocijas-padomes/fizikas-un-astronomijas-promocijas-padome/</w:t>
        </w:r>
      </w:hyperlink>
      <w:r>
        <w:t xml:space="preserve"> </w:t>
      </w:r>
      <w:r w:rsidRPr="001934B6">
        <w:t xml:space="preserve"> [pārlūkots 22.06.2023]</w:t>
      </w:r>
    </w:p>
  </w:footnote>
  <w:footnote w:id="67">
    <w:p w14:paraId="5737FD15" w14:textId="77777777" w:rsidR="0072747C" w:rsidRDefault="0072747C" w:rsidP="00F14659">
      <w:pPr>
        <w:pStyle w:val="FootnoteText"/>
      </w:pPr>
      <w:r w:rsidRPr="001934B6">
        <w:rPr>
          <w:rStyle w:val="FootnoteReference"/>
        </w:rPr>
        <w:footnoteRef/>
      </w:r>
      <w:r w:rsidRPr="001934B6">
        <w:t xml:space="preserve"> Informācija par promocijas darba aizstāvēšanu DU mājaslapā. Pieejams: </w:t>
      </w:r>
      <w:hyperlink r:id="rId62" w:history="1">
        <w:r w:rsidRPr="005D562F">
          <w:rPr>
            <w:rStyle w:val="Hyperlink"/>
            <w:rFonts w:eastAsiaTheme="majorEastAsia"/>
          </w:rPr>
          <w:t>https://du.lv/promocijas-darbi/pazinojums-par-promocijas-darba-aizstavesanu-janis-snikeris/</w:t>
        </w:r>
      </w:hyperlink>
      <w:r>
        <w:t xml:space="preserve"> </w:t>
      </w:r>
      <w:r w:rsidRPr="001934B6">
        <w:t>[pārlūkots 22.06.2023]</w:t>
      </w:r>
    </w:p>
  </w:footnote>
  <w:footnote w:id="68">
    <w:p w14:paraId="19F4EEC4" w14:textId="77777777" w:rsidR="0072747C" w:rsidRPr="00AC18CD" w:rsidRDefault="0072747C" w:rsidP="00F14659">
      <w:pPr>
        <w:pStyle w:val="FootnoteText"/>
        <w:rPr>
          <w:highlight w:val="yellow"/>
        </w:rPr>
      </w:pPr>
      <w:r w:rsidRPr="00D45AE7">
        <w:rPr>
          <w:rStyle w:val="FootnoteReference"/>
        </w:rPr>
        <w:footnoteRef/>
      </w:r>
      <w:r w:rsidRPr="00D45AE7">
        <w:t xml:space="preserve"> Eiropas Kodolpētniecības organizācijas (CERN) Baltijas grupa (angļu valodā). Pieejams: </w:t>
      </w:r>
      <w:hyperlink r:id="rId63" w:history="1">
        <w:r w:rsidRPr="00D45AE7">
          <w:rPr>
            <w:rStyle w:val="Hyperlink"/>
          </w:rPr>
          <w:t>https://indico.cern.ch/category/10023/</w:t>
        </w:r>
      </w:hyperlink>
      <w:r w:rsidRPr="00D45AE7">
        <w:rPr>
          <w:rStyle w:val="Hyperlink"/>
        </w:rPr>
        <w:t xml:space="preserve"> </w:t>
      </w:r>
      <w:r w:rsidRPr="00D45AE7">
        <w:t>[pārlūkots 28.02.2023]</w:t>
      </w:r>
    </w:p>
  </w:footnote>
  <w:footnote w:id="69">
    <w:p w14:paraId="50D718CD" w14:textId="77777777" w:rsidR="0072747C" w:rsidRPr="00457303" w:rsidRDefault="0072747C" w:rsidP="00F14659">
      <w:pPr>
        <w:pStyle w:val="FootnoteText"/>
      </w:pPr>
      <w:r w:rsidRPr="00A91049">
        <w:rPr>
          <w:rStyle w:val="FootnoteReference"/>
        </w:rPr>
        <w:footnoteRef/>
      </w:r>
      <w:r w:rsidRPr="00A91049">
        <w:t xml:space="preserve"> </w:t>
      </w:r>
      <w:r w:rsidRPr="00E7604B">
        <w:t xml:space="preserve">Daugavpils Universitātes uzņemšanas noteikumi pilna un nepilna laika studijām doktorantūrā. Pieejams: </w:t>
      </w:r>
      <w:hyperlink r:id="rId64" w:history="1">
        <w:r w:rsidRPr="00E7604B">
          <w:rPr>
            <w:rStyle w:val="Hyperlink"/>
          </w:rPr>
          <w:t>https://du.lv/gribu-studet/uznemsana/</w:t>
        </w:r>
      </w:hyperlink>
      <w:r w:rsidRPr="00E7604B">
        <w:rPr>
          <w:rStyle w:val="Hyperlink"/>
        </w:rPr>
        <w:t xml:space="preserve"> </w:t>
      </w:r>
      <w:r>
        <w:t>[pārlūkots 26.06</w:t>
      </w:r>
      <w:r w:rsidRPr="00E7604B">
        <w:t>.2023]</w:t>
      </w:r>
    </w:p>
  </w:footnote>
  <w:footnote w:id="70">
    <w:p w14:paraId="66DF57CC" w14:textId="77777777" w:rsidR="0072747C" w:rsidRPr="00D4404E" w:rsidRDefault="0072747C" w:rsidP="00F14659">
      <w:pPr>
        <w:pStyle w:val="FootnoteText"/>
      </w:pPr>
      <w:r w:rsidRPr="00D4404E">
        <w:rPr>
          <w:rStyle w:val="FootnoteReference"/>
        </w:rPr>
        <w:footnoteRef/>
      </w:r>
      <w:r w:rsidRPr="00D4404E">
        <w:t xml:space="preserve"> </w:t>
      </w:r>
      <w:r w:rsidRPr="00D4404E">
        <w:rPr>
          <w:shd w:val="clear" w:color="auto" w:fill="FFFFFF"/>
        </w:rPr>
        <w:t>Ministru kabineta 27.12.2005. noteikumos  Nr. 1001 “Zinātniskā doktora grāda piešķiršanas (promocijas) kārtība un kritēriji”. Pieejams</w:t>
      </w:r>
      <w:bookmarkStart w:id="15" w:name="_Hlk144366593"/>
      <w:r w:rsidRPr="00D4404E">
        <w:rPr>
          <w:shd w:val="clear" w:color="auto" w:fill="FFFFFF"/>
        </w:rPr>
        <w:t xml:space="preserve">: </w:t>
      </w:r>
      <w:hyperlink r:id="rId65" w:history="1">
        <w:r w:rsidRPr="00D4404E">
          <w:rPr>
            <w:rStyle w:val="Hyperlink"/>
            <w:shd w:val="clear" w:color="auto" w:fill="FFFFFF"/>
          </w:rPr>
          <w:t>https://likumi.lv/ta/id/124787-zinatniska-doktora-grada-pieskirsanas-promocijas-kartiba-un-kriteriji</w:t>
        </w:r>
      </w:hyperlink>
      <w:r w:rsidRPr="00D4404E">
        <w:rPr>
          <w:rStyle w:val="Hyperlink"/>
          <w:shd w:val="clear" w:color="auto" w:fill="FFFFFF"/>
        </w:rPr>
        <w:t xml:space="preserve"> </w:t>
      </w:r>
      <w:r w:rsidRPr="00D4404E">
        <w:t>[pārlūkots 30.04.2023]</w:t>
      </w:r>
    </w:p>
    <w:bookmarkEnd w:id="15"/>
  </w:footnote>
  <w:footnote w:id="71">
    <w:p w14:paraId="21381975" w14:textId="77777777" w:rsidR="0072747C" w:rsidRPr="00D4404E" w:rsidRDefault="0072747C" w:rsidP="00F14659">
      <w:pPr>
        <w:pStyle w:val="FootnoteText"/>
      </w:pPr>
      <w:r w:rsidRPr="00D4404E">
        <w:rPr>
          <w:rStyle w:val="FootnoteReference"/>
        </w:rPr>
        <w:footnoteRef/>
      </w:r>
      <w:r w:rsidRPr="00D4404E">
        <w:t xml:space="preserve"> </w:t>
      </w:r>
      <w:r w:rsidRPr="00D4404E">
        <w:rPr>
          <w:iCs/>
        </w:rPr>
        <w:t xml:space="preserve">Nolikums par Daugavpils Universitātes promocijas padomēm. Pieejams: </w:t>
      </w:r>
      <w:hyperlink r:id="rId66" w:history="1">
        <w:r w:rsidRPr="00D4404E">
          <w:rPr>
            <w:rStyle w:val="Hyperlink"/>
            <w:iCs/>
          </w:rPr>
          <w:t>https://du.lv/wp-content/uploads/2021/05/Nolikums-par-DU-Promocijas-padomem-1.pdf</w:t>
        </w:r>
      </w:hyperlink>
      <w:r w:rsidRPr="00D4404E">
        <w:rPr>
          <w:rStyle w:val="Hyperlink"/>
          <w:iCs/>
        </w:rPr>
        <w:t xml:space="preserve"> </w:t>
      </w:r>
      <w:r w:rsidRPr="00D4404E">
        <w:t>[pārlūkots 30.04.2023]</w:t>
      </w:r>
    </w:p>
  </w:footnote>
  <w:footnote w:id="72">
    <w:p w14:paraId="00356A03" w14:textId="77777777" w:rsidR="0072747C" w:rsidRPr="00D4404E" w:rsidRDefault="0072747C" w:rsidP="00F14659">
      <w:pPr>
        <w:pStyle w:val="FootnoteText"/>
      </w:pPr>
      <w:r w:rsidRPr="00D4404E">
        <w:rPr>
          <w:rStyle w:val="FootnoteReference"/>
        </w:rPr>
        <w:footnoteRef/>
      </w:r>
      <w:r w:rsidRPr="00D4404E">
        <w:t xml:space="preserve"> Daugavpils Universitātes </w:t>
      </w:r>
      <w:r>
        <w:t>Matemātikas</w:t>
      </w:r>
      <w:r w:rsidRPr="00D4404E">
        <w:t xml:space="preserve"> promocijas padomes nolikums. Pieejams </w:t>
      </w:r>
      <w:hyperlink r:id="rId67" w:history="1">
        <w:r w:rsidRPr="00D4404E">
          <w:rPr>
            <w:rStyle w:val="Hyperlink"/>
          </w:rPr>
          <w:t>https://du.lv/wp-content/uploads/2021/05/Matematikas_PP_Nolikums_grozits_precizet-lemuma-nr-1.pdf</w:t>
        </w:r>
      </w:hyperlink>
      <w:r w:rsidRPr="00D4404E">
        <w:t xml:space="preserve"> [pārlūkots 22.06.2023]</w:t>
      </w:r>
    </w:p>
  </w:footnote>
  <w:footnote w:id="73">
    <w:p w14:paraId="1C3093AA" w14:textId="77777777" w:rsidR="0072747C" w:rsidRPr="00D4404E" w:rsidRDefault="0072747C" w:rsidP="00F14659">
      <w:pPr>
        <w:pStyle w:val="FootnoteText"/>
      </w:pPr>
      <w:r w:rsidRPr="00D4404E">
        <w:rPr>
          <w:rStyle w:val="FootnoteReference"/>
        </w:rPr>
        <w:footnoteRef/>
      </w:r>
      <w:r w:rsidRPr="00D4404E">
        <w:t xml:space="preserve"> Matemātikas promocijas padomes sastāvs. Pieejams: </w:t>
      </w:r>
      <w:hyperlink r:id="rId68" w:history="1">
        <w:r w:rsidRPr="00D4404E">
          <w:rPr>
            <w:rStyle w:val="Hyperlink"/>
          </w:rPr>
          <w:t>https://du.lv/zinatne/promocija/promocijas-padomes/matematikas-promocijas-padome/</w:t>
        </w:r>
      </w:hyperlink>
      <w:r w:rsidRPr="00D4404E">
        <w:t xml:space="preserve"> [pārlūkots 22.06.2023]</w:t>
      </w:r>
    </w:p>
  </w:footnote>
  <w:footnote w:id="74">
    <w:p w14:paraId="0E9D986F" w14:textId="77777777" w:rsidR="0072747C" w:rsidRDefault="0072747C" w:rsidP="00F14659">
      <w:pPr>
        <w:pStyle w:val="FootnoteText"/>
      </w:pPr>
      <w:r w:rsidRPr="00D4404E">
        <w:rPr>
          <w:rStyle w:val="FootnoteReference"/>
        </w:rPr>
        <w:footnoteRef/>
      </w:r>
      <w:r w:rsidRPr="00D4404E">
        <w:t xml:space="preserve"> Informācija par promocijas darba aizstāvēšanu DU mājaslapā. Pieejams: </w:t>
      </w:r>
      <w:hyperlink r:id="rId69" w:history="1">
        <w:r w:rsidRPr="00D4404E">
          <w:rPr>
            <w:rStyle w:val="Hyperlink"/>
          </w:rPr>
          <w:t>https://du.lv/promocijas-darbi/pazinojums-par-innas-samuilikas-promocijas-darba-aizstavesanu/</w:t>
        </w:r>
      </w:hyperlink>
      <w:r w:rsidRPr="00D4404E">
        <w:t xml:space="preserve"> </w:t>
      </w:r>
      <w:r w:rsidRPr="00D4404E">
        <w:rPr>
          <w:rStyle w:val="Hyperlink"/>
          <w:bCs/>
          <w:iCs/>
        </w:rPr>
        <w:t xml:space="preserve"> </w:t>
      </w:r>
      <w:r w:rsidRPr="00D4404E">
        <w:t>[pārlūkots 22.06.2023]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4335F"/>
    <w:multiLevelType w:val="hybridMultilevel"/>
    <w:tmpl w:val="23221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57804"/>
    <w:multiLevelType w:val="hybridMultilevel"/>
    <w:tmpl w:val="F2286D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F2D52AB"/>
    <w:multiLevelType w:val="hybridMultilevel"/>
    <w:tmpl w:val="41B8A0FC"/>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7B5506"/>
    <w:multiLevelType w:val="hybridMultilevel"/>
    <w:tmpl w:val="401CE8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5811958"/>
    <w:multiLevelType w:val="hybridMultilevel"/>
    <w:tmpl w:val="123AB9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16E045C8"/>
    <w:multiLevelType w:val="hybridMultilevel"/>
    <w:tmpl w:val="B9707B18"/>
    <w:lvl w:ilvl="0" w:tplc="453C7C1C">
      <w:start w:val="3"/>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71A7256"/>
    <w:multiLevelType w:val="hybridMultilevel"/>
    <w:tmpl w:val="90E41D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66CD6"/>
    <w:multiLevelType w:val="hybridMultilevel"/>
    <w:tmpl w:val="35B85958"/>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F855C9"/>
    <w:multiLevelType w:val="multilevel"/>
    <w:tmpl w:val="7E784C2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485BF4"/>
    <w:multiLevelType w:val="hybridMultilevel"/>
    <w:tmpl w:val="0A326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347A4F"/>
    <w:multiLevelType w:val="hybridMultilevel"/>
    <w:tmpl w:val="19448BBA"/>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07B00"/>
    <w:multiLevelType w:val="hybridMultilevel"/>
    <w:tmpl w:val="2978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3B268D"/>
    <w:multiLevelType w:val="hybridMultilevel"/>
    <w:tmpl w:val="94AE4A4C"/>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2F587011"/>
    <w:multiLevelType w:val="hybridMultilevel"/>
    <w:tmpl w:val="14068512"/>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6D2A3D"/>
    <w:multiLevelType w:val="hybridMultilevel"/>
    <w:tmpl w:val="628C286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5" w15:restartNumberingAfterBreak="0">
    <w:nsid w:val="2F772148"/>
    <w:multiLevelType w:val="hybridMultilevel"/>
    <w:tmpl w:val="387A0E6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51030E"/>
    <w:multiLevelType w:val="hybridMultilevel"/>
    <w:tmpl w:val="F9BA19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CB24B6"/>
    <w:multiLevelType w:val="hybridMultilevel"/>
    <w:tmpl w:val="4ACABC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072B14"/>
    <w:multiLevelType w:val="hybridMultilevel"/>
    <w:tmpl w:val="915ABD10"/>
    <w:lvl w:ilvl="0" w:tplc="623856F4">
      <w:numFmt w:val="bullet"/>
      <w:lvlText w:val="-"/>
      <w:lvlJc w:val="left"/>
      <w:pPr>
        <w:ind w:left="720" w:hanging="360"/>
      </w:pPr>
      <w:rPr>
        <w:rFonts w:ascii="Times New Roman" w:eastAsia="Calibri" w:hAnsi="Times New Roman" w:cs="Times New Roman"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FAB577C"/>
    <w:multiLevelType w:val="multilevel"/>
    <w:tmpl w:val="FA88CD6A"/>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4425813"/>
    <w:multiLevelType w:val="hybridMultilevel"/>
    <w:tmpl w:val="310E4D80"/>
    <w:lvl w:ilvl="0" w:tplc="04260001">
      <w:start w:val="1"/>
      <w:numFmt w:val="bullet"/>
      <w:lvlText w:val=""/>
      <w:lvlJc w:val="left"/>
      <w:pPr>
        <w:ind w:left="720" w:hanging="72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57E3105"/>
    <w:multiLevelType w:val="hybridMultilevel"/>
    <w:tmpl w:val="EEB6596A"/>
    <w:lvl w:ilvl="0" w:tplc="5E3A312C">
      <w:start w:val="1"/>
      <w:numFmt w:val="decimal"/>
      <w:lvlText w:val="%1."/>
      <w:lvlJc w:val="left"/>
      <w:pPr>
        <w:ind w:left="750" w:hanging="39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62E1F46"/>
    <w:multiLevelType w:val="hybridMultilevel"/>
    <w:tmpl w:val="E33E5798"/>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F54DD9"/>
    <w:multiLevelType w:val="hybridMultilevel"/>
    <w:tmpl w:val="7090D3FC"/>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9F50227"/>
    <w:multiLevelType w:val="hybridMultilevel"/>
    <w:tmpl w:val="7D603F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C2977DD"/>
    <w:multiLevelType w:val="hybridMultilevel"/>
    <w:tmpl w:val="3DA44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042721"/>
    <w:multiLevelType w:val="hybridMultilevel"/>
    <w:tmpl w:val="F33A7C86"/>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7" w15:restartNumberingAfterBreak="0">
    <w:nsid w:val="53E3600F"/>
    <w:multiLevelType w:val="hybridMultilevel"/>
    <w:tmpl w:val="441403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0416C9"/>
    <w:multiLevelType w:val="hybridMultilevel"/>
    <w:tmpl w:val="B15CB42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5A677135"/>
    <w:multiLevelType w:val="singleLevel"/>
    <w:tmpl w:val="90A0D846"/>
    <w:lvl w:ilvl="0">
      <w:start w:val="1"/>
      <w:numFmt w:val="bullet"/>
      <w:lvlText w:val="-"/>
      <w:lvlJc w:val="left"/>
      <w:pPr>
        <w:tabs>
          <w:tab w:val="num" w:pos="1080"/>
        </w:tabs>
        <w:ind w:left="1080" w:hanging="360"/>
      </w:pPr>
      <w:rPr>
        <w:rFonts w:hint="default"/>
      </w:rPr>
    </w:lvl>
  </w:abstractNum>
  <w:abstractNum w:abstractNumId="30" w15:restartNumberingAfterBreak="0">
    <w:nsid w:val="5EEB3AC3"/>
    <w:multiLevelType w:val="hybridMultilevel"/>
    <w:tmpl w:val="09F0998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F825237"/>
    <w:multiLevelType w:val="hybridMultilevel"/>
    <w:tmpl w:val="9EC20F3A"/>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3810954"/>
    <w:multiLevelType w:val="hybridMultilevel"/>
    <w:tmpl w:val="C960E774"/>
    <w:lvl w:ilvl="0" w:tplc="5C7C6010">
      <w:start w:val="2"/>
      <w:numFmt w:val="bullet"/>
      <w:lvlText w:val="-"/>
      <w:lvlJc w:val="left"/>
      <w:pPr>
        <w:ind w:left="3195" w:hanging="360"/>
      </w:pPr>
      <w:rPr>
        <w:rFonts w:ascii="Times New Roman" w:eastAsia="Trebuchet MS" w:hAnsi="Times New Roman" w:cs="Times New Roman" w:hint="default"/>
      </w:rPr>
    </w:lvl>
    <w:lvl w:ilvl="1" w:tplc="04260003" w:tentative="1">
      <w:start w:val="1"/>
      <w:numFmt w:val="bullet"/>
      <w:lvlText w:val="o"/>
      <w:lvlJc w:val="left"/>
      <w:pPr>
        <w:ind w:left="3915" w:hanging="360"/>
      </w:pPr>
      <w:rPr>
        <w:rFonts w:ascii="Courier New" w:hAnsi="Courier New" w:cs="Courier New" w:hint="default"/>
      </w:rPr>
    </w:lvl>
    <w:lvl w:ilvl="2" w:tplc="04260005" w:tentative="1">
      <w:start w:val="1"/>
      <w:numFmt w:val="bullet"/>
      <w:lvlText w:val=""/>
      <w:lvlJc w:val="left"/>
      <w:pPr>
        <w:ind w:left="4635" w:hanging="360"/>
      </w:pPr>
      <w:rPr>
        <w:rFonts w:ascii="Wingdings" w:hAnsi="Wingdings" w:hint="default"/>
      </w:rPr>
    </w:lvl>
    <w:lvl w:ilvl="3" w:tplc="04260001" w:tentative="1">
      <w:start w:val="1"/>
      <w:numFmt w:val="bullet"/>
      <w:lvlText w:val=""/>
      <w:lvlJc w:val="left"/>
      <w:pPr>
        <w:ind w:left="5355" w:hanging="360"/>
      </w:pPr>
      <w:rPr>
        <w:rFonts w:ascii="Symbol" w:hAnsi="Symbol" w:hint="default"/>
      </w:rPr>
    </w:lvl>
    <w:lvl w:ilvl="4" w:tplc="04260003" w:tentative="1">
      <w:start w:val="1"/>
      <w:numFmt w:val="bullet"/>
      <w:lvlText w:val="o"/>
      <w:lvlJc w:val="left"/>
      <w:pPr>
        <w:ind w:left="6075" w:hanging="360"/>
      </w:pPr>
      <w:rPr>
        <w:rFonts w:ascii="Courier New" w:hAnsi="Courier New" w:cs="Courier New" w:hint="default"/>
      </w:rPr>
    </w:lvl>
    <w:lvl w:ilvl="5" w:tplc="04260005" w:tentative="1">
      <w:start w:val="1"/>
      <w:numFmt w:val="bullet"/>
      <w:lvlText w:val=""/>
      <w:lvlJc w:val="left"/>
      <w:pPr>
        <w:ind w:left="6795" w:hanging="360"/>
      </w:pPr>
      <w:rPr>
        <w:rFonts w:ascii="Wingdings" w:hAnsi="Wingdings" w:hint="default"/>
      </w:rPr>
    </w:lvl>
    <w:lvl w:ilvl="6" w:tplc="04260001" w:tentative="1">
      <w:start w:val="1"/>
      <w:numFmt w:val="bullet"/>
      <w:lvlText w:val=""/>
      <w:lvlJc w:val="left"/>
      <w:pPr>
        <w:ind w:left="7515" w:hanging="360"/>
      </w:pPr>
      <w:rPr>
        <w:rFonts w:ascii="Symbol" w:hAnsi="Symbol" w:hint="default"/>
      </w:rPr>
    </w:lvl>
    <w:lvl w:ilvl="7" w:tplc="04260003" w:tentative="1">
      <w:start w:val="1"/>
      <w:numFmt w:val="bullet"/>
      <w:lvlText w:val="o"/>
      <w:lvlJc w:val="left"/>
      <w:pPr>
        <w:ind w:left="8235" w:hanging="360"/>
      </w:pPr>
      <w:rPr>
        <w:rFonts w:ascii="Courier New" w:hAnsi="Courier New" w:cs="Courier New" w:hint="default"/>
      </w:rPr>
    </w:lvl>
    <w:lvl w:ilvl="8" w:tplc="04260005" w:tentative="1">
      <w:start w:val="1"/>
      <w:numFmt w:val="bullet"/>
      <w:lvlText w:val=""/>
      <w:lvlJc w:val="left"/>
      <w:pPr>
        <w:ind w:left="8955" w:hanging="360"/>
      </w:pPr>
      <w:rPr>
        <w:rFonts w:ascii="Wingdings" w:hAnsi="Wingdings" w:hint="default"/>
      </w:rPr>
    </w:lvl>
  </w:abstractNum>
  <w:abstractNum w:abstractNumId="33" w15:restartNumberingAfterBreak="0">
    <w:nsid w:val="64270320"/>
    <w:multiLevelType w:val="hybridMultilevel"/>
    <w:tmpl w:val="05F4E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974A65"/>
    <w:multiLevelType w:val="hybridMultilevel"/>
    <w:tmpl w:val="B0ECCF40"/>
    <w:lvl w:ilvl="0" w:tplc="04260001">
      <w:start w:val="1"/>
      <w:numFmt w:val="bullet"/>
      <w:lvlText w:val=""/>
      <w:lvlJc w:val="left"/>
      <w:pPr>
        <w:ind w:left="1003" w:hanging="360"/>
      </w:pPr>
      <w:rPr>
        <w:rFonts w:ascii="Symbol" w:hAnsi="Symbol" w:hint="default"/>
      </w:rPr>
    </w:lvl>
    <w:lvl w:ilvl="1" w:tplc="04260003" w:tentative="1">
      <w:start w:val="1"/>
      <w:numFmt w:val="bullet"/>
      <w:lvlText w:val="o"/>
      <w:lvlJc w:val="left"/>
      <w:pPr>
        <w:ind w:left="1723" w:hanging="360"/>
      </w:pPr>
      <w:rPr>
        <w:rFonts w:ascii="Courier New" w:hAnsi="Courier New" w:cs="Courier New" w:hint="default"/>
      </w:rPr>
    </w:lvl>
    <w:lvl w:ilvl="2" w:tplc="04260005" w:tentative="1">
      <w:start w:val="1"/>
      <w:numFmt w:val="bullet"/>
      <w:lvlText w:val=""/>
      <w:lvlJc w:val="left"/>
      <w:pPr>
        <w:ind w:left="2443" w:hanging="360"/>
      </w:pPr>
      <w:rPr>
        <w:rFonts w:ascii="Wingdings" w:hAnsi="Wingdings" w:hint="default"/>
      </w:rPr>
    </w:lvl>
    <w:lvl w:ilvl="3" w:tplc="04260001" w:tentative="1">
      <w:start w:val="1"/>
      <w:numFmt w:val="bullet"/>
      <w:lvlText w:val=""/>
      <w:lvlJc w:val="left"/>
      <w:pPr>
        <w:ind w:left="3163" w:hanging="360"/>
      </w:pPr>
      <w:rPr>
        <w:rFonts w:ascii="Symbol" w:hAnsi="Symbol" w:hint="default"/>
      </w:rPr>
    </w:lvl>
    <w:lvl w:ilvl="4" w:tplc="04260003" w:tentative="1">
      <w:start w:val="1"/>
      <w:numFmt w:val="bullet"/>
      <w:lvlText w:val="o"/>
      <w:lvlJc w:val="left"/>
      <w:pPr>
        <w:ind w:left="3883" w:hanging="360"/>
      </w:pPr>
      <w:rPr>
        <w:rFonts w:ascii="Courier New" w:hAnsi="Courier New" w:cs="Courier New" w:hint="default"/>
      </w:rPr>
    </w:lvl>
    <w:lvl w:ilvl="5" w:tplc="04260005" w:tentative="1">
      <w:start w:val="1"/>
      <w:numFmt w:val="bullet"/>
      <w:lvlText w:val=""/>
      <w:lvlJc w:val="left"/>
      <w:pPr>
        <w:ind w:left="4603" w:hanging="360"/>
      </w:pPr>
      <w:rPr>
        <w:rFonts w:ascii="Wingdings" w:hAnsi="Wingdings" w:hint="default"/>
      </w:rPr>
    </w:lvl>
    <w:lvl w:ilvl="6" w:tplc="04260001" w:tentative="1">
      <w:start w:val="1"/>
      <w:numFmt w:val="bullet"/>
      <w:lvlText w:val=""/>
      <w:lvlJc w:val="left"/>
      <w:pPr>
        <w:ind w:left="5323" w:hanging="360"/>
      </w:pPr>
      <w:rPr>
        <w:rFonts w:ascii="Symbol" w:hAnsi="Symbol" w:hint="default"/>
      </w:rPr>
    </w:lvl>
    <w:lvl w:ilvl="7" w:tplc="04260003" w:tentative="1">
      <w:start w:val="1"/>
      <w:numFmt w:val="bullet"/>
      <w:lvlText w:val="o"/>
      <w:lvlJc w:val="left"/>
      <w:pPr>
        <w:ind w:left="6043" w:hanging="360"/>
      </w:pPr>
      <w:rPr>
        <w:rFonts w:ascii="Courier New" w:hAnsi="Courier New" w:cs="Courier New" w:hint="default"/>
      </w:rPr>
    </w:lvl>
    <w:lvl w:ilvl="8" w:tplc="04260005" w:tentative="1">
      <w:start w:val="1"/>
      <w:numFmt w:val="bullet"/>
      <w:lvlText w:val=""/>
      <w:lvlJc w:val="left"/>
      <w:pPr>
        <w:ind w:left="6763" w:hanging="360"/>
      </w:pPr>
      <w:rPr>
        <w:rFonts w:ascii="Wingdings" w:hAnsi="Wingdings" w:hint="default"/>
      </w:rPr>
    </w:lvl>
  </w:abstractNum>
  <w:abstractNum w:abstractNumId="35" w15:restartNumberingAfterBreak="0">
    <w:nsid w:val="64BD669B"/>
    <w:multiLevelType w:val="hybridMultilevel"/>
    <w:tmpl w:val="50ECDBB0"/>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4DC271F"/>
    <w:multiLevelType w:val="hybridMultilevel"/>
    <w:tmpl w:val="D0CCD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9912EC"/>
    <w:multiLevelType w:val="hybridMultilevel"/>
    <w:tmpl w:val="3DAEBF44"/>
    <w:lvl w:ilvl="0" w:tplc="0426000F">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994F9E"/>
    <w:multiLevelType w:val="hybridMultilevel"/>
    <w:tmpl w:val="E0D04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AF57CDC"/>
    <w:multiLevelType w:val="multilevel"/>
    <w:tmpl w:val="C8308E6C"/>
    <w:lvl w:ilvl="0">
      <w:start w:val="2"/>
      <w:numFmt w:val="upperRoman"/>
      <w:lvlText w:val="%1."/>
      <w:lvlJc w:val="left"/>
      <w:pPr>
        <w:ind w:left="1800" w:hanging="720"/>
      </w:pPr>
      <w:rPr>
        <w:rFonts w:hint="default"/>
        <w:b/>
        <w:w w:val="110"/>
        <w:sz w:val="24"/>
      </w:rPr>
    </w:lvl>
    <w:lvl w:ilvl="1">
      <w:start w:val="1"/>
      <w:numFmt w:val="decimal"/>
      <w:isLgl/>
      <w:lvlText w:val="%1.%2."/>
      <w:lvlJc w:val="left"/>
      <w:pPr>
        <w:ind w:left="1440" w:hanging="360"/>
      </w:pPr>
      <w:rPr>
        <w:rFonts w:hint="default"/>
        <w:w w:val="110"/>
      </w:rPr>
    </w:lvl>
    <w:lvl w:ilvl="2">
      <w:start w:val="1"/>
      <w:numFmt w:val="decimal"/>
      <w:isLgl/>
      <w:lvlText w:val="%1.%2.%3."/>
      <w:lvlJc w:val="left"/>
      <w:pPr>
        <w:ind w:left="7525" w:hanging="720"/>
      </w:pPr>
      <w:rPr>
        <w:rFonts w:hint="default"/>
        <w:w w:val="110"/>
      </w:rPr>
    </w:lvl>
    <w:lvl w:ilvl="3">
      <w:start w:val="1"/>
      <w:numFmt w:val="decimal"/>
      <w:isLgl/>
      <w:lvlText w:val="%1.%2.%3.%4."/>
      <w:lvlJc w:val="left"/>
      <w:pPr>
        <w:ind w:left="1800" w:hanging="720"/>
      </w:pPr>
      <w:rPr>
        <w:rFonts w:hint="default"/>
        <w:w w:val="110"/>
      </w:rPr>
    </w:lvl>
    <w:lvl w:ilvl="4">
      <w:start w:val="1"/>
      <w:numFmt w:val="decimal"/>
      <w:isLgl/>
      <w:lvlText w:val="%1.%2.%3.%4.%5."/>
      <w:lvlJc w:val="left"/>
      <w:pPr>
        <w:ind w:left="2160" w:hanging="1080"/>
      </w:pPr>
      <w:rPr>
        <w:rFonts w:hint="default"/>
        <w:w w:val="110"/>
      </w:rPr>
    </w:lvl>
    <w:lvl w:ilvl="5">
      <w:start w:val="1"/>
      <w:numFmt w:val="decimal"/>
      <w:isLgl/>
      <w:lvlText w:val="%1.%2.%3.%4.%5.%6."/>
      <w:lvlJc w:val="left"/>
      <w:pPr>
        <w:ind w:left="2160" w:hanging="1080"/>
      </w:pPr>
      <w:rPr>
        <w:rFonts w:hint="default"/>
        <w:w w:val="110"/>
      </w:rPr>
    </w:lvl>
    <w:lvl w:ilvl="6">
      <w:start w:val="1"/>
      <w:numFmt w:val="decimal"/>
      <w:isLgl/>
      <w:lvlText w:val="%1.%2.%3.%4.%5.%6.%7."/>
      <w:lvlJc w:val="left"/>
      <w:pPr>
        <w:ind w:left="2520" w:hanging="1440"/>
      </w:pPr>
      <w:rPr>
        <w:rFonts w:hint="default"/>
        <w:w w:val="110"/>
      </w:rPr>
    </w:lvl>
    <w:lvl w:ilvl="7">
      <w:start w:val="1"/>
      <w:numFmt w:val="decimal"/>
      <w:isLgl/>
      <w:lvlText w:val="%1.%2.%3.%4.%5.%6.%7.%8."/>
      <w:lvlJc w:val="left"/>
      <w:pPr>
        <w:ind w:left="2520" w:hanging="1440"/>
      </w:pPr>
      <w:rPr>
        <w:rFonts w:hint="default"/>
        <w:w w:val="110"/>
      </w:rPr>
    </w:lvl>
    <w:lvl w:ilvl="8">
      <w:start w:val="1"/>
      <w:numFmt w:val="decimal"/>
      <w:isLgl/>
      <w:lvlText w:val="%1.%2.%3.%4.%5.%6.%7.%8.%9."/>
      <w:lvlJc w:val="left"/>
      <w:pPr>
        <w:ind w:left="2880" w:hanging="1800"/>
      </w:pPr>
      <w:rPr>
        <w:rFonts w:hint="default"/>
        <w:w w:val="110"/>
      </w:rPr>
    </w:lvl>
  </w:abstractNum>
  <w:abstractNum w:abstractNumId="40" w15:restartNumberingAfterBreak="0">
    <w:nsid w:val="6B89240B"/>
    <w:multiLevelType w:val="hybridMultilevel"/>
    <w:tmpl w:val="376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95776A"/>
    <w:multiLevelType w:val="hybridMultilevel"/>
    <w:tmpl w:val="D368C280"/>
    <w:lvl w:ilvl="0" w:tplc="623856F4">
      <w:numFmt w:val="bullet"/>
      <w:lvlText w:val="-"/>
      <w:lvlJc w:val="left"/>
      <w:pPr>
        <w:ind w:left="720" w:hanging="360"/>
      </w:pPr>
      <w:rPr>
        <w:rFonts w:ascii="Times New Roman" w:eastAsia="Calibri"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226FB0"/>
    <w:multiLevelType w:val="hybridMultilevel"/>
    <w:tmpl w:val="26D05190"/>
    <w:lvl w:ilvl="0" w:tplc="1786DB34">
      <w:start w:val="12"/>
      <w:numFmt w:val="bullet"/>
      <w:lvlText w:val="-"/>
      <w:lvlJc w:val="left"/>
      <w:pPr>
        <w:tabs>
          <w:tab w:val="num" w:pos="927"/>
        </w:tabs>
        <w:ind w:left="927" w:hanging="36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3" w15:restartNumberingAfterBreak="0">
    <w:nsid w:val="744255A4"/>
    <w:multiLevelType w:val="hybridMultilevel"/>
    <w:tmpl w:val="9F725676"/>
    <w:lvl w:ilvl="0" w:tplc="771E5BFE">
      <w:numFmt w:val="bullet"/>
      <w:lvlText w:val="•"/>
      <w:lvlJc w:val="left"/>
      <w:pPr>
        <w:ind w:left="720" w:hanging="720"/>
      </w:pPr>
      <w:rPr>
        <w:rFonts w:ascii="Times New Roman" w:eastAsia="Calibri"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4" w15:restartNumberingAfterBreak="0">
    <w:nsid w:val="7AA26472"/>
    <w:multiLevelType w:val="multilevel"/>
    <w:tmpl w:val="40906998"/>
    <w:lvl w:ilvl="0">
      <w:start w:val="1"/>
      <w:numFmt w:val="decimal"/>
      <w:lvlText w:val="%1."/>
      <w:lvlJc w:val="left"/>
      <w:pPr>
        <w:ind w:left="360" w:hanging="360"/>
      </w:pPr>
      <w:rPr>
        <w:rFonts w:ascii="Times New Roman" w:eastAsia="Times New Roman" w:hAnsi="Times New Roman" w:cs="Times New Roman"/>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9"/>
  </w:num>
  <w:num w:numId="2">
    <w:abstractNumId w:val="8"/>
  </w:num>
  <w:num w:numId="3">
    <w:abstractNumId w:val="9"/>
  </w:num>
  <w:num w:numId="4">
    <w:abstractNumId w:val="0"/>
  </w:num>
  <w:num w:numId="5">
    <w:abstractNumId w:val="40"/>
  </w:num>
  <w:num w:numId="6">
    <w:abstractNumId w:val="29"/>
  </w:num>
  <w:num w:numId="7">
    <w:abstractNumId w:val="22"/>
  </w:num>
  <w:num w:numId="8">
    <w:abstractNumId w:val="7"/>
  </w:num>
  <w:num w:numId="9">
    <w:abstractNumId w:val="31"/>
  </w:num>
  <w:num w:numId="10">
    <w:abstractNumId w:val="35"/>
  </w:num>
  <w:num w:numId="11">
    <w:abstractNumId w:val="13"/>
  </w:num>
  <w:num w:numId="12">
    <w:abstractNumId w:val="2"/>
  </w:num>
  <w:num w:numId="13">
    <w:abstractNumId w:val="41"/>
  </w:num>
  <w:num w:numId="14">
    <w:abstractNumId w:val="23"/>
  </w:num>
  <w:num w:numId="15">
    <w:abstractNumId w:val="10"/>
  </w:num>
  <w:num w:numId="16">
    <w:abstractNumId w:val="18"/>
  </w:num>
  <w:num w:numId="17">
    <w:abstractNumId w:val="19"/>
  </w:num>
  <w:num w:numId="18">
    <w:abstractNumId w:val="11"/>
  </w:num>
  <w:num w:numId="19">
    <w:abstractNumId w:val="42"/>
  </w:num>
  <w:num w:numId="20">
    <w:abstractNumId w:val="6"/>
  </w:num>
  <w:num w:numId="21">
    <w:abstractNumId w:val="37"/>
  </w:num>
  <w:num w:numId="22">
    <w:abstractNumId w:val="16"/>
  </w:num>
  <w:num w:numId="23">
    <w:abstractNumId w:val="43"/>
  </w:num>
  <w:num w:numId="24">
    <w:abstractNumId w:val="27"/>
  </w:num>
  <w:num w:numId="25">
    <w:abstractNumId w:val="15"/>
  </w:num>
  <w:num w:numId="26">
    <w:abstractNumId w:val="26"/>
  </w:num>
  <w:num w:numId="27">
    <w:abstractNumId w:val="12"/>
  </w:num>
  <w:num w:numId="28">
    <w:abstractNumId w:val="21"/>
  </w:num>
  <w:num w:numId="29">
    <w:abstractNumId w:val="20"/>
  </w:num>
  <w:num w:numId="30">
    <w:abstractNumId w:val="4"/>
  </w:num>
  <w:num w:numId="31">
    <w:abstractNumId w:val="3"/>
  </w:num>
  <w:num w:numId="32">
    <w:abstractNumId w:val="38"/>
  </w:num>
  <w:num w:numId="33">
    <w:abstractNumId w:val="25"/>
  </w:num>
  <w:num w:numId="34">
    <w:abstractNumId w:val="30"/>
  </w:num>
  <w:num w:numId="35">
    <w:abstractNumId w:val="44"/>
  </w:num>
  <w:num w:numId="36">
    <w:abstractNumId w:val="36"/>
  </w:num>
  <w:num w:numId="37">
    <w:abstractNumId w:val="1"/>
  </w:num>
  <w:num w:numId="38">
    <w:abstractNumId w:val="5"/>
  </w:num>
  <w:num w:numId="39">
    <w:abstractNumId w:val="32"/>
  </w:num>
  <w:num w:numId="40">
    <w:abstractNumId w:val="14"/>
  </w:num>
  <w:num w:numId="41">
    <w:abstractNumId w:val="28"/>
  </w:num>
  <w:num w:numId="42">
    <w:abstractNumId w:val="24"/>
  </w:num>
  <w:num w:numId="43">
    <w:abstractNumId w:val="17"/>
  </w:num>
  <w:num w:numId="44">
    <w:abstractNumId w:val="33"/>
  </w:num>
  <w:num w:numId="45">
    <w:abstractNumId w:val="34"/>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ldis Valainis">
    <w15:presenceInfo w15:providerId="Windows Live" w15:userId="57631f52cd016e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mirrorMargins/>
  <w:hideSpellingErrors/>
  <w:defaultTabStop w:val="720"/>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699"/>
    <w:rsid w:val="0000026D"/>
    <w:rsid w:val="00003C61"/>
    <w:rsid w:val="00007046"/>
    <w:rsid w:val="00007058"/>
    <w:rsid w:val="00011EB0"/>
    <w:rsid w:val="00012E27"/>
    <w:rsid w:val="00013A46"/>
    <w:rsid w:val="00013B34"/>
    <w:rsid w:val="00014043"/>
    <w:rsid w:val="00015D3D"/>
    <w:rsid w:val="00020983"/>
    <w:rsid w:val="000233BB"/>
    <w:rsid w:val="00026AD4"/>
    <w:rsid w:val="00030EF0"/>
    <w:rsid w:val="00030F05"/>
    <w:rsid w:val="0003310D"/>
    <w:rsid w:val="0003430F"/>
    <w:rsid w:val="0003659F"/>
    <w:rsid w:val="000378CD"/>
    <w:rsid w:val="000409AB"/>
    <w:rsid w:val="00040B67"/>
    <w:rsid w:val="00041B7E"/>
    <w:rsid w:val="0004397A"/>
    <w:rsid w:val="000458EB"/>
    <w:rsid w:val="00050E51"/>
    <w:rsid w:val="00053AD2"/>
    <w:rsid w:val="00054066"/>
    <w:rsid w:val="00055699"/>
    <w:rsid w:val="00055E11"/>
    <w:rsid w:val="00057B6C"/>
    <w:rsid w:val="00060E71"/>
    <w:rsid w:val="00062892"/>
    <w:rsid w:val="00062C15"/>
    <w:rsid w:val="0006355B"/>
    <w:rsid w:val="00064A61"/>
    <w:rsid w:val="00066681"/>
    <w:rsid w:val="00070BC6"/>
    <w:rsid w:val="000729EC"/>
    <w:rsid w:val="000762B0"/>
    <w:rsid w:val="00077857"/>
    <w:rsid w:val="00080CF2"/>
    <w:rsid w:val="0008176E"/>
    <w:rsid w:val="0009046A"/>
    <w:rsid w:val="00097D8F"/>
    <w:rsid w:val="000A22AF"/>
    <w:rsid w:val="000A7B24"/>
    <w:rsid w:val="000B5FCC"/>
    <w:rsid w:val="000C01FF"/>
    <w:rsid w:val="000C162F"/>
    <w:rsid w:val="000C2061"/>
    <w:rsid w:val="000C7F0E"/>
    <w:rsid w:val="000D098D"/>
    <w:rsid w:val="000D0F41"/>
    <w:rsid w:val="000D2908"/>
    <w:rsid w:val="000D3C84"/>
    <w:rsid w:val="000D7176"/>
    <w:rsid w:val="000E1D23"/>
    <w:rsid w:val="000E4ADE"/>
    <w:rsid w:val="000E6964"/>
    <w:rsid w:val="000E7D4B"/>
    <w:rsid w:val="000F1BC6"/>
    <w:rsid w:val="000F5581"/>
    <w:rsid w:val="001004E4"/>
    <w:rsid w:val="001019EE"/>
    <w:rsid w:val="00101F01"/>
    <w:rsid w:val="00102AE8"/>
    <w:rsid w:val="0010379F"/>
    <w:rsid w:val="00103DE8"/>
    <w:rsid w:val="00105303"/>
    <w:rsid w:val="00106BFD"/>
    <w:rsid w:val="0011099B"/>
    <w:rsid w:val="001125FF"/>
    <w:rsid w:val="001128A1"/>
    <w:rsid w:val="001130DD"/>
    <w:rsid w:val="00122834"/>
    <w:rsid w:val="00124901"/>
    <w:rsid w:val="0012610F"/>
    <w:rsid w:val="00132679"/>
    <w:rsid w:val="00140425"/>
    <w:rsid w:val="001410FA"/>
    <w:rsid w:val="00143527"/>
    <w:rsid w:val="001509CA"/>
    <w:rsid w:val="001527E4"/>
    <w:rsid w:val="00155594"/>
    <w:rsid w:val="00155C57"/>
    <w:rsid w:val="001565C3"/>
    <w:rsid w:val="00157A0D"/>
    <w:rsid w:val="00160F21"/>
    <w:rsid w:val="00163260"/>
    <w:rsid w:val="001635F5"/>
    <w:rsid w:val="001658A3"/>
    <w:rsid w:val="001675D0"/>
    <w:rsid w:val="00170265"/>
    <w:rsid w:val="0017190D"/>
    <w:rsid w:val="0017323E"/>
    <w:rsid w:val="0017431A"/>
    <w:rsid w:val="00180D4F"/>
    <w:rsid w:val="00180E4C"/>
    <w:rsid w:val="001845AA"/>
    <w:rsid w:val="0018706F"/>
    <w:rsid w:val="00187311"/>
    <w:rsid w:val="001908BB"/>
    <w:rsid w:val="00193FF5"/>
    <w:rsid w:val="0019427B"/>
    <w:rsid w:val="001A5595"/>
    <w:rsid w:val="001B06D8"/>
    <w:rsid w:val="001B1967"/>
    <w:rsid w:val="001B6DFD"/>
    <w:rsid w:val="001C1EA6"/>
    <w:rsid w:val="001C24D4"/>
    <w:rsid w:val="001C3C93"/>
    <w:rsid w:val="001C4BFE"/>
    <w:rsid w:val="001D5586"/>
    <w:rsid w:val="001D5B5E"/>
    <w:rsid w:val="001E79FE"/>
    <w:rsid w:val="001F5BD1"/>
    <w:rsid w:val="00210B00"/>
    <w:rsid w:val="002121C5"/>
    <w:rsid w:val="002149EA"/>
    <w:rsid w:val="00214D47"/>
    <w:rsid w:val="00214F93"/>
    <w:rsid w:val="002174C1"/>
    <w:rsid w:val="00217BFE"/>
    <w:rsid w:val="00225250"/>
    <w:rsid w:val="0023282F"/>
    <w:rsid w:val="00232C06"/>
    <w:rsid w:val="00232EED"/>
    <w:rsid w:val="00233EEA"/>
    <w:rsid w:val="00236C62"/>
    <w:rsid w:val="0023765C"/>
    <w:rsid w:val="00241692"/>
    <w:rsid w:val="00241961"/>
    <w:rsid w:val="00241EDA"/>
    <w:rsid w:val="00242206"/>
    <w:rsid w:val="002509E7"/>
    <w:rsid w:val="00250E93"/>
    <w:rsid w:val="00253808"/>
    <w:rsid w:val="00255750"/>
    <w:rsid w:val="00257293"/>
    <w:rsid w:val="002645CA"/>
    <w:rsid w:val="002677AB"/>
    <w:rsid w:val="00270CC4"/>
    <w:rsid w:val="00272FE4"/>
    <w:rsid w:val="00275448"/>
    <w:rsid w:val="002823FD"/>
    <w:rsid w:val="00282817"/>
    <w:rsid w:val="00287920"/>
    <w:rsid w:val="002900A1"/>
    <w:rsid w:val="00291851"/>
    <w:rsid w:val="002927E2"/>
    <w:rsid w:val="00292B70"/>
    <w:rsid w:val="00297C78"/>
    <w:rsid w:val="002A58B8"/>
    <w:rsid w:val="002B02D5"/>
    <w:rsid w:val="002B19E6"/>
    <w:rsid w:val="002B359C"/>
    <w:rsid w:val="002B4456"/>
    <w:rsid w:val="002B788C"/>
    <w:rsid w:val="002C1455"/>
    <w:rsid w:val="002C16D7"/>
    <w:rsid w:val="002C6DBD"/>
    <w:rsid w:val="002C7D03"/>
    <w:rsid w:val="002D0B81"/>
    <w:rsid w:val="002D0CBA"/>
    <w:rsid w:val="002D3153"/>
    <w:rsid w:val="002D59FC"/>
    <w:rsid w:val="002D6752"/>
    <w:rsid w:val="002E1593"/>
    <w:rsid w:val="002F1E61"/>
    <w:rsid w:val="002F22AB"/>
    <w:rsid w:val="002F312F"/>
    <w:rsid w:val="002F533B"/>
    <w:rsid w:val="00300EF7"/>
    <w:rsid w:val="003048A9"/>
    <w:rsid w:val="00307636"/>
    <w:rsid w:val="00307BD6"/>
    <w:rsid w:val="00312276"/>
    <w:rsid w:val="0031574E"/>
    <w:rsid w:val="00316A39"/>
    <w:rsid w:val="00316A63"/>
    <w:rsid w:val="003209C7"/>
    <w:rsid w:val="00321055"/>
    <w:rsid w:val="00325140"/>
    <w:rsid w:val="0033480E"/>
    <w:rsid w:val="00335879"/>
    <w:rsid w:val="00340E90"/>
    <w:rsid w:val="003444C6"/>
    <w:rsid w:val="00344D5F"/>
    <w:rsid w:val="00352BBD"/>
    <w:rsid w:val="00361A93"/>
    <w:rsid w:val="00364FCB"/>
    <w:rsid w:val="003709C0"/>
    <w:rsid w:val="0037104F"/>
    <w:rsid w:val="00376B39"/>
    <w:rsid w:val="00376D92"/>
    <w:rsid w:val="00377686"/>
    <w:rsid w:val="003808BA"/>
    <w:rsid w:val="00381CB5"/>
    <w:rsid w:val="00385031"/>
    <w:rsid w:val="003861FD"/>
    <w:rsid w:val="00387C91"/>
    <w:rsid w:val="00391134"/>
    <w:rsid w:val="003911DF"/>
    <w:rsid w:val="00391207"/>
    <w:rsid w:val="0039181B"/>
    <w:rsid w:val="00392F59"/>
    <w:rsid w:val="0039361D"/>
    <w:rsid w:val="0039364E"/>
    <w:rsid w:val="0039518E"/>
    <w:rsid w:val="003A13B9"/>
    <w:rsid w:val="003A1527"/>
    <w:rsid w:val="003A1CAD"/>
    <w:rsid w:val="003A3864"/>
    <w:rsid w:val="003A3A7E"/>
    <w:rsid w:val="003A4F93"/>
    <w:rsid w:val="003B058B"/>
    <w:rsid w:val="003B1D03"/>
    <w:rsid w:val="003B384B"/>
    <w:rsid w:val="003B3DFC"/>
    <w:rsid w:val="003B4131"/>
    <w:rsid w:val="003B4A60"/>
    <w:rsid w:val="003C0DA3"/>
    <w:rsid w:val="003C1370"/>
    <w:rsid w:val="003C363B"/>
    <w:rsid w:val="003C6D78"/>
    <w:rsid w:val="003D0884"/>
    <w:rsid w:val="003D0A55"/>
    <w:rsid w:val="003D1379"/>
    <w:rsid w:val="003D16D2"/>
    <w:rsid w:val="003D221F"/>
    <w:rsid w:val="003D469F"/>
    <w:rsid w:val="003D7138"/>
    <w:rsid w:val="003E2453"/>
    <w:rsid w:val="003E273E"/>
    <w:rsid w:val="003E3977"/>
    <w:rsid w:val="003E5736"/>
    <w:rsid w:val="003F02C1"/>
    <w:rsid w:val="003F063C"/>
    <w:rsid w:val="003F5601"/>
    <w:rsid w:val="0040156F"/>
    <w:rsid w:val="00402323"/>
    <w:rsid w:val="00406FA3"/>
    <w:rsid w:val="00412A1E"/>
    <w:rsid w:val="00415F32"/>
    <w:rsid w:val="00416553"/>
    <w:rsid w:val="0041686B"/>
    <w:rsid w:val="004201D1"/>
    <w:rsid w:val="0042624C"/>
    <w:rsid w:val="0043062C"/>
    <w:rsid w:val="00434106"/>
    <w:rsid w:val="00436D16"/>
    <w:rsid w:val="00446D73"/>
    <w:rsid w:val="004479B8"/>
    <w:rsid w:val="004503F2"/>
    <w:rsid w:val="00451AB4"/>
    <w:rsid w:val="00455EC2"/>
    <w:rsid w:val="00461A86"/>
    <w:rsid w:val="004623D7"/>
    <w:rsid w:val="00463D96"/>
    <w:rsid w:val="004645AF"/>
    <w:rsid w:val="00464B61"/>
    <w:rsid w:val="00471877"/>
    <w:rsid w:val="004723C9"/>
    <w:rsid w:val="00474A39"/>
    <w:rsid w:val="00475EA5"/>
    <w:rsid w:val="00476BD5"/>
    <w:rsid w:val="00480BEA"/>
    <w:rsid w:val="004825DE"/>
    <w:rsid w:val="00482B35"/>
    <w:rsid w:val="00486DB6"/>
    <w:rsid w:val="00493085"/>
    <w:rsid w:val="00493C50"/>
    <w:rsid w:val="00495B45"/>
    <w:rsid w:val="004A0146"/>
    <w:rsid w:val="004A1980"/>
    <w:rsid w:val="004A3030"/>
    <w:rsid w:val="004B3DD2"/>
    <w:rsid w:val="004B4762"/>
    <w:rsid w:val="004C55E0"/>
    <w:rsid w:val="004D1590"/>
    <w:rsid w:val="004D1CA0"/>
    <w:rsid w:val="004D34FB"/>
    <w:rsid w:val="004D5327"/>
    <w:rsid w:val="004E3109"/>
    <w:rsid w:val="004E3C8F"/>
    <w:rsid w:val="004E4C7C"/>
    <w:rsid w:val="004E635F"/>
    <w:rsid w:val="004E642A"/>
    <w:rsid w:val="004E6C6E"/>
    <w:rsid w:val="004E7897"/>
    <w:rsid w:val="004F1F4A"/>
    <w:rsid w:val="004F27DB"/>
    <w:rsid w:val="004F4CA0"/>
    <w:rsid w:val="005045D0"/>
    <w:rsid w:val="00504E2A"/>
    <w:rsid w:val="005076A4"/>
    <w:rsid w:val="0051194F"/>
    <w:rsid w:val="00512BCD"/>
    <w:rsid w:val="0051601E"/>
    <w:rsid w:val="005161A3"/>
    <w:rsid w:val="0051652F"/>
    <w:rsid w:val="00516AC4"/>
    <w:rsid w:val="0052206E"/>
    <w:rsid w:val="00525769"/>
    <w:rsid w:val="005260E9"/>
    <w:rsid w:val="0052677E"/>
    <w:rsid w:val="00526AE6"/>
    <w:rsid w:val="00527306"/>
    <w:rsid w:val="00530A02"/>
    <w:rsid w:val="0053306C"/>
    <w:rsid w:val="00536014"/>
    <w:rsid w:val="00541C70"/>
    <w:rsid w:val="0054689B"/>
    <w:rsid w:val="00546E17"/>
    <w:rsid w:val="0055000D"/>
    <w:rsid w:val="00551D4A"/>
    <w:rsid w:val="005536C8"/>
    <w:rsid w:val="00553A43"/>
    <w:rsid w:val="00556260"/>
    <w:rsid w:val="00556823"/>
    <w:rsid w:val="00561E60"/>
    <w:rsid w:val="00562A94"/>
    <w:rsid w:val="00563542"/>
    <w:rsid w:val="00563E12"/>
    <w:rsid w:val="005663AD"/>
    <w:rsid w:val="00570A26"/>
    <w:rsid w:val="00570C30"/>
    <w:rsid w:val="005738F2"/>
    <w:rsid w:val="00580BD9"/>
    <w:rsid w:val="005869D3"/>
    <w:rsid w:val="00594408"/>
    <w:rsid w:val="00596265"/>
    <w:rsid w:val="0059649F"/>
    <w:rsid w:val="00597944"/>
    <w:rsid w:val="005A3C42"/>
    <w:rsid w:val="005B2A48"/>
    <w:rsid w:val="005B6782"/>
    <w:rsid w:val="005C0D49"/>
    <w:rsid w:val="005C5593"/>
    <w:rsid w:val="005C59F0"/>
    <w:rsid w:val="005C7AA1"/>
    <w:rsid w:val="005C7CEB"/>
    <w:rsid w:val="005D2ABA"/>
    <w:rsid w:val="005D2DA5"/>
    <w:rsid w:val="005D409A"/>
    <w:rsid w:val="005D73E1"/>
    <w:rsid w:val="005E0A6E"/>
    <w:rsid w:val="005E0CA0"/>
    <w:rsid w:val="005E223C"/>
    <w:rsid w:val="005E4146"/>
    <w:rsid w:val="005E4DFD"/>
    <w:rsid w:val="005E5D9A"/>
    <w:rsid w:val="005E7FF7"/>
    <w:rsid w:val="005F0E14"/>
    <w:rsid w:val="005F3B96"/>
    <w:rsid w:val="005F4744"/>
    <w:rsid w:val="005F573D"/>
    <w:rsid w:val="005F6A68"/>
    <w:rsid w:val="00601B7C"/>
    <w:rsid w:val="0060288E"/>
    <w:rsid w:val="006037BD"/>
    <w:rsid w:val="00605052"/>
    <w:rsid w:val="00605F2E"/>
    <w:rsid w:val="006069F4"/>
    <w:rsid w:val="00607BDE"/>
    <w:rsid w:val="00613B52"/>
    <w:rsid w:val="00622425"/>
    <w:rsid w:val="00623EBC"/>
    <w:rsid w:val="00631D75"/>
    <w:rsid w:val="00631F06"/>
    <w:rsid w:val="00632346"/>
    <w:rsid w:val="006332A9"/>
    <w:rsid w:val="00633F94"/>
    <w:rsid w:val="006355A0"/>
    <w:rsid w:val="00637126"/>
    <w:rsid w:val="00637C88"/>
    <w:rsid w:val="0064036F"/>
    <w:rsid w:val="00641323"/>
    <w:rsid w:val="00642ABD"/>
    <w:rsid w:val="006452F6"/>
    <w:rsid w:val="00646FA1"/>
    <w:rsid w:val="00650516"/>
    <w:rsid w:val="00651FB8"/>
    <w:rsid w:val="00653C88"/>
    <w:rsid w:val="00656994"/>
    <w:rsid w:val="00656ACC"/>
    <w:rsid w:val="00662934"/>
    <w:rsid w:val="00670632"/>
    <w:rsid w:val="00674B31"/>
    <w:rsid w:val="00676084"/>
    <w:rsid w:val="00677893"/>
    <w:rsid w:val="00680061"/>
    <w:rsid w:val="006811AA"/>
    <w:rsid w:val="00682A96"/>
    <w:rsid w:val="0068486B"/>
    <w:rsid w:val="00684BC3"/>
    <w:rsid w:val="00693D00"/>
    <w:rsid w:val="00696BF7"/>
    <w:rsid w:val="00697CF9"/>
    <w:rsid w:val="006A08A3"/>
    <w:rsid w:val="006A2C00"/>
    <w:rsid w:val="006A4E9B"/>
    <w:rsid w:val="006A7252"/>
    <w:rsid w:val="006B27AB"/>
    <w:rsid w:val="006B33D0"/>
    <w:rsid w:val="006B69A0"/>
    <w:rsid w:val="006B7CB9"/>
    <w:rsid w:val="006C3BBD"/>
    <w:rsid w:val="006C3BD6"/>
    <w:rsid w:val="006C6A41"/>
    <w:rsid w:val="006C6A95"/>
    <w:rsid w:val="006D0BF6"/>
    <w:rsid w:val="006D2BDA"/>
    <w:rsid w:val="006D3FDD"/>
    <w:rsid w:val="006D444C"/>
    <w:rsid w:val="006E56AF"/>
    <w:rsid w:val="006E58AB"/>
    <w:rsid w:val="006E71D0"/>
    <w:rsid w:val="006E77F2"/>
    <w:rsid w:val="006F296B"/>
    <w:rsid w:val="006F2AEF"/>
    <w:rsid w:val="006F2E06"/>
    <w:rsid w:val="006F3146"/>
    <w:rsid w:val="006F4DA4"/>
    <w:rsid w:val="006F4E29"/>
    <w:rsid w:val="006F7F37"/>
    <w:rsid w:val="0070090D"/>
    <w:rsid w:val="00702033"/>
    <w:rsid w:val="007066B5"/>
    <w:rsid w:val="007104CB"/>
    <w:rsid w:val="00711AC2"/>
    <w:rsid w:val="00713A73"/>
    <w:rsid w:val="00716836"/>
    <w:rsid w:val="00716F1D"/>
    <w:rsid w:val="00717553"/>
    <w:rsid w:val="0072042F"/>
    <w:rsid w:val="0072441E"/>
    <w:rsid w:val="00725377"/>
    <w:rsid w:val="007256B2"/>
    <w:rsid w:val="0072747C"/>
    <w:rsid w:val="007315A3"/>
    <w:rsid w:val="00734B80"/>
    <w:rsid w:val="00736481"/>
    <w:rsid w:val="00740025"/>
    <w:rsid w:val="00740E2C"/>
    <w:rsid w:val="00743635"/>
    <w:rsid w:val="00744BFE"/>
    <w:rsid w:val="00745786"/>
    <w:rsid w:val="00745889"/>
    <w:rsid w:val="00750841"/>
    <w:rsid w:val="00751384"/>
    <w:rsid w:val="00751F53"/>
    <w:rsid w:val="00752E7C"/>
    <w:rsid w:val="0075311A"/>
    <w:rsid w:val="0075359A"/>
    <w:rsid w:val="00754FE5"/>
    <w:rsid w:val="00755126"/>
    <w:rsid w:val="007565B1"/>
    <w:rsid w:val="0076043B"/>
    <w:rsid w:val="00767035"/>
    <w:rsid w:val="007670A4"/>
    <w:rsid w:val="00770314"/>
    <w:rsid w:val="00773248"/>
    <w:rsid w:val="00773B17"/>
    <w:rsid w:val="00773F53"/>
    <w:rsid w:val="007771FA"/>
    <w:rsid w:val="0078386D"/>
    <w:rsid w:val="00787ED7"/>
    <w:rsid w:val="00790A88"/>
    <w:rsid w:val="00793014"/>
    <w:rsid w:val="0079325D"/>
    <w:rsid w:val="007965E7"/>
    <w:rsid w:val="007A146A"/>
    <w:rsid w:val="007A2050"/>
    <w:rsid w:val="007B22E3"/>
    <w:rsid w:val="007B3625"/>
    <w:rsid w:val="007B4378"/>
    <w:rsid w:val="007B46CB"/>
    <w:rsid w:val="007B59F3"/>
    <w:rsid w:val="007C02F4"/>
    <w:rsid w:val="007C1716"/>
    <w:rsid w:val="007C36CF"/>
    <w:rsid w:val="007D03AA"/>
    <w:rsid w:val="007D2154"/>
    <w:rsid w:val="007D3D0E"/>
    <w:rsid w:val="007D5845"/>
    <w:rsid w:val="007E17F1"/>
    <w:rsid w:val="007E5159"/>
    <w:rsid w:val="007F2576"/>
    <w:rsid w:val="00803587"/>
    <w:rsid w:val="0080689F"/>
    <w:rsid w:val="008068AE"/>
    <w:rsid w:val="00813F9E"/>
    <w:rsid w:val="00815886"/>
    <w:rsid w:val="00820236"/>
    <w:rsid w:val="00820EC7"/>
    <w:rsid w:val="00821D05"/>
    <w:rsid w:val="00822959"/>
    <w:rsid w:val="00823552"/>
    <w:rsid w:val="00826213"/>
    <w:rsid w:val="00827CD3"/>
    <w:rsid w:val="008354CE"/>
    <w:rsid w:val="00835517"/>
    <w:rsid w:val="0084023F"/>
    <w:rsid w:val="008416CC"/>
    <w:rsid w:val="0084708E"/>
    <w:rsid w:val="00847623"/>
    <w:rsid w:val="00852A52"/>
    <w:rsid w:val="00855D18"/>
    <w:rsid w:val="0085776C"/>
    <w:rsid w:val="00866B28"/>
    <w:rsid w:val="008670AD"/>
    <w:rsid w:val="0087326C"/>
    <w:rsid w:val="00876113"/>
    <w:rsid w:val="00876983"/>
    <w:rsid w:val="00877948"/>
    <w:rsid w:val="00882A30"/>
    <w:rsid w:val="00882AC2"/>
    <w:rsid w:val="0089596E"/>
    <w:rsid w:val="008966F8"/>
    <w:rsid w:val="008A16B1"/>
    <w:rsid w:val="008A5FCD"/>
    <w:rsid w:val="008A63AD"/>
    <w:rsid w:val="008A75FA"/>
    <w:rsid w:val="008A7D66"/>
    <w:rsid w:val="008B032F"/>
    <w:rsid w:val="008B4814"/>
    <w:rsid w:val="008B6682"/>
    <w:rsid w:val="008C4BF5"/>
    <w:rsid w:val="008C5298"/>
    <w:rsid w:val="008D1AAB"/>
    <w:rsid w:val="008D2305"/>
    <w:rsid w:val="008D28E5"/>
    <w:rsid w:val="008D3C59"/>
    <w:rsid w:val="008D48D6"/>
    <w:rsid w:val="008D7324"/>
    <w:rsid w:val="008E25DB"/>
    <w:rsid w:val="008E4442"/>
    <w:rsid w:val="008E7D1A"/>
    <w:rsid w:val="008F2190"/>
    <w:rsid w:val="008F34C3"/>
    <w:rsid w:val="008F58B8"/>
    <w:rsid w:val="008F7499"/>
    <w:rsid w:val="00900650"/>
    <w:rsid w:val="00902DE9"/>
    <w:rsid w:val="00902F7A"/>
    <w:rsid w:val="00904A75"/>
    <w:rsid w:val="0090782B"/>
    <w:rsid w:val="0091073D"/>
    <w:rsid w:val="00910D67"/>
    <w:rsid w:val="00912B88"/>
    <w:rsid w:val="00913521"/>
    <w:rsid w:val="009140D0"/>
    <w:rsid w:val="009173BA"/>
    <w:rsid w:val="009211DE"/>
    <w:rsid w:val="00922E88"/>
    <w:rsid w:val="00922EF9"/>
    <w:rsid w:val="009263B7"/>
    <w:rsid w:val="00927396"/>
    <w:rsid w:val="00931DB5"/>
    <w:rsid w:val="00934440"/>
    <w:rsid w:val="009356EF"/>
    <w:rsid w:val="009406EB"/>
    <w:rsid w:val="009416AD"/>
    <w:rsid w:val="00947267"/>
    <w:rsid w:val="009508C9"/>
    <w:rsid w:val="00951076"/>
    <w:rsid w:val="009516C4"/>
    <w:rsid w:val="009517FD"/>
    <w:rsid w:val="0095340B"/>
    <w:rsid w:val="00953B15"/>
    <w:rsid w:val="009564BA"/>
    <w:rsid w:val="0095785C"/>
    <w:rsid w:val="00961169"/>
    <w:rsid w:val="00963050"/>
    <w:rsid w:val="00967185"/>
    <w:rsid w:val="00971541"/>
    <w:rsid w:val="0097357E"/>
    <w:rsid w:val="009753B5"/>
    <w:rsid w:val="00983205"/>
    <w:rsid w:val="00984850"/>
    <w:rsid w:val="009848DA"/>
    <w:rsid w:val="00984BC5"/>
    <w:rsid w:val="00985AA1"/>
    <w:rsid w:val="00986D37"/>
    <w:rsid w:val="00991E7F"/>
    <w:rsid w:val="009963DF"/>
    <w:rsid w:val="009964A2"/>
    <w:rsid w:val="009A03FB"/>
    <w:rsid w:val="009A34BB"/>
    <w:rsid w:val="009A4693"/>
    <w:rsid w:val="009A5441"/>
    <w:rsid w:val="009A5959"/>
    <w:rsid w:val="009A6F9A"/>
    <w:rsid w:val="009A780A"/>
    <w:rsid w:val="009B1FEF"/>
    <w:rsid w:val="009B2D8D"/>
    <w:rsid w:val="009B3336"/>
    <w:rsid w:val="009B5D8E"/>
    <w:rsid w:val="009B6568"/>
    <w:rsid w:val="009B77CF"/>
    <w:rsid w:val="009B7C2C"/>
    <w:rsid w:val="009C0BA1"/>
    <w:rsid w:val="009C15E6"/>
    <w:rsid w:val="009C75AF"/>
    <w:rsid w:val="009D0A9B"/>
    <w:rsid w:val="009D19E2"/>
    <w:rsid w:val="009D202E"/>
    <w:rsid w:val="009D2396"/>
    <w:rsid w:val="009D338B"/>
    <w:rsid w:val="009D62D9"/>
    <w:rsid w:val="009D6693"/>
    <w:rsid w:val="009D7AD8"/>
    <w:rsid w:val="009D7F2F"/>
    <w:rsid w:val="009E07A8"/>
    <w:rsid w:val="009E26D2"/>
    <w:rsid w:val="009E69A9"/>
    <w:rsid w:val="009F20E5"/>
    <w:rsid w:val="009F5784"/>
    <w:rsid w:val="009F5F89"/>
    <w:rsid w:val="00A062DC"/>
    <w:rsid w:val="00A07499"/>
    <w:rsid w:val="00A1058E"/>
    <w:rsid w:val="00A11624"/>
    <w:rsid w:val="00A12462"/>
    <w:rsid w:val="00A13664"/>
    <w:rsid w:val="00A1636B"/>
    <w:rsid w:val="00A16F32"/>
    <w:rsid w:val="00A204BD"/>
    <w:rsid w:val="00A216A3"/>
    <w:rsid w:val="00A21A25"/>
    <w:rsid w:val="00A257DE"/>
    <w:rsid w:val="00A33050"/>
    <w:rsid w:val="00A35648"/>
    <w:rsid w:val="00A3655A"/>
    <w:rsid w:val="00A37059"/>
    <w:rsid w:val="00A373A0"/>
    <w:rsid w:val="00A373E2"/>
    <w:rsid w:val="00A41D67"/>
    <w:rsid w:val="00A41F11"/>
    <w:rsid w:val="00A423E1"/>
    <w:rsid w:val="00A457D8"/>
    <w:rsid w:val="00A46033"/>
    <w:rsid w:val="00A517A3"/>
    <w:rsid w:val="00A52E96"/>
    <w:rsid w:val="00A60211"/>
    <w:rsid w:val="00A62F38"/>
    <w:rsid w:val="00A63A02"/>
    <w:rsid w:val="00A6761B"/>
    <w:rsid w:val="00A7793B"/>
    <w:rsid w:val="00A84823"/>
    <w:rsid w:val="00A85799"/>
    <w:rsid w:val="00A87049"/>
    <w:rsid w:val="00A92DF2"/>
    <w:rsid w:val="00A93656"/>
    <w:rsid w:val="00A95271"/>
    <w:rsid w:val="00AA0E17"/>
    <w:rsid w:val="00AA3CBE"/>
    <w:rsid w:val="00AA4C1C"/>
    <w:rsid w:val="00AA7A8A"/>
    <w:rsid w:val="00AA7F7D"/>
    <w:rsid w:val="00AA7FD6"/>
    <w:rsid w:val="00AB099B"/>
    <w:rsid w:val="00AC11AB"/>
    <w:rsid w:val="00AC12DD"/>
    <w:rsid w:val="00AC4555"/>
    <w:rsid w:val="00AD1078"/>
    <w:rsid w:val="00AD457A"/>
    <w:rsid w:val="00AD6A03"/>
    <w:rsid w:val="00AD6C97"/>
    <w:rsid w:val="00AD764D"/>
    <w:rsid w:val="00AE146E"/>
    <w:rsid w:val="00AE23F7"/>
    <w:rsid w:val="00AE2E7E"/>
    <w:rsid w:val="00AE515E"/>
    <w:rsid w:val="00AF0881"/>
    <w:rsid w:val="00AF1FAA"/>
    <w:rsid w:val="00AF39E6"/>
    <w:rsid w:val="00AF64E1"/>
    <w:rsid w:val="00AF6930"/>
    <w:rsid w:val="00AF6C65"/>
    <w:rsid w:val="00AF7EBD"/>
    <w:rsid w:val="00B00A04"/>
    <w:rsid w:val="00B03842"/>
    <w:rsid w:val="00B0434B"/>
    <w:rsid w:val="00B04701"/>
    <w:rsid w:val="00B05B22"/>
    <w:rsid w:val="00B05CAD"/>
    <w:rsid w:val="00B11517"/>
    <w:rsid w:val="00B13078"/>
    <w:rsid w:val="00B13832"/>
    <w:rsid w:val="00B15FD5"/>
    <w:rsid w:val="00B16DD1"/>
    <w:rsid w:val="00B20B8C"/>
    <w:rsid w:val="00B21208"/>
    <w:rsid w:val="00B23AFA"/>
    <w:rsid w:val="00B248C1"/>
    <w:rsid w:val="00B263A7"/>
    <w:rsid w:val="00B3471B"/>
    <w:rsid w:val="00B3543F"/>
    <w:rsid w:val="00B35BD1"/>
    <w:rsid w:val="00B366DB"/>
    <w:rsid w:val="00B41188"/>
    <w:rsid w:val="00B42D6F"/>
    <w:rsid w:val="00B43082"/>
    <w:rsid w:val="00B54382"/>
    <w:rsid w:val="00B54FF5"/>
    <w:rsid w:val="00B61258"/>
    <w:rsid w:val="00B63A27"/>
    <w:rsid w:val="00B64FC2"/>
    <w:rsid w:val="00B663FE"/>
    <w:rsid w:val="00B725C4"/>
    <w:rsid w:val="00B72F5E"/>
    <w:rsid w:val="00B74241"/>
    <w:rsid w:val="00B767B3"/>
    <w:rsid w:val="00B769C6"/>
    <w:rsid w:val="00B81B35"/>
    <w:rsid w:val="00B81CE5"/>
    <w:rsid w:val="00B82197"/>
    <w:rsid w:val="00B82357"/>
    <w:rsid w:val="00B82956"/>
    <w:rsid w:val="00B83A27"/>
    <w:rsid w:val="00B84479"/>
    <w:rsid w:val="00B902FF"/>
    <w:rsid w:val="00B922C9"/>
    <w:rsid w:val="00B9434F"/>
    <w:rsid w:val="00BA07DB"/>
    <w:rsid w:val="00BA0AB0"/>
    <w:rsid w:val="00BB0346"/>
    <w:rsid w:val="00BB1B3F"/>
    <w:rsid w:val="00BB276A"/>
    <w:rsid w:val="00BB30D0"/>
    <w:rsid w:val="00BB5551"/>
    <w:rsid w:val="00BB65C9"/>
    <w:rsid w:val="00BC1D27"/>
    <w:rsid w:val="00BC4BDD"/>
    <w:rsid w:val="00BD151F"/>
    <w:rsid w:val="00BD218E"/>
    <w:rsid w:val="00BD2DF5"/>
    <w:rsid w:val="00BD4892"/>
    <w:rsid w:val="00BD592E"/>
    <w:rsid w:val="00BE1A85"/>
    <w:rsid w:val="00BE474C"/>
    <w:rsid w:val="00BE729D"/>
    <w:rsid w:val="00BF2255"/>
    <w:rsid w:val="00BF5AD4"/>
    <w:rsid w:val="00BF700D"/>
    <w:rsid w:val="00C01374"/>
    <w:rsid w:val="00C02085"/>
    <w:rsid w:val="00C03551"/>
    <w:rsid w:val="00C04F58"/>
    <w:rsid w:val="00C05B3A"/>
    <w:rsid w:val="00C06891"/>
    <w:rsid w:val="00C0725F"/>
    <w:rsid w:val="00C1003C"/>
    <w:rsid w:val="00C131CA"/>
    <w:rsid w:val="00C13EC4"/>
    <w:rsid w:val="00C1692B"/>
    <w:rsid w:val="00C169C2"/>
    <w:rsid w:val="00C16BB2"/>
    <w:rsid w:val="00C174F7"/>
    <w:rsid w:val="00C20098"/>
    <w:rsid w:val="00C20967"/>
    <w:rsid w:val="00C20B90"/>
    <w:rsid w:val="00C22B83"/>
    <w:rsid w:val="00C23D3E"/>
    <w:rsid w:val="00C26AA2"/>
    <w:rsid w:val="00C2722A"/>
    <w:rsid w:val="00C31ECA"/>
    <w:rsid w:val="00C32173"/>
    <w:rsid w:val="00C32E56"/>
    <w:rsid w:val="00C353E7"/>
    <w:rsid w:val="00C35D17"/>
    <w:rsid w:val="00C426C2"/>
    <w:rsid w:val="00C427D5"/>
    <w:rsid w:val="00C50666"/>
    <w:rsid w:val="00C50B9F"/>
    <w:rsid w:val="00C52100"/>
    <w:rsid w:val="00C55872"/>
    <w:rsid w:val="00C569C2"/>
    <w:rsid w:val="00C573E1"/>
    <w:rsid w:val="00C57C7E"/>
    <w:rsid w:val="00C630F5"/>
    <w:rsid w:val="00C63961"/>
    <w:rsid w:val="00C64FC7"/>
    <w:rsid w:val="00C6537A"/>
    <w:rsid w:val="00C6648F"/>
    <w:rsid w:val="00C6775D"/>
    <w:rsid w:val="00C67D76"/>
    <w:rsid w:val="00C73344"/>
    <w:rsid w:val="00C75048"/>
    <w:rsid w:val="00C761ED"/>
    <w:rsid w:val="00C77B70"/>
    <w:rsid w:val="00C81996"/>
    <w:rsid w:val="00C8257E"/>
    <w:rsid w:val="00C90F6E"/>
    <w:rsid w:val="00C92A2E"/>
    <w:rsid w:val="00C93599"/>
    <w:rsid w:val="00C95CF9"/>
    <w:rsid w:val="00CA004B"/>
    <w:rsid w:val="00CA2C5C"/>
    <w:rsid w:val="00CA2DFE"/>
    <w:rsid w:val="00CA3737"/>
    <w:rsid w:val="00CA3AA0"/>
    <w:rsid w:val="00CA4027"/>
    <w:rsid w:val="00CA48AF"/>
    <w:rsid w:val="00CB1674"/>
    <w:rsid w:val="00CB1F75"/>
    <w:rsid w:val="00CB5E43"/>
    <w:rsid w:val="00CB75D6"/>
    <w:rsid w:val="00CB76F8"/>
    <w:rsid w:val="00CC2DAA"/>
    <w:rsid w:val="00CC6E48"/>
    <w:rsid w:val="00CD3EC8"/>
    <w:rsid w:val="00CD484B"/>
    <w:rsid w:val="00CD50CD"/>
    <w:rsid w:val="00CE219F"/>
    <w:rsid w:val="00CE59CA"/>
    <w:rsid w:val="00CE6C39"/>
    <w:rsid w:val="00CE74CC"/>
    <w:rsid w:val="00CF18D3"/>
    <w:rsid w:val="00CF3E80"/>
    <w:rsid w:val="00CF77AE"/>
    <w:rsid w:val="00D033B4"/>
    <w:rsid w:val="00D039EE"/>
    <w:rsid w:val="00D05369"/>
    <w:rsid w:val="00D053A0"/>
    <w:rsid w:val="00D13894"/>
    <w:rsid w:val="00D16361"/>
    <w:rsid w:val="00D1718F"/>
    <w:rsid w:val="00D22CD2"/>
    <w:rsid w:val="00D25224"/>
    <w:rsid w:val="00D33806"/>
    <w:rsid w:val="00D33D46"/>
    <w:rsid w:val="00D348AB"/>
    <w:rsid w:val="00D40DCE"/>
    <w:rsid w:val="00D422FA"/>
    <w:rsid w:val="00D45F91"/>
    <w:rsid w:val="00D54629"/>
    <w:rsid w:val="00D54E6D"/>
    <w:rsid w:val="00D5675F"/>
    <w:rsid w:val="00D60DD1"/>
    <w:rsid w:val="00D6270B"/>
    <w:rsid w:val="00D62CEA"/>
    <w:rsid w:val="00D63802"/>
    <w:rsid w:val="00D66BEA"/>
    <w:rsid w:val="00D713B2"/>
    <w:rsid w:val="00D73554"/>
    <w:rsid w:val="00D74D5B"/>
    <w:rsid w:val="00D77851"/>
    <w:rsid w:val="00D8126F"/>
    <w:rsid w:val="00D86622"/>
    <w:rsid w:val="00D86A1E"/>
    <w:rsid w:val="00D86F15"/>
    <w:rsid w:val="00D875F9"/>
    <w:rsid w:val="00D904A1"/>
    <w:rsid w:val="00D909F7"/>
    <w:rsid w:val="00D91A93"/>
    <w:rsid w:val="00D91AA7"/>
    <w:rsid w:val="00DA112A"/>
    <w:rsid w:val="00DA236D"/>
    <w:rsid w:val="00DA4342"/>
    <w:rsid w:val="00DA598F"/>
    <w:rsid w:val="00DB5A9A"/>
    <w:rsid w:val="00DC3AC1"/>
    <w:rsid w:val="00DC5428"/>
    <w:rsid w:val="00DC5902"/>
    <w:rsid w:val="00DC6619"/>
    <w:rsid w:val="00DC7F86"/>
    <w:rsid w:val="00DD0599"/>
    <w:rsid w:val="00DD097F"/>
    <w:rsid w:val="00DD0BD4"/>
    <w:rsid w:val="00DD2095"/>
    <w:rsid w:val="00DD2D4D"/>
    <w:rsid w:val="00DD7A7D"/>
    <w:rsid w:val="00DD7FF1"/>
    <w:rsid w:val="00DE3315"/>
    <w:rsid w:val="00DE4692"/>
    <w:rsid w:val="00DE704A"/>
    <w:rsid w:val="00DF238C"/>
    <w:rsid w:val="00DF61E5"/>
    <w:rsid w:val="00DF7D49"/>
    <w:rsid w:val="00E0709D"/>
    <w:rsid w:val="00E1099E"/>
    <w:rsid w:val="00E12ED5"/>
    <w:rsid w:val="00E16A03"/>
    <w:rsid w:val="00E16E19"/>
    <w:rsid w:val="00E17A3D"/>
    <w:rsid w:val="00E20FE1"/>
    <w:rsid w:val="00E31800"/>
    <w:rsid w:val="00E31974"/>
    <w:rsid w:val="00E32C0B"/>
    <w:rsid w:val="00E33E14"/>
    <w:rsid w:val="00E41C62"/>
    <w:rsid w:val="00E43B9D"/>
    <w:rsid w:val="00E44014"/>
    <w:rsid w:val="00E514B1"/>
    <w:rsid w:val="00E51F82"/>
    <w:rsid w:val="00E631CF"/>
    <w:rsid w:val="00E675DF"/>
    <w:rsid w:val="00E736A5"/>
    <w:rsid w:val="00E77396"/>
    <w:rsid w:val="00E81840"/>
    <w:rsid w:val="00E83FF3"/>
    <w:rsid w:val="00E84927"/>
    <w:rsid w:val="00E95DBA"/>
    <w:rsid w:val="00EA2599"/>
    <w:rsid w:val="00EA28D5"/>
    <w:rsid w:val="00EA6372"/>
    <w:rsid w:val="00EB18A5"/>
    <w:rsid w:val="00EB1BA3"/>
    <w:rsid w:val="00EB1BA9"/>
    <w:rsid w:val="00EB3EF6"/>
    <w:rsid w:val="00EB4B88"/>
    <w:rsid w:val="00EB5025"/>
    <w:rsid w:val="00EC0D56"/>
    <w:rsid w:val="00EC4CF7"/>
    <w:rsid w:val="00ED0650"/>
    <w:rsid w:val="00ED10B5"/>
    <w:rsid w:val="00ED174D"/>
    <w:rsid w:val="00ED1B68"/>
    <w:rsid w:val="00ED46C6"/>
    <w:rsid w:val="00ED7EF2"/>
    <w:rsid w:val="00EE28F1"/>
    <w:rsid w:val="00EE3DC7"/>
    <w:rsid w:val="00EE5AB5"/>
    <w:rsid w:val="00EE5EF5"/>
    <w:rsid w:val="00EF0FF3"/>
    <w:rsid w:val="00EF4160"/>
    <w:rsid w:val="00EF6704"/>
    <w:rsid w:val="00F009C1"/>
    <w:rsid w:val="00F05C0C"/>
    <w:rsid w:val="00F06546"/>
    <w:rsid w:val="00F075E7"/>
    <w:rsid w:val="00F13BD3"/>
    <w:rsid w:val="00F1425F"/>
    <w:rsid w:val="00F14659"/>
    <w:rsid w:val="00F1529B"/>
    <w:rsid w:val="00F153F5"/>
    <w:rsid w:val="00F17115"/>
    <w:rsid w:val="00F204EE"/>
    <w:rsid w:val="00F209BE"/>
    <w:rsid w:val="00F20A51"/>
    <w:rsid w:val="00F21FA1"/>
    <w:rsid w:val="00F2222C"/>
    <w:rsid w:val="00F257A7"/>
    <w:rsid w:val="00F27B35"/>
    <w:rsid w:val="00F30989"/>
    <w:rsid w:val="00F34FA2"/>
    <w:rsid w:val="00F41438"/>
    <w:rsid w:val="00F47590"/>
    <w:rsid w:val="00F53195"/>
    <w:rsid w:val="00F53C2E"/>
    <w:rsid w:val="00F54381"/>
    <w:rsid w:val="00F5493C"/>
    <w:rsid w:val="00F57DA3"/>
    <w:rsid w:val="00F60FE0"/>
    <w:rsid w:val="00F64592"/>
    <w:rsid w:val="00F67C83"/>
    <w:rsid w:val="00F713A5"/>
    <w:rsid w:val="00F71E12"/>
    <w:rsid w:val="00F7215E"/>
    <w:rsid w:val="00F724B6"/>
    <w:rsid w:val="00F83134"/>
    <w:rsid w:val="00F964E3"/>
    <w:rsid w:val="00FA3085"/>
    <w:rsid w:val="00FA30FF"/>
    <w:rsid w:val="00FA33BD"/>
    <w:rsid w:val="00FB1349"/>
    <w:rsid w:val="00FB1FB5"/>
    <w:rsid w:val="00FB2A60"/>
    <w:rsid w:val="00FB726C"/>
    <w:rsid w:val="00FC0233"/>
    <w:rsid w:val="00FC0FB3"/>
    <w:rsid w:val="00FC1A59"/>
    <w:rsid w:val="00FC277F"/>
    <w:rsid w:val="00FC3728"/>
    <w:rsid w:val="00FC6DF8"/>
    <w:rsid w:val="00FD19FE"/>
    <w:rsid w:val="00FD1B72"/>
    <w:rsid w:val="00FD2094"/>
    <w:rsid w:val="00FD4242"/>
    <w:rsid w:val="00FD510C"/>
    <w:rsid w:val="00FD57D7"/>
    <w:rsid w:val="00FE0C80"/>
    <w:rsid w:val="00FE2A79"/>
    <w:rsid w:val="00FF0053"/>
    <w:rsid w:val="00FF2010"/>
    <w:rsid w:val="00FF4A4E"/>
    <w:rsid w:val="00FF64D4"/>
    <w:rsid w:val="00FF78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0B34C3A"/>
  <w15:chartTrackingRefBased/>
  <w15:docId w15:val="{0BDFE774-3DC3-9949-8B11-61CA965F6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D713B2"/>
    <w:pPr>
      <w:widowControl w:val="0"/>
      <w:autoSpaceDE w:val="0"/>
      <w:autoSpaceDN w:val="0"/>
    </w:pPr>
    <w:rPr>
      <w:rFonts w:ascii="Trebuchet MS" w:eastAsia="Trebuchet MS" w:hAnsi="Trebuchet MS" w:cs="Trebuchet MS"/>
      <w:sz w:val="22"/>
      <w:szCs w:val="22"/>
    </w:rPr>
  </w:style>
  <w:style w:type="paragraph" w:styleId="Heading1">
    <w:name w:val="heading 1"/>
    <w:basedOn w:val="Normal"/>
    <w:link w:val="Heading1Char"/>
    <w:uiPriority w:val="9"/>
    <w:qFormat/>
    <w:rsid w:val="001C1EA6"/>
    <w:pPr>
      <w:widowControl/>
      <w:autoSpaceDE/>
      <w:autoSpaceDN/>
      <w:spacing w:before="100" w:beforeAutospacing="1" w:after="100" w:afterAutospacing="1"/>
      <w:outlineLvl w:val="0"/>
    </w:pPr>
    <w:rPr>
      <w:rFonts w:ascii="Times New Roman" w:eastAsia="Times New Roman" w:hAnsi="Times New Roman" w:cs="Times New Roman"/>
      <w:b/>
      <w:bCs/>
      <w:kern w:val="36"/>
      <w:sz w:val="48"/>
      <w:szCs w:val="48"/>
      <w:lang w:eastAsia="lv-LV"/>
    </w:rPr>
  </w:style>
  <w:style w:type="paragraph" w:styleId="Heading2">
    <w:name w:val="heading 2"/>
    <w:basedOn w:val="Normal"/>
    <w:next w:val="Normal"/>
    <w:link w:val="Heading2Char"/>
    <w:uiPriority w:val="9"/>
    <w:semiHidden/>
    <w:unhideWhenUsed/>
    <w:qFormat/>
    <w:rsid w:val="00F1465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922C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0232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1EA6"/>
    <w:rPr>
      <w:rFonts w:ascii="Times New Roman" w:eastAsia="Times New Roman" w:hAnsi="Times New Roman" w:cs="Times New Roman"/>
      <w:b/>
      <w:bCs/>
      <w:kern w:val="36"/>
      <w:sz w:val="48"/>
      <w:szCs w:val="48"/>
      <w:lang w:val="lv-LV" w:eastAsia="lv-LV"/>
    </w:rPr>
  </w:style>
  <w:style w:type="character" w:customStyle="1" w:styleId="Heading2Char">
    <w:name w:val="Heading 2 Char"/>
    <w:basedOn w:val="DefaultParagraphFont"/>
    <w:link w:val="Heading2"/>
    <w:uiPriority w:val="9"/>
    <w:semiHidden/>
    <w:rsid w:val="00F1465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922C9"/>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402323"/>
    <w:rPr>
      <w:rFonts w:asciiTheme="majorHAnsi" w:eastAsiaTheme="majorEastAsia" w:hAnsiTheme="majorHAnsi" w:cstheme="majorBidi"/>
      <w:i/>
      <w:iCs/>
      <w:color w:val="2F5496" w:themeColor="accent1" w:themeShade="BF"/>
      <w:sz w:val="22"/>
      <w:szCs w:val="22"/>
    </w:rPr>
  </w:style>
  <w:style w:type="paragraph" w:styleId="ListParagraph">
    <w:name w:val="List Paragraph"/>
    <w:aliases w:val="H&amp;P List Paragraph,2,Strip,2 heading,Saraksta rindkopa1,Normal bullet 2,Bullet list,Akapit z listą BS,Saraksta rindkopa,References,Colorful List - Accent 12,List1,Colorful List - Accent 11,List (1),Number-style,List 1) 2) 3)"/>
    <w:basedOn w:val="Normal"/>
    <w:link w:val="ListParagraphChar"/>
    <w:uiPriority w:val="34"/>
    <w:qFormat/>
    <w:rsid w:val="00055699"/>
    <w:pPr>
      <w:ind w:left="720"/>
      <w:contextualSpacing/>
    </w:pPr>
  </w:style>
  <w:style w:type="character" w:customStyle="1" w:styleId="ListParagraphChar">
    <w:name w:val="List Paragraph Char"/>
    <w:aliases w:val="H&amp;P List Paragraph Char,2 Char,Strip Char,2 heading Char,Saraksta rindkopa1 Char,Normal bullet 2 Char,Bullet list Char,Akapit z listą BS Char,Saraksta rindkopa Char,References Char,Colorful List - Accent 12 Char,List1 Char"/>
    <w:link w:val="ListParagraph"/>
    <w:uiPriority w:val="34"/>
    <w:qFormat/>
    <w:rsid w:val="00055699"/>
    <w:rPr>
      <w:rFonts w:ascii="Trebuchet MS" w:eastAsia="Trebuchet MS" w:hAnsi="Trebuchet MS" w:cs="Trebuchet MS"/>
      <w:sz w:val="22"/>
      <w:szCs w:val="22"/>
      <w:lang w:val="lv-LV"/>
    </w:rPr>
  </w:style>
  <w:style w:type="table" w:styleId="TableGrid">
    <w:name w:val="Table Grid"/>
    <w:basedOn w:val="TableNormal"/>
    <w:uiPriority w:val="59"/>
    <w:rsid w:val="0005569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55699"/>
    <w:rPr>
      <w:color w:val="0563C1" w:themeColor="hyperlink"/>
      <w:u w:val="single"/>
    </w:rPr>
  </w:style>
  <w:style w:type="character" w:styleId="FollowedHyperlink">
    <w:name w:val="FollowedHyperlink"/>
    <w:basedOn w:val="DefaultParagraphFont"/>
    <w:uiPriority w:val="99"/>
    <w:semiHidden/>
    <w:unhideWhenUsed/>
    <w:rsid w:val="00055699"/>
    <w:rPr>
      <w:color w:val="954F72" w:themeColor="followedHyperlink"/>
      <w:u w:val="single"/>
    </w:rPr>
  </w:style>
  <w:style w:type="character" w:styleId="CommentReference">
    <w:name w:val="annotation reference"/>
    <w:basedOn w:val="DefaultParagraphFont"/>
    <w:uiPriority w:val="99"/>
    <w:semiHidden/>
    <w:unhideWhenUsed/>
    <w:rsid w:val="00055699"/>
    <w:rPr>
      <w:sz w:val="16"/>
      <w:szCs w:val="16"/>
    </w:rPr>
  </w:style>
  <w:style w:type="paragraph" w:styleId="CommentText">
    <w:name w:val="annotation text"/>
    <w:basedOn w:val="Normal"/>
    <w:link w:val="CommentTextChar"/>
    <w:uiPriority w:val="99"/>
    <w:unhideWhenUsed/>
    <w:rsid w:val="00055699"/>
    <w:rPr>
      <w:sz w:val="20"/>
      <w:szCs w:val="20"/>
    </w:rPr>
  </w:style>
  <w:style w:type="character" w:customStyle="1" w:styleId="CommentTextChar">
    <w:name w:val="Comment Text Char"/>
    <w:basedOn w:val="DefaultParagraphFont"/>
    <w:link w:val="CommentText"/>
    <w:uiPriority w:val="99"/>
    <w:rsid w:val="00055699"/>
    <w:rPr>
      <w:rFonts w:ascii="Trebuchet MS" w:eastAsia="Trebuchet MS" w:hAnsi="Trebuchet MS" w:cs="Trebuchet MS"/>
      <w:sz w:val="20"/>
      <w:szCs w:val="20"/>
      <w:lang w:val="lv-LV"/>
    </w:rPr>
  </w:style>
  <w:style w:type="paragraph" w:styleId="CommentSubject">
    <w:name w:val="annotation subject"/>
    <w:basedOn w:val="CommentText"/>
    <w:next w:val="CommentText"/>
    <w:link w:val="CommentSubjectChar"/>
    <w:uiPriority w:val="99"/>
    <w:semiHidden/>
    <w:unhideWhenUsed/>
    <w:rsid w:val="00055699"/>
    <w:rPr>
      <w:b/>
      <w:bCs/>
    </w:rPr>
  </w:style>
  <w:style w:type="character" w:customStyle="1" w:styleId="CommentSubjectChar">
    <w:name w:val="Comment Subject Char"/>
    <w:basedOn w:val="CommentTextChar"/>
    <w:link w:val="CommentSubject"/>
    <w:uiPriority w:val="99"/>
    <w:semiHidden/>
    <w:rsid w:val="00055699"/>
    <w:rPr>
      <w:rFonts w:ascii="Trebuchet MS" w:eastAsia="Trebuchet MS" w:hAnsi="Trebuchet MS" w:cs="Trebuchet MS"/>
      <w:b/>
      <w:bCs/>
      <w:sz w:val="20"/>
      <w:szCs w:val="20"/>
      <w:lang w:val="lv-LV"/>
    </w:rPr>
  </w:style>
  <w:style w:type="character" w:customStyle="1" w:styleId="UnresolvedMention1">
    <w:name w:val="Unresolved Mention1"/>
    <w:basedOn w:val="DefaultParagraphFont"/>
    <w:uiPriority w:val="99"/>
    <w:semiHidden/>
    <w:unhideWhenUsed/>
    <w:rsid w:val="00055699"/>
    <w:rPr>
      <w:color w:val="605E5C"/>
      <w:shd w:val="clear" w:color="auto" w:fill="E1DFDD"/>
    </w:rPr>
  </w:style>
  <w:style w:type="paragraph" w:styleId="NormalWeb">
    <w:name w:val="Normal (Web)"/>
    <w:basedOn w:val="Normal"/>
    <w:uiPriority w:val="99"/>
    <w:unhideWhenUsed/>
    <w:rsid w:val="00055699"/>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character" w:styleId="FootnoteReference">
    <w:name w:val="footnote reference"/>
    <w:uiPriority w:val="99"/>
    <w:rsid w:val="00055699"/>
    <w:rPr>
      <w:rFonts w:cs="Times New Roman"/>
      <w:vertAlign w:val="superscript"/>
    </w:rPr>
  </w:style>
  <w:style w:type="paragraph" w:styleId="FootnoteText">
    <w:name w:val="footnote text"/>
    <w:basedOn w:val="Normal"/>
    <w:link w:val="FootnoteTextChar"/>
    <w:uiPriority w:val="99"/>
    <w:rsid w:val="00055699"/>
    <w:pPr>
      <w:widowControl/>
      <w:autoSpaceDE/>
      <w:autoSpaceDN/>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rsid w:val="00055699"/>
    <w:rPr>
      <w:rFonts w:ascii="Times New Roman" w:eastAsia="Times New Roman" w:hAnsi="Times New Roman" w:cs="Times New Roman"/>
      <w:sz w:val="20"/>
      <w:szCs w:val="20"/>
      <w:lang w:val="lv-LV" w:eastAsia="lv-LV"/>
    </w:rPr>
  </w:style>
  <w:style w:type="paragraph" w:styleId="BodyTextIndent">
    <w:name w:val="Body Text Indent"/>
    <w:basedOn w:val="Normal"/>
    <w:link w:val="BodyTextIndentChar"/>
    <w:uiPriority w:val="99"/>
    <w:unhideWhenUsed/>
    <w:rsid w:val="00055699"/>
    <w:pPr>
      <w:widowControl/>
      <w:autoSpaceDE/>
      <w:autoSpaceDN/>
      <w:ind w:left="360"/>
    </w:pPr>
    <w:rPr>
      <w:rFonts w:ascii="Times New Roman" w:eastAsia="Times New Roman" w:hAnsi="Times New Roman" w:cs="Times New Roman"/>
      <w:sz w:val="24"/>
      <w:szCs w:val="24"/>
      <w:lang w:eastAsia="lv-LV"/>
    </w:rPr>
  </w:style>
  <w:style w:type="character" w:customStyle="1" w:styleId="BodyTextIndentChar">
    <w:name w:val="Body Text Indent Char"/>
    <w:basedOn w:val="DefaultParagraphFont"/>
    <w:link w:val="BodyTextIndent"/>
    <w:uiPriority w:val="99"/>
    <w:rsid w:val="00055699"/>
    <w:rPr>
      <w:rFonts w:ascii="Times New Roman" w:eastAsia="Times New Roman" w:hAnsi="Times New Roman" w:cs="Times New Roman"/>
      <w:lang w:val="lv-LV" w:eastAsia="lv-LV"/>
    </w:rPr>
  </w:style>
  <w:style w:type="paragraph" w:styleId="BodyText">
    <w:name w:val="Body Text"/>
    <w:basedOn w:val="Normal"/>
    <w:link w:val="BodyTextChar"/>
    <w:qFormat/>
    <w:rsid w:val="00055699"/>
    <w:pPr>
      <w:widowControl/>
      <w:autoSpaceDE/>
      <w:autoSpaceDN/>
      <w:spacing w:after="120"/>
    </w:pPr>
    <w:rPr>
      <w:rFonts w:ascii="Times New Roman" w:eastAsia="Times New Roman" w:hAnsi="Times New Roman" w:cs="Times New Roman"/>
    </w:rPr>
  </w:style>
  <w:style w:type="character" w:customStyle="1" w:styleId="BodyTextChar">
    <w:name w:val="Body Text Char"/>
    <w:basedOn w:val="DefaultParagraphFont"/>
    <w:link w:val="BodyText"/>
    <w:rsid w:val="00055699"/>
    <w:rPr>
      <w:rFonts w:ascii="Times New Roman" w:eastAsia="Times New Roman" w:hAnsi="Times New Roman" w:cs="Times New Roman"/>
      <w:sz w:val="22"/>
      <w:szCs w:val="22"/>
      <w:lang w:val="lv-LV"/>
    </w:rPr>
  </w:style>
  <w:style w:type="paragraph" w:styleId="TOC4">
    <w:name w:val="toc 4"/>
    <w:basedOn w:val="Normal"/>
    <w:next w:val="Normal"/>
    <w:autoRedefine/>
    <w:uiPriority w:val="39"/>
    <w:unhideWhenUsed/>
    <w:rsid w:val="00055699"/>
    <w:pPr>
      <w:widowControl/>
      <w:autoSpaceDE/>
      <w:autoSpaceDN/>
      <w:ind w:left="660"/>
    </w:pPr>
    <w:rPr>
      <w:rFonts w:ascii="Times New Roman" w:eastAsia="Times New Roman" w:hAnsi="Times New Roman" w:cs="Times New Roman"/>
      <w:sz w:val="18"/>
      <w:szCs w:val="18"/>
      <w:lang w:eastAsia="lv-LV"/>
    </w:rPr>
  </w:style>
  <w:style w:type="paragraph" w:customStyle="1" w:styleId="Default">
    <w:name w:val="Default"/>
    <w:rsid w:val="00055699"/>
    <w:pPr>
      <w:autoSpaceDE w:val="0"/>
      <w:autoSpaceDN w:val="0"/>
      <w:adjustRightInd w:val="0"/>
    </w:pPr>
    <w:rPr>
      <w:rFonts w:ascii="Times New Roman" w:eastAsia="Times New Roman" w:hAnsi="Times New Roman" w:cs="Times New Roman"/>
      <w:color w:val="000000"/>
      <w:lang w:val="en-US"/>
    </w:rPr>
  </w:style>
  <w:style w:type="paragraph" w:styleId="Header">
    <w:name w:val="header"/>
    <w:basedOn w:val="Normal"/>
    <w:link w:val="HeaderChar"/>
    <w:uiPriority w:val="99"/>
    <w:unhideWhenUsed/>
    <w:rsid w:val="00055699"/>
    <w:pPr>
      <w:tabs>
        <w:tab w:val="center" w:pos="4513"/>
        <w:tab w:val="right" w:pos="9026"/>
      </w:tabs>
    </w:pPr>
  </w:style>
  <w:style w:type="character" w:customStyle="1" w:styleId="HeaderChar">
    <w:name w:val="Header Char"/>
    <w:basedOn w:val="DefaultParagraphFont"/>
    <w:link w:val="Header"/>
    <w:uiPriority w:val="99"/>
    <w:rsid w:val="00055699"/>
    <w:rPr>
      <w:rFonts w:ascii="Trebuchet MS" w:eastAsia="Trebuchet MS" w:hAnsi="Trebuchet MS" w:cs="Trebuchet MS"/>
      <w:sz w:val="22"/>
      <w:szCs w:val="22"/>
      <w:lang w:val="lv-LV"/>
    </w:rPr>
  </w:style>
  <w:style w:type="paragraph" w:styleId="Footer">
    <w:name w:val="footer"/>
    <w:basedOn w:val="Normal"/>
    <w:link w:val="FooterChar"/>
    <w:unhideWhenUsed/>
    <w:rsid w:val="00055699"/>
    <w:pPr>
      <w:tabs>
        <w:tab w:val="center" w:pos="4513"/>
        <w:tab w:val="right" w:pos="9026"/>
      </w:tabs>
    </w:pPr>
  </w:style>
  <w:style w:type="character" w:customStyle="1" w:styleId="FooterChar">
    <w:name w:val="Footer Char"/>
    <w:basedOn w:val="DefaultParagraphFont"/>
    <w:link w:val="Footer"/>
    <w:rsid w:val="00055699"/>
    <w:rPr>
      <w:rFonts w:ascii="Trebuchet MS" w:eastAsia="Trebuchet MS" w:hAnsi="Trebuchet MS" w:cs="Trebuchet MS"/>
      <w:sz w:val="22"/>
      <w:szCs w:val="22"/>
      <w:lang w:val="lv-LV"/>
    </w:rPr>
  </w:style>
  <w:style w:type="paragraph" w:customStyle="1" w:styleId="mcntmsonormal">
    <w:name w:val="mcntmsonormal"/>
    <w:basedOn w:val="Normal"/>
    <w:rsid w:val="00055699"/>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customStyle="1" w:styleId="Parasts1">
    <w:name w:val="Parasts1"/>
    <w:rsid w:val="00055699"/>
    <w:pPr>
      <w:spacing w:after="160" w:line="259" w:lineRule="auto"/>
    </w:pPr>
    <w:rPr>
      <w:rFonts w:ascii="Calibri" w:eastAsia="Calibri" w:hAnsi="Calibri" w:cs="Calibri"/>
      <w:sz w:val="22"/>
      <w:szCs w:val="22"/>
      <w:lang w:eastAsia="ru-RU"/>
    </w:rPr>
  </w:style>
  <w:style w:type="paragraph" w:customStyle="1" w:styleId="mcntmsolistparagraph">
    <w:name w:val="mcntmsolistparagraph"/>
    <w:basedOn w:val="Normal"/>
    <w:rsid w:val="00055699"/>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252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5250"/>
    <w:rPr>
      <w:rFonts w:ascii="Segoe UI" w:eastAsia="Trebuchet MS" w:hAnsi="Segoe UI" w:cs="Segoe UI"/>
      <w:sz w:val="18"/>
      <w:szCs w:val="18"/>
      <w:lang w:val="lv-LV"/>
    </w:rPr>
  </w:style>
  <w:style w:type="paragraph" w:styleId="Subtitle">
    <w:name w:val="Subtitle"/>
    <w:basedOn w:val="Normal"/>
    <w:link w:val="SubtitleChar"/>
    <w:qFormat/>
    <w:rsid w:val="003E273E"/>
    <w:pPr>
      <w:widowControl/>
      <w:autoSpaceDE/>
      <w:autoSpaceDN/>
      <w:jc w:val="center"/>
    </w:pPr>
    <w:rPr>
      <w:rFonts w:ascii="Times New Roman" w:eastAsia="Times New Roman" w:hAnsi="Times New Roman" w:cs="Times New Roman"/>
      <w:b/>
      <w:sz w:val="28"/>
      <w:szCs w:val="20"/>
      <w:lang w:eastAsia="x-none"/>
    </w:rPr>
  </w:style>
  <w:style w:type="character" w:customStyle="1" w:styleId="SubtitleChar">
    <w:name w:val="Subtitle Char"/>
    <w:basedOn w:val="DefaultParagraphFont"/>
    <w:link w:val="Subtitle"/>
    <w:rsid w:val="003E273E"/>
    <w:rPr>
      <w:rFonts w:ascii="Times New Roman" w:eastAsia="Times New Roman" w:hAnsi="Times New Roman" w:cs="Times New Roman"/>
      <w:b/>
      <w:sz w:val="28"/>
      <w:szCs w:val="20"/>
      <w:lang w:eastAsia="x-none"/>
    </w:rPr>
  </w:style>
  <w:style w:type="character" w:customStyle="1" w:styleId="contact-name">
    <w:name w:val="contact-name"/>
    <w:basedOn w:val="DefaultParagraphFont"/>
    <w:rsid w:val="003E273E"/>
  </w:style>
  <w:style w:type="paragraph" w:styleId="BodyText3">
    <w:name w:val="Body Text 3"/>
    <w:basedOn w:val="Normal"/>
    <w:link w:val="BodyText3Char"/>
    <w:rsid w:val="00ED10B5"/>
    <w:pPr>
      <w:widowControl/>
      <w:autoSpaceDE/>
      <w:autoSpaceDN/>
      <w:spacing w:before="120" w:after="120"/>
      <w:jc w:val="both"/>
    </w:pPr>
    <w:rPr>
      <w:rFonts w:ascii="Calibri" w:eastAsia="Calibri" w:hAnsi="Calibri" w:cs="Times New Roman"/>
      <w:sz w:val="16"/>
      <w:szCs w:val="16"/>
      <w:lang w:val="en-US"/>
    </w:rPr>
  </w:style>
  <w:style w:type="character" w:customStyle="1" w:styleId="BodyText3Char">
    <w:name w:val="Body Text 3 Char"/>
    <w:basedOn w:val="DefaultParagraphFont"/>
    <w:link w:val="BodyText3"/>
    <w:rsid w:val="00ED10B5"/>
    <w:rPr>
      <w:rFonts w:ascii="Calibri" w:eastAsia="Calibri" w:hAnsi="Calibri" w:cs="Times New Roman"/>
      <w:sz w:val="16"/>
      <w:szCs w:val="16"/>
      <w:lang w:val="en-US"/>
    </w:rPr>
  </w:style>
  <w:style w:type="character" w:customStyle="1" w:styleId="rynqvb">
    <w:name w:val="rynqvb"/>
    <w:basedOn w:val="DefaultParagraphFont"/>
    <w:rsid w:val="00E631CF"/>
  </w:style>
  <w:style w:type="character" w:customStyle="1" w:styleId="hwtze">
    <w:name w:val="hwtze"/>
    <w:basedOn w:val="DefaultParagraphFont"/>
    <w:rsid w:val="0079325D"/>
  </w:style>
  <w:style w:type="character" w:customStyle="1" w:styleId="azoifb">
    <w:name w:val="azoifb"/>
    <w:basedOn w:val="DefaultParagraphFont"/>
    <w:rsid w:val="0079325D"/>
  </w:style>
  <w:style w:type="character" w:styleId="Strong">
    <w:name w:val="Strong"/>
    <w:qFormat/>
    <w:rsid w:val="00902DE9"/>
    <w:rPr>
      <w:b/>
      <w:bCs/>
    </w:rPr>
  </w:style>
  <w:style w:type="character" w:styleId="Emphasis">
    <w:name w:val="Emphasis"/>
    <w:uiPriority w:val="20"/>
    <w:qFormat/>
    <w:rsid w:val="00902DE9"/>
    <w:rPr>
      <w:i/>
      <w:iCs/>
    </w:rPr>
  </w:style>
  <w:style w:type="character" w:customStyle="1" w:styleId="apple-converted-space">
    <w:name w:val="apple-converted-space"/>
    <w:basedOn w:val="DefaultParagraphFont"/>
    <w:rsid w:val="00902DE9"/>
  </w:style>
  <w:style w:type="character" w:customStyle="1" w:styleId="dxebasesvrthemeaic">
    <w:name w:val="dxebase_svrthemeaic"/>
    <w:basedOn w:val="DefaultParagraphFont"/>
    <w:rsid w:val="008E7D1A"/>
  </w:style>
  <w:style w:type="paragraph" w:styleId="HTMLPreformatted">
    <w:name w:val="HTML Preformatted"/>
    <w:basedOn w:val="Normal"/>
    <w:link w:val="HTMLPreformattedChar"/>
    <w:uiPriority w:val="99"/>
    <w:unhideWhenUsed/>
    <w:rsid w:val="002E15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E1593"/>
    <w:rPr>
      <w:rFonts w:ascii="Courier New" w:eastAsia="Times New Roman" w:hAnsi="Courier New" w:cs="Courier New"/>
      <w:sz w:val="20"/>
      <w:szCs w:val="20"/>
      <w:lang w:val="en-US"/>
    </w:rPr>
  </w:style>
  <w:style w:type="character" w:customStyle="1" w:styleId="y2iqfc">
    <w:name w:val="y2iqfc"/>
    <w:basedOn w:val="DefaultParagraphFont"/>
    <w:rsid w:val="002E1593"/>
  </w:style>
  <w:style w:type="character" w:customStyle="1" w:styleId="UnresolvedMention2">
    <w:name w:val="Unresolved Mention2"/>
    <w:basedOn w:val="DefaultParagraphFont"/>
    <w:uiPriority w:val="99"/>
    <w:semiHidden/>
    <w:unhideWhenUsed/>
    <w:rsid w:val="00DD7A7D"/>
    <w:rPr>
      <w:color w:val="605E5C"/>
      <w:shd w:val="clear" w:color="auto" w:fill="E1DFDD"/>
    </w:rPr>
  </w:style>
  <w:style w:type="character" w:customStyle="1" w:styleId="tld-sibling-0-0-0">
    <w:name w:val="tld-sibling-0-0-0"/>
    <w:basedOn w:val="DefaultParagraphFont"/>
    <w:rsid w:val="00101F01"/>
  </w:style>
  <w:style w:type="character" w:customStyle="1" w:styleId="ng-star-inserted">
    <w:name w:val="ng-star-inserted"/>
    <w:basedOn w:val="DefaultParagraphFont"/>
    <w:rsid w:val="00101F01"/>
  </w:style>
  <w:style w:type="character" w:customStyle="1" w:styleId="tld-sibling-0-0-1">
    <w:name w:val="tld-sibling-0-0-1"/>
    <w:basedOn w:val="DefaultParagraphFont"/>
    <w:rsid w:val="00101F01"/>
  </w:style>
  <w:style w:type="character" w:customStyle="1" w:styleId="tld-sibling-0-0-2">
    <w:name w:val="tld-sibling-0-0-2"/>
    <w:basedOn w:val="DefaultParagraphFont"/>
    <w:rsid w:val="00101F01"/>
  </w:style>
  <w:style w:type="character" w:customStyle="1" w:styleId="tld-sibling-0-0-3">
    <w:name w:val="tld-sibling-0-0-3"/>
    <w:basedOn w:val="DefaultParagraphFont"/>
    <w:rsid w:val="00101F01"/>
  </w:style>
  <w:style w:type="character" w:customStyle="1" w:styleId="tld-sibling-0-0-4">
    <w:name w:val="tld-sibling-0-0-4"/>
    <w:basedOn w:val="DefaultParagraphFont"/>
    <w:rsid w:val="00101F01"/>
  </w:style>
  <w:style w:type="character" w:customStyle="1" w:styleId="tld-sibling-0-0-7">
    <w:name w:val="tld-sibling-0-0-7"/>
    <w:basedOn w:val="DefaultParagraphFont"/>
    <w:rsid w:val="00101F01"/>
  </w:style>
  <w:style w:type="character" w:customStyle="1" w:styleId="tld-sibling-0-0-5">
    <w:name w:val="tld-sibling-0-0-5"/>
    <w:basedOn w:val="DefaultParagraphFont"/>
    <w:rsid w:val="00101F01"/>
  </w:style>
  <w:style w:type="character" w:customStyle="1" w:styleId="tld-sibling-0-0-10">
    <w:name w:val="tld-sibling-0-0-10"/>
    <w:basedOn w:val="DefaultParagraphFont"/>
    <w:rsid w:val="00101F01"/>
  </w:style>
  <w:style w:type="character" w:customStyle="1" w:styleId="tld-sibling-0-0-9">
    <w:name w:val="tld-sibling-0-0-9"/>
    <w:basedOn w:val="DefaultParagraphFont"/>
    <w:rsid w:val="00101F01"/>
  </w:style>
  <w:style w:type="character" w:customStyle="1" w:styleId="tld-sibling-0-0-12">
    <w:name w:val="tld-sibling-0-0-12"/>
    <w:basedOn w:val="DefaultParagraphFont"/>
    <w:rsid w:val="00101F01"/>
  </w:style>
  <w:style w:type="character" w:customStyle="1" w:styleId="tld-sibling-0-0-13">
    <w:name w:val="tld-sibling-0-0-13"/>
    <w:basedOn w:val="DefaultParagraphFont"/>
    <w:rsid w:val="00101F01"/>
  </w:style>
  <w:style w:type="character" w:customStyle="1" w:styleId="tld-sibling-0-0-14">
    <w:name w:val="tld-sibling-0-0-14"/>
    <w:basedOn w:val="DefaultParagraphFont"/>
    <w:rsid w:val="00101F01"/>
  </w:style>
  <w:style w:type="character" w:customStyle="1" w:styleId="tld-sibling-0-0-15">
    <w:name w:val="tld-sibling-0-0-15"/>
    <w:basedOn w:val="DefaultParagraphFont"/>
    <w:rsid w:val="00101F01"/>
  </w:style>
  <w:style w:type="character" w:customStyle="1" w:styleId="tld-sibling-0-0-16">
    <w:name w:val="tld-sibling-0-0-16"/>
    <w:basedOn w:val="DefaultParagraphFont"/>
    <w:rsid w:val="00101F01"/>
  </w:style>
  <w:style w:type="character" w:customStyle="1" w:styleId="tld-sibling-0-0-17">
    <w:name w:val="tld-sibling-0-0-17"/>
    <w:basedOn w:val="DefaultParagraphFont"/>
    <w:rsid w:val="00101F01"/>
  </w:style>
  <w:style w:type="character" w:customStyle="1" w:styleId="tld-sibling-0-0-18">
    <w:name w:val="tld-sibling-0-0-18"/>
    <w:basedOn w:val="DefaultParagraphFont"/>
    <w:rsid w:val="00101F01"/>
  </w:style>
  <w:style w:type="character" w:customStyle="1" w:styleId="tld-sibling-0-0-19">
    <w:name w:val="tld-sibling-0-0-19"/>
    <w:basedOn w:val="DefaultParagraphFont"/>
    <w:rsid w:val="00101F01"/>
  </w:style>
  <w:style w:type="character" w:customStyle="1" w:styleId="tld-sibling-0-0-20">
    <w:name w:val="tld-sibling-0-0-20"/>
    <w:basedOn w:val="DefaultParagraphFont"/>
    <w:rsid w:val="00101F01"/>
  </w:style>
  <w:style w:type="character" w:customStyle="1" w:styleId="tld-sibling-0-0-21">
    <w:name w:val="tld-sibling-0-0-21"/>
    <w:basedOn w:val="DefaultParagraphFont"/>
    <w:rsid w:val="00101F01"/>
  </w:style>
  <w:style w:type="character" w:customStyle="1" w:styleId="tld-sibling-0-0-22">
    <w:name w:val="tld-sibling-0-0-22"/>
    <w:basedOn w:val="DefaultParagraphFont"/>
    <w:rsid w:val="00101F01"/>
  </w:style>
  <w:style w:type="character" w:customStyle="1" w:styleId="tld-sibling-0-0-23">
    <w:name w:val="tld-sibling-0-0-23"/>
    <w:basedOn w:val="DefaultParagraphFont"/>
    <w:rsid w:val="00101F01"/>
  </w:style>
  <w:style w:type="character" w:customStyle="1" w:styleId="tld-sibling-0-0-24">
    <w:name w:val="tld-sibling-0-0-24"/>
    <w:basedOn w:val="DefaultParagraphFont"/>
    <w:rsid w:val="00101F01"/>
  </w:style>
  <w:style w:type="character" w:customStyle="1" w:styleId="tld-sibling-0-0-25">
    <w:name w:val="tld-sibling-0-0-25"/>
    <w:basedOn w:val="DefaultParagraphFont"/>
    <w:rsid w:val="00101F01"/>
  </w:style>
  <w:style w:type="character" w:customStyle="1" w:styleId="tld-sibling-0-0-26">
    <w:name w:val="tld-sibling-0-0-26"/>
    <w:basedOn w:val="DefaultParagraphFont"/>
    <w:rsid w:val="00101F01"/>
  </w:style>
  <w:style w:type="character" w:customStyle="1" w:styleId="tld-sibling-0-0-28">
    <w:name w:val="tld-sibling-0-0-28"/>
    <w:basedOn w:val="DefaultParagraphFont"/>
    <w:rsid w:val="00101F01"/>
  </w:style>
  <w:style w:type="character" w:customStyle="1" w:styleId="tld-sibling-0-0-30">
    <w:name w:val="tld-sibling-0-0-30"/>
    <w:basedOn w:val="DefaultParagraphFont"/>
    <w:rsid w:val="00101F01"/>
  </w:style>
  <w:style w:type="character" w:customStyle="1" w:styleId="tld-sibling-0-0-31">
    <w:name w:val="tld-sibling-0-0-31"/>
    <w:basedOn w:val="DefaultParagraphFont"/>
    <w:rsid w:val="00101F01"/>
  </w:style>
  <w:style w:type="character" w:customStyle="1" w:styleId="tld-sibling-0-0-29">
    <w:name w:val="tld-sibling-0-0-29"/>
    <w:basedOn w:val="DefaultParagraphFont"/>
    <w:rsid w:val="00101F01"/>
  </w:style>
  <w:style w:type="character" w:customStyle="1" w:styleId="tld-sibling-0-0-32">
    <w:name w:val="tld-sibling-0-0-32"/>
    <w:basedOn w:val="DefaultParagraphFont"/>
    <w:rsid w:val="00101F01"/>
  </w:style>
  <w:style w:type="character" w:customStyle="1" w:styleId="markedcontent">
    <w:name w:val="markedcontent"/>
    <w:basedOn w:val="DefaultParagraphFont"/>
    <w:rsid w:val="00FA30FF"/>
  </w:style>
  <w:style w:type="paragraph" w:styleId="BlockText">
    <w:name w:val="Block Text"/>
    <w:basedOn w:val="Normal"/>
    <w:rsid w:val="00F14659"/>
    <w:pPr>
      <w:widowControl/>
      <w:autoSpaceDE/>
      <w:autoSpaceDN/>
      <w:spacing w:line="360" w:lineRule="auto"/>
      <w:ind w:left="360" w:right="471"/>
      <w:jc w:val="both"/>
    </w:pPr>
    <w:rPr>
      <w:rFonts w:ascii="RimTimes" w:eastAsia="Times New Roman" w:hAnsi="RimTimes" w:cs="Times New Roman"/>
      <w:sz w:val="24"/>
      <w:szCs w:val="20"/>
    </w:rPr>
  </w:style>
  <w:style w:type="paragraph" w:styleId="BodyText2">
    <w:name w:val="Body Text 2"/>
    <w:basedOn w:val="Normal"/>
    <w:link w:val="BodyText2Char"/>
    <w:uiPriority w:val="99"/>
    <w:semiHidden/>
    <w:unhideWhenUsed/>
    <w:rsid w:val="00F14659"/>
    <w:pPr>
      <w:spacing w:after="120" w:line="480" w:lineRule="auto"/>
    </w:pPr>
  </w:style>
  <w:style w:type="character" w:customStyle="1" w:styleId="BodyText2Char">
    <w:name w:val="Body Text 2 Char"/>
    <w:basedOn w:val="DefaultParagraphFont"/>
    <w:link w:val="BodyText2"/>
    <w:uiPriority w:val="99"/>
    <w:semiHidden/>
    <w:rsid w:val="00F14659"/>
    <w:rPr>
      <w:rFonts w:ascii="Trebuchet MS" w:eastAsia="Trebuchet MS" w:hAnsi="Trebuchet MS" w:cs="Trebuchet MS"/>
      <w:sz w:val="22"/>
      <w:szCs w:val="22"/>
    </w:rPr>
  </w:style>
  <w:style w:type="table" w:customStyle="1" w:styleId="Reatabula1">
    <w:name w:val="Režģa tabula1"/>
    <w:basedOn w:val="TableNormal"/>
    <w:next w:val="TableGrid"/>
    <w:uiPriority w:val="39"/>
    <w:rsid w:val="00F14659"/>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69739">
      <w:bodyDiv w:val="1"/>
      <w:marLeft w:val="0"/>
      <w:marRight w:val="0"/>
      <w:marTop w:val="0"/>
      <w:marBottom w:val="0"/>
      <w:divBdr>
        <w:top w:val="none" w:sz="0" w:space="0" w:color="auto"/>
        <w:left w:val="none" w:sz="0" w:space="0" w:color="auto"/>
        <w:bottom w:val="none" w:sz="0" w:space="0" w:color="auto"/>
        <w:right w:val="none" w:sz="0" w:space="0" w:color="auto"/>
      </w:divBdr>
    </w:div>
    <w:div w:id="188760215">
      <w:bodyDiv w:val="1"/>
      <w:marLeft w:val="0"/>
      <w:marRight w:val="0"/>
      <w:marTop w:val="0"/>
      <w:marBottom w:val="0"/>
      <w:divBdr>
        <w:top w:val="none" w:sz="0" w:space="0" w:color="auto"/>
        <w:left w:val="none" w:sz="0" w:space="0" w:color="auto"/>
        <w:bottom w:val="none" w:sz="0" w:space="0" w:color="auto"/>
        <w:right w:val="none" w:sz="0" w:space="0" w:color="auto"/>
      </w:divBdr>
      <w:divsChild>
        <w:div w:id="220751125">
          <w:marLeft w:val="0"/>
          <w:marRight w:val="0"/>
          <w:marTop w:val="0"/>
          <w:marBottom w:val="0"/>
          <w:divBdr>
            <w:top w:val="none" w:sz="0" w:space="0" w:color="auto"/>
            <w:left w:val="none" w:sz="0" w:space="0" w:color="auto"/>
            <w:bottom w:val="none" w:sz="0" w:space="0" w:color="auto"/>
            <w:right w:val="none" w:sz="0" w:space="0" w:color="auto"/>
          </w:divBdr>
          <w:divsChild>
            <w:div w:id="1151948516">
              <w:marLeft w:val="0"/>
              <w:marRight w:val="0"/>
              <w:marTop w:val="0"/>
              <w:marBottom w:val="0"/>
              <w:divBdr>
                <w:top w:val="none" w:sz="0" w:space="0" w:color="auto"/>
                <w:left w:val="none" w:sz="0" w:space="0" w:color="auto"/>
                <w:bottom w:val="none" w:sz="0" w:space="0" w:color="auto"/>
                <w:right w:val="none" w:sz="0" w:space="0" w:color="auto"/>
              </w:divBdr>
              <w:divsChild>
                <w:div w:id="1391804092">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 w:id="531653058">
      <w:bodyDiv w:val="1"/>
      <w:marLeft w:val="0"/>
      <w:marRight w:val="0"/>
      <w:marTop w:val="0"/>
      <w:marBottom w:val="0"/>
      <w:divBdr>
        <w:top w:val="none" w:sz="0" w:space="0" w:color="auto"/>
        <w:left w:val="none" w:sz="0" w:space="0" w:color="auto"/>
        <w:bottom w:val="none" w:sz="0" w:space="0" w:color="auto"/>
        <w:right w:val="none" w:sz="0" w:space="0" w:color="auto"/>
      </w:divBdr>
      <w:divsChild>
        <w:div w:id="1254631045">
          <w:marLeft w:val="0"/>
          <w:marRight w:val="0"/>
          <w:marTop w:val="0"/>
          <w:marBottom w:val="0"/>
          <w:divBdr>
            <w:top w:val="none" w:sz="0" w:space="0" w:color="auto"/>
            <w:left w:val="none" w:sz="0" w:space="0" w:color="auto"/>
            <w:bottom w:val="none" w:sz="0" w:space="0" w:color="auto"/>
            <w:right w:val="none" w:sz="0" w:space="0" w:color="auto"/>
          </w:divBdr>
        </w:div>
        <w:div w:id="1511287831">
          <w:marLeft w:val="0"/>
          <w:marRight w:val="0"/>
          <w:marTop w:val="0"/>
          <w:marBottom w:val="0"/>
          <w:divBdr>
            <w:top w:val="none" w:sz="0" w:space="0" w:color="auto"/>
            <w:left w:val="none" w:sz="0" w:space="0" w:color="auto"/>
            <w:bottom w:val="none" w:sz="0" w:space="0" w:color="auto"/>
            <w:right w:val="none" w:sz="0" w:space="0" w:color="auto"/>
          </w:divBdr>
        </w:div>
        <w:div w:id="1838690982">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7737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380865">
      <w:bodyDiv w:val="1"/>
      <w:marLeft w:val="0"/>
      <w:marRight w:val="0"/>
      <w:marTop w:val="0"/>
      <w:marBottom w:val="0"/>
      <w:divBdr>
        <w:top w:val="none" w:sz="0" w:space="0" w:color="auto"/>
        <w:left w:val="none" w:sz="0" w:space="0" w:color="auto"/>
        <w:bottom w:val="none" w:sz="0" w:space="0" w:color="auto"/>
        <w:right w:val="none" w:sz="0" w:space="0" w:color="auto"/>
      </w:divBdr>
      <w:divsChild>
        <w:div w:id="481773369">
          <w:blockQuote w:val="1"/>
          <w:marLeft w:val="0"/>
          <w:marRight w:val="0"/>
          <w:marTop w:val="0"/>
          <w:marBottom w:val="0"/>
          <w:divBdr>
            <w:top w:val="none" w:sz="0" w:space="0" w:color="auto"/>
            <w:left w:val="single" w:sz="12" w:space="5" w:color="1010FF"/>
            <w:bottom w:val="none" w:sz="0" w:space="0" w:color="auto"/>
            <w:right w:val="none" w:sz="0" w:space="0" w:color="auto"/>
          </w:divBdr>
          <w:divsChild>
            <w:div w:id="2112242750">
              <w:marLeft w:val="0"/>
              <w:marRight w:val="0"/>
              <w:marTop w:val="0"/>
              <w:marBottom w:val="0"/>
              <w:divBdr>
                <w:top w:val="none" w:sz="0" w:space="0" w:color="auto"/>
                <w:left w:val="none" w:sz="0" w:space="0" w:color="auto"/>
                <w:bottom w:val="none" w:sz="0" w:space="0" w:color="auto"/>
                <w:right w:val="none" w:sz="0" w:space="0" w:color="auto"/>
              </w:divBdr>
            </w:div>
            <w:div w:id="326372036">
              <w:marLeft w:val="0"/>
              <w:marRight w:val="0"/>
              <w:marTop w:val="0"/>
              <w:marBottom w:val="0"/>
              <w:divBdr>
                <w:top w:val="none" w:sz="0" w:space="0" w:color="auto"/>
                <w:left w:val="none" w:sz="0" w:space="0" w:color="auto"/>
                <w:bottom w:val="none" w:sz="0" w:space="0" w:color="auto"/>
                <w:right w:val="none" w:sz="0" w:space="0" w:color="auto"/>
              </w:divBdr>
            </w:div>
          </w:divsChild>
        </w:div>
        <w:div w:id="2090880934">
          <w:marLeft w:val="0"/>
          <w:marRight w:val="0"/>
          <w:marTop w:val="0"/>
          <w:marBottom w:val="0"/>
          <w:divBdr>
            <w:top w:val="none" w:sz="0" w:space="0" w:color="auto"/>
            <w:left w:val="none" w:sz="0" w:space="0" w:color="auto"/>
            <w:bottom w:val="none" w:sz="0" w:space="0" w:color="auto"/>
            <w:right w:val="none" w:sz="0" w:space="0" w:color="auto"/>
          </w:divBdr>
        </w:div>
      </w:divsChild>
    </w:div>
    <w:div w:id="815491329">
      <w:bodyDiv w:val="1"/>
      <w:marLeft w:val="0"/>
      <w:marRight w:val="0"/>
      <w:marTop w:val="0"/>
      <w:marBottom w:val="0"/>
      <w:divBdr>
        <w:top w:val="none" w:sz="0" w:space="0" w:color="auto"/>
        <w:left w:val="none" w:sz="0" w:space="0" w:color="auto"/>
        <w:bottom w:val="none" w:sz="0" w:space="0" w:color="auto"/>
        <w:right w:val="none" w:sz="0" w:space="0" w:color="auto"/>
      </w:divBdr>
    </w:div>
    <w:div w:id="958797727">
      <w:bodyDiv w:val="1"/>
      <w:marLeft w:val="0"/>
      <w:marRight w:val="0"/>
      <w:marTop w:val="0"/>
      <w:marBottom w:val="0"/>
      <w:divBdr>
        <w:top w:val="none" w:sz="0" w:space="0" w:color="auto"/>
        <w:left w:val="none" w:sz="0" w:space="0" w:color="auto"/>
        <w:bottom w:val="none" w:sz="0" w:space="0" w:color="auto"/>
        <w:right w:val="none" w:sz="0" w:space="0" w:color="auto"/>
      </w:divBdr>
    </w:div>
    <w:div w:id="1132752825">
      <w:bodyDiv w:val="1"/>
      <w:marLeft w:val="0"/>
      <w:marRight w:val="0"/>
      <w:marTop w:val="0"/>
      <w:marBottom w:val="0"/>
      <w:divBdr>
        <w:top w:val="none" w:sz="0" w:space="0" w:color="auto"/>
        <w:left w:val="none" w:sz="0" w:space="0" w:color="auto"/>
        <w:bottom w:val="none" w:sz="0" w:space="0" w:color="auto"/>
        <w:right w:val="none" w:sz="0" w:space="0" w:color="auto"/>
      </w:divBdr>
    </w:div>
    <w:div w:id="1160076483">
      <w:bodyDiv w:val="1"/>
      <w:marLeft w:val="0"/>
      <w:marRight w:val="0"/>
      <w:marTop w:val="0"/>
      <w:marBottom w:val="0"/>
      <w:divBdr>
        <w:top w:val="none" w:sz="0" w:space="0" w:color="auto"/>
        <w:left w:val="none" w:sz="0" w:space="0" w:color="auto"/>
        <w:bottom w:val="none" w:sz="0" w:space="0" w:color="auto"/>
        <w:right w:val="none" w:sz="0" w:space="0" w:color="auto"/>
      </w:divBdr>
    </w:div>
    <w:div w:id="1161774429">
      <w:bodyDiv w:val="1"/>
      <w:marLeft w:val="0"/>
      <w:marRight w:val="0"/>
      <w:marTop w:val="0"/>
      <w:marBottom w:val="0"/>
      <w:divBdr>
        <w:top w:val="none" w:sz="0" w:space="0" w:color="auto"/>
        <w:left w:val="none" w:sz="0" w:space="0" w:color="auto"/>
        <w:bottom w:val="none" w:sz="0" w:space="0" w:color="auto"/>
        <w:right w:val="none" w:sz="0" w:space="0" w:color="auto"/>
      </w:divBdr>
    </w:div>
    <w:div w:id="1410273996">
      <w:bodyDiv w:val="1"/>
      <w:marLeft w:val="0"/>
      <w:marRight w:val="0"/>
      <w:marTop w:val="0"/>
      <w:marBottom w:val="0"/>
      <w:divBdr>
        <w:top w:val="none" w:sz="0" w:space="0" w:color="auto"/>
        <w:left w:val="none" w:sz="0" w:space="0" w:color="auto"/>
        <w:bottom w:val="none" w:sz="0" w:space="0" w:color="auto"/>
        <w:right w:val="none" w:sz="0" w:space="0" w:color="auto"/>
      </w:divBdr>
    </w:div>
    <w:div w:id="1657369027">
      <w:bodyDiv w:val="1"/>
      <w:marLeft w:val="0"/>
      <w:marRight w:val="0"/>
      <w:marTop w:val="0"/>
      <w:marBottom w:val="0"/>
      <w:divBdr>
        <w:top w:val="none" w:sz="0" w:space="0" w:color="auto"/>
        <w:left w:val="none" w:sz="0" w:space="0" w:color="auto"/>
        <w:bottom w:val="none" w:sz="0" w:space="0" w:color="auto"/>
        <w:right w:val="none" w:sz="0" w:space="0" w:color="auto"/>
      </w:divBdr>
    </w:div>
    <w:div w:id="1729375126">
      <w:bodyDiv w:val="1"/>
      <w:marLeft w:val="0"/>
      <w:marRight w:val="0"/>
      <w:marTop w:val="0"/>
      <w:marBottom w:val="0"/>
      <w:divBdr>
        <w:top w:val="none" w:sz="0" w:space="0" w:color="auto"/>
        <w:left w:val="none" w:sz="0" w:space="0" w:color="auto"/>
        <w:bottom w:val="none" w:sz="0" w:space="0" w:color="auto"/>
        <w:right w:val="none" w:sz="0" w:space="0" w:color="auto"/>
      </w:divBdr>
      <w:divsChild>
        <w:div w:id="71932625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2073846319">
              <w:marLeft w:val="0"/>
              <w:marRight w:val="0"/>
              <w:marTop w:val="0"/>
              <w:marBottom w:val="0"/>
              <w:divBdr>
                <w:top w:val="none" w:sz="0" w:space="0" w:color="auto"/>
                <w:left w:val="none" w:sz="0" w:space="0" w:color="auto"/>
                <w:bottom w:val="none" w:sz="0" w:space="0" w:color="auto"/>
                <w:right w:val="none" w:sz="0" w:space="0" w:color="auto"/>
              </w:divBdr>
            </w:div>
            <w:div w:id="1035080663">
              <w:marLeft w:val="0"/>
              <w:marRight w:val="0"/>
              <w:marTop w:val="0"/>
              <w:marBottom w:val="0"/>
              <w:divBdr>
                <w:top w:val="none" w:sz="0" w:space="0" w:color="auto"/>
                <w:left w:val="none" w:sz="0" w:space="0" w:color="auto"/>
                <w:bottom w:val="none" w:sz="0" w:space="0" w:color="auto"/>
                <w:right w:val="none" w:sz="0" w:space="0" w:color="auto"/>
              </w:divBdr>
            </w:div>
          </w:divsChild>
        </w:div>
        <w:div w:id="328363962">
          <w:marLeft w:val="0"/>
          <w:marRight w:val="0"/>
          <w:marTop w:val="0"/>
          <w:marBottom w:val="0"/>
          <w:divBdr>
            <w:top w:val="none" w:sz="0" w:space="0" w:color="auto"/>
            <w:left w:val="none" w:sz="0" w:space="0" w:color="auto"/>
            <w:bottom w:val="none" w:sz="0" w:space="0" w:color="auto"/>
            <w:right w:val="none" w:sz="0" w:space="0" w:color="auto"/>
          </w:divBdr>
        </w:div>
      </w:divsChild>
    </w:div>
    <w:div w:id="1792816630">
      <w:bodyDiv w:val="1"/>
      <w:marLeft w:val="0"/>
      <w:marRight w:val="0"/>
      <w:marTop w:val="0"/>
      <w:marBottom w:val="0"/>
      <w:divBdr>
        <w:top w:val="none" w:sz="0" w:space="0" w:color="auto"/>
        <w:left w:val="none" w:sz="0" w:space="0" w:color="auto"/>
        <w:bottom w:val="none" w:sz="0" w:space="0" w:color="auto"/>
        <w:right w:val="none" w:sz="0" w:space="0" w:color="auto"/>
      </w:divBdr>
    </w:div>
    <w:div w:id="1843619546">
      <w:bodyDiv w:val="1"/>
      <w:marLeft w:val="0"/>
      <w:marRight w:val="0"/>
      <w:marTop w:val="0"/>
      <w:marBottom w:val="0"/>
      <w:divBdr>
        <w:top w:val="none" w:sz="0" w:space="0" w:color="auto"/>
        <w:left w:val="none" w:sz="0" w:space="0" w:color="auto"/>
        <w:bottom w:val="none" w:sz="0" w:space="0" w:color="auto"/>
        <w:right w:val="none" w:sz="0" w:space="0" w:color="auto"/>
      </w:divBdr>
    </w:div>
    <w:div w:id="197201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apas.du.lv/imc/xray.html" TargetMode="External"/><Relationship Id="rId18" Type="http://schemas.openxmlformats.org/officeDocument/2006/relationships/hyperlink" Target="https://likumi.lv/doc.php?id=37967" TargetMode="External"/><Relationship Id="rId3" Type="http://schemas.openxmlformats.org/officeDocument/2006/relationships/styles" Target="styles.xml"/><Relationship Id="rId21" Type="http://schemas.openxmlformats.org/officeDocument/2006/relationships/hyperlink" Target="https://doi.org/10.1007/978-3-030-56323-3_18" TargetMode="External"/><Relationship Id="rId7" Type="http://schemas.openxmlformats.org/officeDocument/2006/relationships/endnotes" Target="endnotes.xml"/><Relationship Id="rId12" Type="http://schemas.openxmlformats.org/officeDocument/2006/relationships/hyperlink" Target="http://lapas.du.lv/imc/fs.html" TargetMode="External"/><Relationship Id="rId17" Type="http://schemas.openxmlformats.org/officeDocument/2006/relationships/hyperlink" Target="http://likumi.lv/doc.php?id=26618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ournalrw.org/scopus-indexed-mathematics-journals/" TargetMode="External"/><Relationship Id="rId20" Type="http://schemas.openxmlformats.org/officeDocument/2006/relationships/hyperlink" Target="https://www.eps.org/page/policy_stud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apas.du.lv/imc/tcsp.html"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osjournal.com/list-of-journals.php?id=Mathematics"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hyperlink" Target="http://lapas.du.lv/imc/vega.html" TargetMode="External"/><Relationship Id="rId19" Type="http://schemas.openxmlformats.org/officeDocument/2006/relationships/hyperlink" Target="https://du.lv/wp-content/uploads/2021/12/3_DU_Studiju-virzienu-un-studiju-programmu-atversanas-un-parv-nolikums.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sciencedirect.com/browse/journals-and-books?searchPhrase=mathematics" TargetMode="External"/><Relationship Id="rId22" Type="http://schemas.openxmlformats.org/officeDocument/2006/relationships/hyperlink" Target="https://iopscience.iop.org/book/edit/978-0-7503-4801-0" TargetMode="External"/></Relationships>
</file>

<file path=word/_rels/footnotes.xml.rels><?xml version="1.0" encoding="UTF-8" standalone="yes"?>
<Relationships xmlns="http://schemas.openxmlformats.org/package/2006/relationships"><Relationship Id="rId26" Type="http://schemas.openxmlformats.org/officeDocument/2006/relationships/hyperlink" Target="https://du.lv/studijas/studiju-programmas/doktora-studiju-programmas/matematika/" TargetMode="External"/><Relationship Id="rId21" Type="http://schemas.openxmlformats.org/officeDocument/2006/relationships/hyperlink" Target="https://aptaujas.du.lv/index.php/764263/lang-lv" TargetMode="External"/><Relationship Id="rId42" Type="http://schemas.openxmlformats.org/officeDocument/2006/relationships/hyperlink" Target="https://du.lv/en/studies/study-programmes/" TargetMode="External"/><Relationship Id="rId47" Type="http://schemas.openxmlformats.org/officeDocument/2006/relationships/hyperlink" Target="https://www.lu.lv/fileadmin/user_upload/LU.LV/www.lu.lv/Dokumenti/Dokumenti_LV/3._STUDIJU_UN_ZINATNES_PROCESU_REGLAMENTEJOSIE_DOKUMENTI/Latvijas_Universitates_Studiju_programmu_un_talakizglitibas_programmu_nolikums.pdf" TargetMode="External"/><Relationship Id="rId63" Type="http://schemas.openxmlformats.org/officeDocument/2006/relationships/hyperlink" Target="https://indico.cern.ch/category/10023/" TargetMode="External"/><Relationship Id="rId68" Type="http://schemas.openxmlformats.org/officeDocument/2006/relationships/hyperlink" Target="https://du.lv/zinatne/promocija/promocijas-padomes/matematikas-promocijas-padome/" TargetMode="External"/><Relationship Id="rId7" Type="http://schemas.openxmlformats.org/officeDocument/2006/relationships/hyperlink" Target="https://du.lv/wp-content/uploads/2021/12/kartiba_uznemsanas_apstridesana.pdf" TargetMode="External"/><Relationship Id="rId2" Type="http://schemas.openxmlformats.org/officeDocument/2006/relationships/hyperlink" Target="https://du.lv/wp-content/uploads/2021/12/3_DU_Studiju-virzienu-un-studiju-programmu-atversanas-un-parv-nolikums.pdf" TargetMode="External"/><Relationship Id="rId16" Type="http://schemas.openxmlformats.org/officeDocument/2006/relationships/hyperlink" Target="https://du.lv/wp-content/uploads/2021/12/Etikas-kodekss.pdf" TargetMode="External"/><Relationship Id="rId29" Type="http://schemas.openxmlformats.org/officeDocument/2006/relationships/hyperlink" Target="https://du.lv/aktualitates/daugavpils-universitate-izsludinats-studejoso-petniecibas-projektu-konkurs-2023-gadam/" TargetMode="External"/><Relationship Id="rId11" Type="http://schemas.openxmlformats.org/officeDocument/2006/relationships/hyperlink" Target="https://ebooks.rtu.lv/product/akademiska-godiguma-terminu-vardnica-akademiska-godiguma-visparejas-vadlinijas/" TargetMode="External"/><Relationship Id="rId24" Type="http://schemas.openxmlformats.org/officeDocument/2006/relationships/hyperlink" Target="https://du.lv/studijas/studiju-programmas/" TargetMode="External"/><Relationship Id="rId32" Type="http://schemas.openxmlformats.org/officeDocument/2006/relationships/hyperlink" Target="https://du.lv/wp-content/uploads/2021/12/Nolikums-par-velesanam-akademiskajos-amatos-DU_APSTIPRINATAIS.pdf" TargetMode="External"/><Relationship Id="rId37" Type="http://schemas.openxmlformats.org/officeDocument/2006/relationships/hyperlink" Target="https://du.lv/karjeras-un-iniciativu-atbalsta-centrs/" TargetMode="External"/><Relationship Id="rId40" Type="http://schemas.openxmlformats.org/officeDocument/2006/relationships/hyperlink" Target="https://du.lv/zinatne/instituti/dzivibas-zinatnu-un-tehnologiju-instituts/strukturvienibas/tehnologiju-departaments/baltkrievijas-latvijas-zinatniski-inovativais-centrs-stiprinasanas-tehnologiju-joma/" TargetMode="External"/><Relationship Id="rId45" Type="http://schemas.openxmlformats.org/officeDocument/2006/relationships/hyperlink" Target="https://du.lv/gribu-studet/uznemsana/" TargetMode="External"/><Relationship Id="rId53" Type="http://schemas.openxmlformats.org/officeDocument/2006/relationships/hyperlink" Target="https://www.kth.se/en" TargetMode="External"/><Relationship Id="rId58" Type="http://schemas.openxmlformats.org/officeDocument/2006/relationships/hyperlink" Target="https://likumi.lv/ta/id/124787-zinatniska-doktora-grada-pieskirsanas-promocijas-kartiba-un-kriteriji" TargetMode="External"/><Relationship Id="rId66" Type="http://schemas.openxmlformats.org/officeDocument/2006/relationships/hyperlink" Target="https://du.lv/wp-content/uploads/2021/05/Nolikums-par-DU-Promocijas-padomem-1.pdf" TargetMode="External"/><Relationship Id="rId5" Type="http://schemas.openxmlformats.org/officeDocument/2006/relationships/hyperlink" Target="https://du.lv/gribu-studet/uznemsana/" TargetMode="External"/><Relationship Id="rId61" Type="http://schemas.openxmlformats.org/officeDocument/2006/relationships/hyperlink" Target="https://du.lv/zinatne/promocija/promocijas-padomes/fizikas-un-astronomijas-promocijas-padome/" TargetMode="External"/><Relationship Id="rId19" Type="http://schemas.openxmlformats.org/officeDocument/2006/relationships/hyperlink" Target="https://du.lv/wp-content/uploads/2021/12/NOLIKUMS_PAR_STUDIJAM_DU_2018.pdf" TargetMode="External"/><Relationship Id="rId14" Type="http://schemas.openxmlformats.org/officeDocument/2006/relationships/hyperlink" Target="https://du.lv/wp-content/uploads/2021/12/3_DU_Studiju-virzienu-un-studiju-programmu-atversanas-un-parv-nolikums.pdf" TargetMode="External"/><Relationship Id="rId22" Type="http://schemas.openxmlformats.org/officeDocument/2006/relationships/hyperlink" Target="https://aptaujas.du.lv/index.php/544412" TargetMode="External"/><Relationship Id="rId27" Type="http://schemas.openxmlformats.org/officeDocument/2006/relationships/hyperlink" Target="https://du.lv/studijas/studiju-programmas/doktora-studiju-programmas/cietvielu-fizika/" TargetMode="External"/><Relationship Id="rId30" Type="http://schemas.openxmlformats.org/officeDocument/2006/relationships/hyperlink" Target="https://estudijas.du.lv/" TargetMode="External"/><Relationship Id="rId35" Type="http://schemas.openxmlformats.org/officeDocument/2006/relationships/hyperlink" Target="https://du.lv/par-mums/vides-pieejamiba/" TargetMode="External"/><Relationship Id="rId43" Type="http://schemas.openxmlformats.org/officeDocument/2006/relationships/hyperlink" Target="https://www.studyinlatvia.lv/universities/daugavpils-university" TargetMode="External"/><Relationship Id="rId48" Type="http://schemas.openxmlformats.org/officeDocument/2006/relationships/hyperlink" Target="https://du.lv/wp-content/uploads/2021/12/3_DU_Studiju-virzienu-un-studiju-programmu-atversanas-un-parv-nolikums.pdf" TargetMode="External"/><Relationship Id="rId56" Type="http://schemas.openxmlformats.org/officeDocument/2006/relationships/hyperlink" Target="https://du.lv/gribu-studet/uznemsana/" TargetMode="External"/><Relationship Id="rId64" Type="http://schemas.openxmlformats.org/officeDocument/2006/relationships/hyperlink" Target="https://du.lv/gribu-studet/uznemsana/" TargetMode="External"/><Relationship Id="rId69" Type="http://schemas.openxmlformats.org/officeDocument/2006/relationships/hyperlink" Target="https://du.lv/promocijas-darbi/pazinojums-par-innas-samuilikas-promocijas-darba-aizstavesanu/" TargetMode="External"/><Relationship Id="rId8" Type="http://schemas.openxmlformats.org/officeDocument/2006/relationships/hyperlink" Target="https://du.lv/wp-content/uploads/2022/06/Nolikums_par_arpus_formalas_izglitibas_apguto_vai_profesionalaja_pieredze_ieguto_kompetencu_un_iepriekseja_izglitiba_sasniegtu_studiju_rezultatu_atzisanu_DU-1.pdf" TargetMode="External"/><Relationship Id="rId51" Type="http://schemas.openxmlformats.org/officeDocument/2006/relationships/hyperlink" Target="https://www.letera.lv/" TargetMode="External"/><Relationship Id="rId3" Type="http://schemas.openxmlformats.org/officeDocument/2006/relationships/hyperlink" Target="https://du.lv/wp-content/uploads/2022/09/DU-Satversme_17.06.2022.pdf" TargetMode="External"/><Relationship Id="rId12" Type="http://schemas.openxmlformats.org/officeDocument/2006/relationships/hyperlink" Target="https://du.lv/wp-content/uploads/2021/12/NOLIKUMS_PAR_STUDIJAM_DU_2018.pdf" TargetMode="External"/><Relationship Id="rId17" Type="http://schemas.openxmlformats.org/officeDocument/2006/relationships/hyperlink" Target="https://du.lv/par-mums/struktura/studiju-kvalitates-novertesanas-centrs/" TargetMode="External"/><Relationship Id="rId25" Type="http://schemas.openxmlformats.org/officeDocument/2006/relationships/hyperlink" Target="https://du.lv/studijas/studiju-programmas/akademiska-magistra-studijas/fizika/" TargetMode="External"/><Relationship Id="rId33" Type="http://schemas.openxmlformats.org/officeDocument/2006/relationships/hyperlink" Target="https://du.lv/wp-content/uploads/2021/12/Nolikums-par-velesanam-akademiskajos-amatos-DU_APSTIPRINATAIS.pdf" TargetMode="External"/><Relationship Id="rId38" Type="http://schemas.openxmlformats.org/officeDocument/2006/relationships/hyperlink" Target="https://www.dukonference.lv/lv" TargetMode="External"/><Relationship Id="rId46" Type="http://schemas.openxmlformats.org/officeDocument/2006/relationships/hyperlink" Target="http://lfsa.lv/" TargetMode="External"/><Relationship Id="rId59" Type="http://schemas.openxmlformats.org/officeDocument/2006/relationships/hyperlink" Target="https://du.lv/wp-content/uploads/2021/05/Nolikums-par-DU-Promocijas-padomem-1.pdf" TargetMode="External"/><Relationship Id="rId67" Type="http://schemas.openxmlformats.org/officeDocument/2006/relationships/hyperlink" Target="https://du.lv/wp-content/uploads/2021/05/Matematikas_PP_Nolikums_grozits_precizet-lemuma-nr-1.pdf" TargetMode="External"/><Relationship Id="rId20" Type="http://schemas.openxmlformats.org/officeDocument/2006/relationships/hyperlink" Target="https://likumi.lv/ta/id/307796" TargetMode="External"/><Relationship Id="rId41" Type="http://schemas.openxmlformats.org/officeDocument/2006/relationships/hyperlink" Target="https://du.lv/en/news/apply-for-erasmus-studies-and-traineeship-scholarship/" TargetMode="External"/><Relationship Id="rId54" Type="http://schemas.openxmlformats.org/officeDocument/2006/relationships/hyperlink" Target="http://lfsa.lv/" TargetMode="External"/><Relationship Id="rId62" Type="http://schemas.openxmlformats.org/officeDocument/2006/relationships/hyperlink" Target="https://du.lv/promocijas-darbi/pazinojums-par-promocijas-darba-aizstavesanu-janis-snikeris/" TargetMode="External"/><Relationship Id="rId1" Type="http://schemas.openxmlformats.org/officeDocument/2006/relationships/hyperlink" Target="https://likumi.lv/ta/id/333471-par-valsts-augstskolu-strategisko-specializaciju" TargetMode="External"/><Relationship Id="rId6" Type="http://schemas.openxmlformats.org/officeDocument/2006/relationships/hyperlink" Target="https://du.lv/gribu-studet/uznemsana/" TargetMode="External"/><Relationship Id="rId15" Type="http://schemas.openxmlformats.org/officeDocument/2006/relationships/hyperlink" Target="https://likumi.lv/ta/id/164501-iesniegumu-likums" TargetMode="External"/><Relationship Id="rId23" Type="http://schemas.openxmlformats.org/officeDocument/2006/relationships/hyperlink" Target="https://du.lv/studijas/" TargetMode="External"/><Relationship Id="rId28" Type="http://schemas.openxmlformats.org/officeDocument/2006/relationships/hyperlink" Target="https://du.lv/aktualitates/daugavpils-universitate-izsludinats-ieksejo-petniecibas-projektu-konkurss-2023-gadam/" TargetMode="External"/><Relationship Id="rId36" Type="http://schemas.openxmlformats.org/officeDocument/2006/relationships/hyperlink" Target="https://du.lv/wp-content/uploads/2023/02/Psihologiska-atbalsta-centra-nolikums.pdf" TargetMode="External"/><Relationship Id="rId49" Type="http://schemas.openxmlformats.org/officeDocument/2006/relationships/hyperlink" Target="https://du.lv/wp-content/uploads/2021/12/DU_attistibas_strategija_25.01.2021.-converted.pdf" TargetMode="External"/><Relationship Id="rId57" Type="http://schemas.openxmlformats.org/officeDocument/2006/relationships/hyperlink" Target="https://du.lv/wp-content/uploads/2021/12/DU_attistibas_strategija_25.01.2021.-converted.pdf" TargetMode="External"/><Relationship Id="rId10" Type="http://schemas.openxmlformats.org/officeDocument/2006/relationships/hyperlink" Target="https://du.lv/wp-content/uploads/2021/12/Etikas-kodekss.pdf" TargetMode="External"/><Relationship Id="rId31" Type="http://schemas.openxmlformats.org/officeDocument/2006/relationships/hyperlink" Target="https://de.du.lv/matematika.html" TargetMode="External"/><Relationship Id="rId44" Type="http://schemas.openxmlformats.org/officeDocument/2006/relationships/hyperlink" Target="https://www.study.eu/university/daugavpils-university" TargetMode="External"/><Relationship Id="rId52" Type="http://schemas.openxmlformats.org/officeDocument/2006/relationships/hyperlink" Target="https://camart2.eu/" TargetMode="External"/><Relationship Id="rId60" Type="http://schemas.openxmlformats.org/officeDocument/2006/relationships/hyperlink" Target="https://du.lv/wp-content/uploads/2022/11/Fizikas_astronomijas_PP_Nolikums_apst.pdf" TargetMode="External"/><Relationship Id="rId65" Type="http://schemas.openxmlformats.org/officeDocument/2006/relationships/hyperlink" Target="https://likumi.lv/ta/id/124787-zinatniska-doktora-grada-pieskirsanas-promocijas-kartiba-un-kriteriji" TargetMode="External"/><Relationship Id="rId4" Type="http://schemas.openxmlformats.org/officeDocument/2006/relationships/hyperlink" Target="https://likumi.lv/ta/id/37967-augstskolu-likums" TargetMode="External"/><Relationship Id="rId9" Type="http://schemas.openxmlformats.org/officeDocument/2006/relationships/hyperlink" Target="https://du.lv/wp-content/uploads/2021/12/NOLIKUMS_PAR_STUDIJAM_DU_2018.pdf" TargetMode="External"/><Relationship Id="rId13" Type="http://schemas.openxmlformats.org/officeDocument/2006/relationships/hyperlink" Target="https://du.lv/wp-content/uploads/2021/05/Nolikums-par-DU-Promocijas-padomem-1.pdf" TargetMode="External"/><Relationship Id="rId18" Type="http://schemas.openxmlformats.org/officeDocument/2006/relationships/hyperlink" Target="https://du.lv/studentu-padome/uzticibas-anketa/" TargetMode="External"/><Relationship Id="rId39" Type="http://schemas.openxmlformats.org/officeDocument/2006/relationships/hyperlink" Target="https://indico.cern.ch/category/10023/" TargetMode="External"/><Relationship Id="rId34" Type="http://schemas.openxmlformats.org/officeDocument/2006/relationships/hyperlink" Target="https://old.du.lv/wp-content/uploads/2016/01/zinatniskas-_aktivitates_vertesanas_kartiba.pdf" TargetMode="External"/><Relationship Id="rId50" Type="http://schemas.openxmlformats.org/officeDocument/2006/relationships/hyperlink" Target="https://www.lu.lv/fileadmin/user_upload/lu_portal/zinas/2018/julijs/LUstrat_Kopsavilk_250517.pdf" TargetMode="External"/><Relationship Id="rId55" Type="http://schemas.openxmlformats.org/officeDocument/2006/relationships/hyperlink" Target="https://du.lv/wp-content/uploads/2021/12/NOLIKUMS_PAR_STUDIJAM_DU_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C2EA9-9E42-4A22-806E-284283B97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96</Pages>
  <Words>195889</Words>
  <Characters>111657</Characters>
  <Application>Microsoft Office Word</Application>
  <DocSecurity>0</DocSecurity>
  <Lines>930</Lines>
  <Paragraphs>613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Uldis Valainis</dc:creator>
  <cp:keywords/>
  <dc:description/>
  <cp:lastModifiedBy>Admin</cp:lastModifiedBy>
  <cp:revision>3</cp:revision>
  <cp:lastPrinted>2023-06-29T11:55:00Z</cp:lastPrinted>
  <dcterms:created xsi:type="dcterms:W3CDTF">2024-11-13T08:29:00Z</dcterms:created>
  <dcterms:modified xsi:type="dcterms:W3CDTF">2024-11-13T08:30:00Z</dcterms:modified>
</cp:coreProperties>
</file>