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EB21E2" w:rsidRDefault="00A8175E" w:rsidP="001573D8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EB21E2">
              <w:rPr>
                <w:rFonts w:eastAsia="Times New Roman"/>
                <w:b/>
                <w:bCs w:val="0"/>
                <w:i/>
                <w:lang w:eastAsia="lv-LV"/>
              </w:rPr>
              <w:t>Pētniecisko metodoloģiju apguve un aprobācija I</w:t>
            </w:r>
            <w:r w:rsidR="008426FC" w:rsidRPr="00EB21E2">
              <w:rPr>
                <w:rFonts w:eastAsia="Times New Roman"/>
                <w:b/>
                <w:bCs w:val="0"/>
                <w:i/>
                <w:lang w:eastAsia="lv-LV"/>
              </w:rPr>
              <w:t>V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3E2E79" w:rsidP="001573D8">
            <w:pPr>
              <w:snapToGrid w:val="0"/>
            </w:pPr>
            <w:r>
              <w:t>Bioloģija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A8175E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bookmarkStart w:id="0" w:name="_GoBack" w:colFirst="1" w:colLast="1"/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EB21E2" w:rsidRDefault="008426FC" w:rsidP="001573D8">
            <w:pPr>
              <w:rPr>
                <w:b/>
                <w:lang w:eastAsia="lv-LV"/>
              </w:rPr>
            </w:pPr>
            <w:r w:rsidRPr="00EB21E2">
              <w:rPr>
                <w:b/>
                <w:lang w:eastAsia="lv-LV"/>
              </w:rPr>
              <w:t>2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EB21E2" w:rsidRDefault="008426FC" w:rsidP="001573D8">
            <w:pPr>
              <w:rPr>
                <w:b/>
              </w:rPr>
            </w:pPr>
            <w:r w:rsidRPr="00EB21E2">
              <w:rPr>
                <w:b/>
              </w:rPr>
              <w:t>3</w:t>
            </w:r>
          </w:p>
        </w:tc>
      </w:tr>
      <w:bookmarkEnd w:id="0"/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8426FC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8426FC" w:rsidP="001573D8">
            <w:r>
              <w:t>16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3E2E79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8175E" w:rsidP="001573D8">
            <w:r>
              <w:t>-</w:t>
            </w:r>
          </w:p>
        </w:tc>
      </w:tr>
      <w:tr w:rsidR="001B4907" w:rsidRPr="00026C21" w:rsidTr="001573D8">
        <w:trPr>
          <w:jc w:val="center"/>
        </w:trPr>
        <w:tc>
          <w:tcPr>
            <w:tcW w:w="4639" w:type="dxa"/>
          </w:tcPr>
          <w:p w:rsidR="001B4907" w:rsidRPr="00026C21" w:rsidRDefault="001B4907" w:rsidP="001573D8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8426FC" w:rsidP="001573D8">
            <w:pPr>
              <w:rPr>
                <w:lang w:eastAsia="lv-LV"/>
              </w:rPr>
            </w:pPr>
            <w:r>
              <w:rPr>
                <w:lang w:eastAsia="lv-LV"/>
              </w:rPr>
              <w:t>64</w:t>
            </w: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573D8">
            <w:pPr>
              <w:rPr>
                <w:lang w:eastAsia="lv-LV"/>
              </w:rPr>
            </w:pPr>
          </w:p>
        </w:tc>
      </w:tr>
      <w:tr w:rsidR="001B4907" w:rsidRPr="00026C21" w:rsidTr="001573D8">
        <w:trPr>
          <w:jc w:val="center"/>
        </w:trPr>
        <w:tc>
          <w:tcPr>
            <w:tcW w:w="9582" w:type="dxa"/>
            <w:gridSpan w:val="2"/>
          </w:tcPr>
          <w:p w:rsidR="001B4907" w:rsidRPr="00443C7D" w:rsidRDefault="001B4907" w:rsidP="001573D8">
            <w:pPr>
              <w:pStyle w:val="Nosaukumi"/>
            </w:pPr>
            <w:r w:rsidRPr="00443C7D">
              <w:t>Kursa autors(-i)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443C7D" w:rsidRDefault="003E2E79" w:rsidP="008D4CBD">
            <w:r w:rsidRPr="00443C7D">
              <w:t>Prof. Inese Kokina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443C7D" w:rsidRDefault="008D4CBD" w:rsidP="008D4CBD">
            <w:pPr>
              <w:pStyle w:val="Nosaukumi"/>
            </w:pPr>
            <w:r w:rsidRPr="00443C7D">
              <w:t>Kursa docētājs(-i)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443C7D" w:rsidRDefault="00A8175E" w:rsidP="008D4CBD">
            <w:r w:rsidRPr="00443C7D">
              <w:t>Dr biol., Prof. Inese Kokina,</w:t>
            </w:r>
            <w:r w:rsidR="003E2E79" w:rsidRPr="00443C7D">
              <w:t xml:space="preserve"> </w:t>
            </w:r>
            <w:r w:rsidRPr="00443C7D">
              <w:t xml:space="preserve">Prof. A. Barševskis, Dr. biol.,pētn. U. Valainis, </w:t>
            </w:r>
            <w:r w:rsidR="003E2E79" w:rsidRPr="00443C7D">
              <w:t>Dr. biol., pētniecie Ilona Plaksenkova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443C7D" w:rsidRDefault="008D4CBD" w:rsidP="008D4CBD">
            <w:pPr>
              <w:pStyle w:val="Nosaukumi"/>
            </w:pPr>
            <w:r w:rsidRPr="00443C7D">
              <w:t>Priekšzināšanas</w:t>
            </w: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1573D8" w:rsidRPr="00443C7D" w:rsidRDefault="00A8175E" w:rsidP="008D4CBD">
            <w:pPr>
              <w:snapToGrid w:val="0"/>
            </w:pPr>
            <w:r w:rsidRPr="00443C7D">
              <w:t>Nav</w:t>
            </w:r>
          </w:p>
          <w:p w:rsidR="001573D8" w:rsidRPr="00443C7D" w:rsidRDefault="001573D8" w:rsidP="008D4CBD">
            <w:pPr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443C7D" w:rsidRDefault="008D4CBD" w:rsidP="008D4CBD">
            <w:pPr>
              <w:pStyle w:val="Nosaukumi"/>
            </w:pPr>
            <w:r w:rsidRPr="00443C7D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A32D13" w:rsidRDefault="008D4CBD" w:rsidP="00026C21">
            <w:pPr>
              <w:snapToGrid w:val="0"/>
            </w:pPr>
            <w:r w:rsidRPr="00A32D13">
              <w:t xml:space="preserve">KURSA MĒRĶIS: </w:t>
            </w:r>
          </w:p>
          <w:p w:rsidR="008D4CBD" w:rsidRPr="00A32D13" w:rsidRDefault="001573D8" w:rsidP="00026C21">
            <w:r w:rsidRPr="008763AE">
              <w:rPr>
                <w:shd w:val="clear" w:color="auto" w:fill="FEF4E2"/>
              </w:rPr>
              <w:t xml:space="preserve">Kursa mērķis ir </w:t>
            </w:r>
            <w:r w:rsidR="00A8175E" w:rsidRPr="00A8175E">
              <w:rPr>
                <w:color w:val="2F2F4F"/>
                <w:shd w:val="clear" w:color="auto" w:fill="FEF4E2"/>
              </w:rPr>
              <w:t>padziļināt zināšanas par pētnieciskā darba metodoloģiju, rezultātu interpretāciju un datu analīzi</w:t>
            </w:r>
            <w:r w:rsidRPr="00A8175E">
              <w:rPr>
                <w:shd w:val="clear" w:color="auto" w:fill="FEF4E2"/>
              </w:rPr>
              <w:t xml:space="preserve"> Kurss paredz</w:t>
            </w:r>
            <w:r w:rsidRPr="008763AE">
              <w:rPr>
                <w:shd w:val="clear" w:color="auto" w:fill="FEF4E2"/>
              </w:rPr>
              <w:t xml:space="preserve"> teorētisko zin</w:t>
            </w:r>
            <w:r w:rsidR="00A8175E">
              <w:rPr>
                <w:shd w:val="clear" w:color="auto" w:fill="FEF4E2"/>
              </w:rPr>
              <w:t>āšanu un praktisko iemaņu apguvi</w:t>
            </w:r>
            <w:r w:rsidRPr="008763AE">
              <w:rPr>
                <w:shd w:val="clear" w:color="auto" w:fill="FEF4E2"/>
              </w:rPr>
              <w:t xml:space="preserve">, veicot </w:t>
            </w:r>
            <w:r w:rsidR="00A8175E">
              <w:rPr>
                <w:shd w:val="clear" w:color="auto" w:fill="FEF4E2"/>
              </w:rPr>
              <w:t>pētniecisko darbu bioloģijas jomā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A32D13">
              <w:t xml:space="preserve">KURSA UZDEVUMI: </w:t>
            </w:r>
          </w:p>
          <w:p w:rsidR="001573D8" w:rsidRPr="00A32D13" w:rsidRDefault="001573D8" w:rsidP="001573D8">
            <w:r w:rsidRPr="00A32D13">
              <w:t xml:space="preserve">1. Sniegt </w:t>
            </w:r>
            <w:r w:rsidR="00A8175E">
              <w:t>doktorantiem</w:t>
            </w:r>
            <w:r w:rsidRPr="00A32D13">
              <w:t xml:space="preserve"> jaunākās zināšanas  </w:t>
            </w:r>
            <w:r w:rsidR="00A8175E">
              <w:t xml:space="preserve">pētnieciskā darba metodoloģijas un datu interpretācijas jomā, </w:t>
            </w:r>
            <w:r w:rsidRPr="00A32D13">
              <w:t xml:space="preserve"> vienlaikus apvienojot teorētiskās zināšanas ar praktiskām iemaņām</w:t>
            </w:r>
          </w:p>
          <w:p w:rsidR="001573D8" w:rsidRPr="00A32D13" w:rsidRDefault="001573D8" w:rsidP="001573D8">
            <w:r w:rsidRPr="00A32D13">
              <w:t xml:space="preserve">2. Attīstīt </w:t>
            </w:r>
            <w:r w:rsidR="00A8175E">
              <w:t>doktorantu</w:t>
            </w:r>
            <w:r w:rsidRPr="00A32D13">
              <w:t xml:space="preserve"> kompetenci organizēt un veikt aktivitātes, kas balstītas uz mūsdienu bioloģijas būtiskākam atziņām </w:t>
            </w:r>
          </w:p>
          <w:p w:rsidR="001573D8" w:rsidRPr="00A32D13" w:rsidRDefault="001573D8" w:rsidP="001573D8">
            <w:r w:rsidRPr="00A32D13">
              <w:t xml:space="preserve">3. Veicināt </w:t>
            </w:r>
            <w:r w:rsidR="00A8175E">
              <w:t>doktorantu</w:t>
            </w:r>
            <w:r w:rsidRPr="00A32D13">
              <w:t xml:space="preserve"> patstāvīgā darba iemaņu stiprināšanu darbam ar zinātniskās literatūras </w:t>
            </w:r>
            <w:r w:rsidR="00A32D13" w:rsidRPr="00A32D13">
              <w:t>izpēti un praktisko iemaņu attīstīšanā</w:t>
            </w:r>
          </w:p>
          <w:p w:rsidR="001573D8" w:rsidRPr="00A32D13" w:rsidRDefault="001573D8" w:rsidP="001573D8">
            <w:pPr>
              <w:suppressAutoHyphens/>
              <w:autoSpaceDE/>
              <w:autoSpaceDN/>
              <w:adjustRightInd/>
              <w:jc w:val="both"/>
            </w:pPr>
            <w:r w:rsidRPr="00A32D13">
              <w:t xml:space="preserve">5. Veicināt </w:t>
            </w:r>
            <w:r w:rsidR="00A8175E">
              <w:t>doktorantu</w:t>
            </w:r>
            <w:r w:rsidRPr="00A32D13">
              <w:t xml:space="preserve"> iemaņu stiprināšanu darba organizācijā, plānošanā, atbilstošo metožu izvēlē, to pielietošanu profesionālajā darbībā</w:t>
            </w:r>
          </w:p>
          <w:p w:rsidR="008D4CBD" w:rsidRPr="00A32D13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026C21" w:rsidTr="001573D8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A8175E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</w:t>
            </w:r>
            <w:r w:rsidR="00C5383C">
              <w:rPr>
                <w:lang w:eastAsia="ko-KR"/>
              </w:rPr>
              <w:t>-</w:t>
            </w:r>
            <w:r w:rsidR="008426FC">
              <w:rPr>
                <w:lang w:eastAsia="ko-KR"/>
              </w:rPr>
              <w:t>16</w:t>
            </w:r>
            <w:r w:rsidR="00C5383C">
              <w:rPr>
                <w:lang w:eastAsia="ko-KR"/>
              </w:rPr>
              <w:t>; Pd-</w:t>
            </w:r>
            <w:r w:rsidR="008426FC">
              <w:rPr>
                <w:lang w:eastAsia="ko-KR"/>
              </w:rPr>
              <w:t>64</w:t>
            </w:r>
          </w:p>
          <w:p w:rsidR="00830219" w:rsidRDefault="00830219" w:rsidP="008A6E71">
            <w:pPr>
              <w:ind w:left="34"/>
              <w:jc w:val="both"/>
              <w:rPr>
                <w:lang w:eastAsia="ko-KR"/>
              </w:rPr>
            </w:pPr>
          </w:p>
          <w:p w:rsidR="00830219" w:rsidRDefault="008426FC" w:rsidP="009756F2">
            <w:pPr>
              <w:pStyle w:val="ListParagraph"/>
              <w:numPr>
                <w:ilvl w:val="0"/>
                <w:numId w:val="1"/>
              </w:numPr>
              <w:jc w:val="both"/>
              <w:rPr>
                <w:lang w:eastAsia="ko-KR"/>
              </w:rPr>
            </w:pPr>
            <w:r>
              <w:t>Zinātniskā raksta sagatavošana publicēšanai S6 Pd16</w:t>
            </w:r>
          </w:p>
          <w:p w:rsidR="008426FC" w:rsidRDefault="008426FC" w:rsidP="009756F2">
            <w:pPr>
              <w:pStyle w:val="ListParagraph"/>
              <w:numPr>
                <w:ilvl w:val="0"/>
                <w:numId w:val="1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Tēžu sagatavošana starptautiskajam zinātniskajam pasākumam S2 Pd16</w:t>
            </w:r>
          </w:p>
          <w:p w:rsidR="008426FC" w:rsidRDefault="008426FC" w:rsidP="009756F2">
            <w:pPr>
              <w:pStyle w:val="ListParagraph"/>
              <w:numPr>
                <w:ilvl w:val="0"/>
                <w:numId w:val="1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Mutiskas prezentācijas un postera prezentācijas sagatavošana starptautiskajām zinātniskajām pasākumam S2 Pd16</w:t>
            </w:r>
          </w:p>
          <w:p w:rsidR="008426FC" w:rsidRDefault="008426FC" w:rsidP="009756F2">
            <w:pPr>
              <w:pStyle w:val="ListParagraph"/>
              <w:numPr>
                <w:ilvl w:val="0"/>
                <w:numId w:val="1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Zinātniskā recenzija S6 Pd16</w:t>
            </w:r>
          </w:p>
          <w:p w:rsidR="00D27305" w:rsidRDefault="00D27305" w:rsidP="008A6E71">
            <w:pPr>
              <w:ind w:left="34"/>
              <w:jc w:val="both"/>
              <w:rPr>
                <w:lang w:eastAsia="ko-KR"/>
              </w:rPr>
            </w:pPr>
          </w:p>
          <w:p w:rsidR="008A6E71" w:rsidRPr="00026C21" w:rsidRDefault="008A6E71" w:rsidP="00443C7D">
            <w:pPr>
              <w:jc w:val="both"/>
              <w:rPr>
                <w:i/>
                <w:color w:val="0070C0"/>
                <w:lang w:eastAsia="ko-KR"/>
              </w:rPr>
            </w:pPr>
          </w:p>
          <w:p w:rsidR="008A6E71" w:rsidRPr="00443C7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443C7D">
              <w:rPr>
                <w:i/>
                <w:lang w:eastAsia="ko-KR"/>
              </w:rPr>
              <w:t>L -  lekcija</w:t>
            </w:r>
          </w:p>
          <w:p w:rsidR="008A6E71" w:rsidRPr="00443C7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443C7D">
              <w:rPr>
                <w:i/>
                <w:lang w:eastAsia="ko-KR"/>
              </w:rPr>
              <w:t>S - seminārs</w:t>
            </w:r>
          </w:p>
          <w:p w:rsidR="008A6E71" w:rsidRPr="00443C7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443C7D">
              <w:rPr>
                <w:i/>
                <w:lang w:eastAsia="ko-KR"/>
              </w:rPr>
              <w:t>P – praktiskie darbi</w:t>
            </w:r>
          </w:p>
          <w:p w:rsidR="008A6E71" w:rsidRPr="00443C7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443C7D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443C7D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ZINĀŠANAS:</w:t>
            </w:r>
          </w:p>
          <w:p w:rsidR="000951ED" w:rsidRPr="00800CED" w:rsidRDefault="000951ED" w:rsidP="000951ED">
            <w:r>
              <w:t>1.</w:t>
            </w:r>
            <w:r w:rsidR="008A6E71" w:rsidRPr="00800CED">
              <w:t xml:space="preserve">izprot </w:t>
            </w:r>
            <w:r>
              <w:t>pētnieciskā darba pamatrincipus un prot tos pielietot praksē</w:t>
            </w:r>
          </w:p>
          <w:p w:rsidR="008A6E71" w:rsidRPr="00800CED" w:rsidRDefault="008A6E71" w:rsidP="008A6E71">
            <w:r w:rsidRPr="00800CED">
              <w:t xml:space="preserve">2. pārzina </w:t>
            </w:r>
            <w:r w:rsidR="000951ED">
              <w:t>pētnieciskās metodoloģijas</w:t>
            </w:r>
            <w:r w:rsidRPr="00800CED">
              <w:t xml:space="preserve"> jēdzienus un terminus</w:t>
            </w:r>
            <w:r w:rsidR="000951ED">
              <w:t xml:space="preserve"> atbilstoši savai pētījuma tēmai</w:t>
            </w:r>
            <w:r w:rsidRPr="00800CED">
              <w:t>;</w:t>
            </w:r>
          </w:p>
          <w:p w:rsidR="008A6E71" w:rsidRPr="00800CED" w:rsidRDefault="008A6E71" w:rsidP="008A6E71">
            <w:r w:rsidRPr="00800CED">
              <w:t xml:space="preserve">3. </w:t>
            </w:r>
            <w:r w:rsidR="000951ED">
              <w:t>izprot būtiskāko</w:t>
            </w:r>
            <w:r w:rsidRPr="00800CED">
              <w:t xml:space="preserve"> </w:t>
            </w:r>
            <w:r w:rsidR="000951ED">
              <w:t xml:space="preserve">pētniecības </w:t>
            </w:r>
            <w:r w:rsidRPr="00800CED">
              <w:t>proc</w:t>
            </w:r>
            <w:r w:rsidR="000951ED">
              <w:t>esu zināšanu izmantošanu praksē</w:t>
            </w:r>
            <w:r w:rsidRPr="00800CED">
              <w:t xml:space="preserve">; </w:t>
            </w:r>
          </w:p>
          <w:p w:rsidR="008A6E71" w:rsidRPr="00800CED" w:rsidRDefault="006D4A4A" w:rsidP="008A6E71">
            <w:r>
              <w:t>4</w:t>
            </w:r>
            <w:r w:rsidR="008A6E71" w:rsidRPr="00800CED">
              <w:t xml:space="preserve">. demonstrē zināšanas par modernām metodēm un tehnoloģijām </w:t>
            </w:r>
            <w:r w:rsidR="000951ED">
              <w:t>bioloģijas</w:t>
            </w:r>
            <w:r w:rsidR="008A6E71" w:rsidRPr="00800CED">
              <w:t xml:space="preserve"> jomā;</w:t>
            </w:r>
          </w:p>
          <w:p w:rsidR="008A6E71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>PRASMES:</w:t>
            </w:r>
          </w:p>
          <w:p w:rsidR="000951ED" w:rsidRPr="006D4A4A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6D4A4A">
              <w:t>prot noteikt pētnieciskā darba mērķi un uzdevumus;</w:t>
            </w:r>
          </w:p>
          <w:p w:rsidR="006D4A4A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prot veidot pētījuma dazainu, sagatavot un prezentēt pētniecības projekta pieteikumu;</w:t>
            </w:r>
          </w:p>
          <w:p w:rsidR="006D4A4A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prot piemeklēt mērinstrumentus atbilstoši pētījuma dizainam;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</w:pPr>
            <w:r w:rsidRPr="00800CED">
              <w:t>prot lietot zinātniskās literatūras datu bāzes (t.sk. SCOPUS, WoS, ScienceDirect u.c)</w:t>
            </w:r>
          </w:p>
          <w:p w:rsidR="008A6E71" w:rsidRPr="00800CED" w:rsidRDefault="008A6E71" w:rsidP="008A6E7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800CED">
              <w:rPr>
                <w:color w:val="auto"/>
              </w:rPr>
              <w:t xml:space="preserve">KOMPETENCE: </w:t>
            </w:r>
          </w:p>
          <w:p w:rsidR="008A6E71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kompetents argumentēt un pamatot ar zinātnē balstītiem pierādījumiem pētniecības tēmas izvēli</w:t>
            </w:r>
          </w:p>
          <w:p w:rsidR="006D4A4A" w:rsidRPr="00800CED" w:rsidRDefault="006D4A4A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>
              <w:rPr>
                <w:color w:val="auto"/>
              </w:rPr>
              <w:t>izvērtēt un analizēt iepriekš iegūtās atziņas izpētes problēmā;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</w:t>
            </w:r>
            <w:r w:rsidR="006D4A4A">
              <w:rPr>
                <w:color w:val="auto"/>
              </w:rPr>
              <w:t xml:space="preserve">rientējas dažādu bioloģisko </w:t>
            </w:r>
            <w:r w:rsidRPr="00800CED">
              <w:rPr>
                <w:color w:val="auto"/>
              </w:rPr>
              <w:t xml:space="preserve">procesu teorētiskajos pamatos; 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orientējas modernās bioloģijas metodēs un prot tās pielietot;</w:t>
            </w:r>
          </w:p>
          <w:p w:rsidR="008A6E71" w:rsidRPr="00800CED" w:rsidRDefault="008A6E71" w:rsidP="009756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auto"/>
              </w:rPr>
            </w:pPr>
            <w:r w:rsidRPr="00800CED">
              <w:rPr>
                <w:color w:val="auto"/>
              </w:rPr>
              <w:t>spēj patstāvīgi strādāt ar zinātnisko literatūru bioloģijas jomā</w:t>
            </w:r>
          </w:p>
          <w:p w:rsidR="008A6E71" w:rsidRPr="00026C21" w:rsidRDefault="008A6E71" w:rsidP="008A6E7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C07DEE" w:rsidRDefault="008A6E71" w:rsidP="008A6E71">
            <w:r w:rsidRPr="00C07DEE">
              <w:t>Pirms katras nodarbības studējošie ie</w:t>
            </w:r>
            <w:r>
              <w:t>pazīstas ar nodarbības tematu</w:t>
            </w:r>
            <w:r w:rsidRPr="00C07DEE">
              <w:t xml:space="preserve"> un atbilstošo zinātnisko literatūru.</w:t>
            </w:r>
          </w:p>
          <w:p w:rsidR="008A6E71" w:rsidRPr="00C07DEE" w:rsidRDefault="008A6E71" w:rsidP="008A6E71">
            <w:r w:rsidRPr="00C07DEE">
              <w:t>Patstāvīgais darbs paredzēts pēc katra</w:t>
            </w:r>
            <w:r>
              <w:t xml:space="preserve">s </w:t>
            </w:r>
            <w:r w:rsidR="006D4A4A">
              <w:t>nodarbības</w:t>
            </w:r>
            <w:r>
              <w:t xml:space="preserve"> un</w:t>
            </w:r>
            <w:r w:rsidRPr="00C07DEE">
              <w:t xml:space="preserve"> ir saistīts ar </w:t>
            </w:r>
            <w:r w:rsidR="006D4A4A">
              <w:t>semināru tēmu</w:t>
            </w:r>
            <w:r w:rsidRPr="00C07DEE">
              <w:t xml:space="preserve"> padziļinātu</w:t>
            </w:r>
            <w:r>
              <w:t xml:space="preserve"> analīzi. Patstāvīgā darba ietva</w:t>
            </w:r>
            <w:r w:rsidRPr="00C07DEE">
              <w:t xml:space="preserve">ros tiek veikta literatūras avotu analīze. Studējošie patstāvīgā darba ietvaros gatavojas kursa </w:t>
            </w:r>
            <w:r w:rsidR="006D4A4A">
              <w:t>pārbaudījumam (ieskaite ar atzīmi)</w:t>
            </w:r>
            <w:r w:rsidRPr="00C07DEE">
              <w:t xml:space="preserve"> </w:t>
            </w:r>
          </w:p>
          <w:p w:rsidR="008A6E71" w:rsidRPr="00C07DEE" w:rsidRDefault="008A6E71" w:rsidP="008A6E71">
            <w:r w:rsidRPr="00C07DEE">
              <w:t> </w:t>
            </w:r>
          </w:p>
          <w:p w:rsidR="008A6E71" w:rsidRPr="00026C21" w:rsidRDefault="008A6E71" w:rsidP="006D4A4A"/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Prasības kredītpunktu iegūšanai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A6E71" w:rsidP="008A6E71">
            <w:pPr>
              <w:rPr>
                <w:color w:val="0070C0"/>
              </w:rPr>
            </w:pPr>
          </w:p>
          <w:p w:rsidR="008A6E71" w:rsidRPr="00C816D9" w:rsidRDefault="008A6E71" w:rsidP="008A6E71">
            <w:r w:rsidRPr="00C816D9">
              <w:t>STUDIJU REZULTĀTU VĒRTĒŠANAS KRITĒRIJI</w:t>
            </w:r>
          </w:p>
          <w:p w:rsidR="008A6E71" w:rsidRDefault="008A6E71" w:rsidP="008A6E71"/>
          <w:p w:rsidR="008A6E71" w:rsidRPr="00766814" w:rsidRDefault="008A6E71" w:rsidP="008A6E71">
            <w:r>
              <w:t>Studiju kursa apguve tiek vērtēta, izmantojot 10 ballu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</w:t>
            </w:r>
            <w:r w:rsidRPr="00C816D9">
              <w:t xml:space="preserve">, vadoties pēc šādiem kritērijiem: iegūto zināšanu apjoms un kvalitāte, iegūtās prasmes un kompetence atbilstoši plānotajiem studiju rezultātiem. </w:t>
            </w:r>
          </w:p>
          <w:p w:rsidR="008A6E71" w:rsidRDefault="008A6E71" w:rsidP="008A6E71"/>
          <w:p w:rsidR="008A6E71" w:rsidRPr="00766814" w:rsidRDefault="008A6E71" w:rsidP="008A6E71">
            <w:r w:rsidRPr="0048087E">
              <w:t>Studiju kursa noslēguma pārbaudījums</w:t>
            </w:r>
            <w:r>
              <w:t xml:space="preserve"> </w:t>
            </w:r>
            <w:r w:rsidR="006D4A4A">
              <w:t>–</w:t>
            </w:r>
            <w:r>
              <w:t xml:space="preserve"> </w:t>
            </w:r>
            <w:r w:rsidR="006D4A4A">
              <w:t>ieskaite ar atzīmi</w:t>
            </w:r>
            <w:r>
              <w:t xml:space="preserve"> (100</w:t>
            </w:r>
            <w:r w:rsidRPr="00766814">
              <w:t xml:space="preserve">% no gala vērtējuma). </w:t>
            </w:r>
          </w:p>
          <w:p w:rsidR="008A6E71" w:rsidRDefault="008A6E71" w:rsidP="008A6E71"/>
          <w:p w:rsidR="008A6E71" w:rsidRDefault="008A6E71" w:rsidP="008A6E71"/>
          <w:p w:rsidR="008A6E71" w:rsidRPr="00C816D9" w:rsidRDefault="008A6E71" w:rsidP="008A6E71">
            <w:r w:rsidRPr="00C816D9">
              <w:t>STUDIJU REZULTĀTU VĒRTĒŠANA</w:t>
            </w:r>
          </w:p>
          <w:p w:rsidR="008A6E71" w:rsidRDefault="008A6E71" w:rsidP="008A6E71"/>
          <w:tbl>
            <w:tblPr>
              <w:tblW w:w="624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96"/>
              <w:gridCol w:w="396"/>
              <w:gridCol w:w="396"/>
              <w:gridCol w:w="396"/>
              <w:gridCol w:w="396"/>
              <w:gridCol w:w="396"/>
              <w:gridCol w:w="327"/>
              <w:gridCol w:w="255"/>
              <w:gridCol w:w="256"/>
              <w:gridCol w:w="359"/>
              <w:gridCol w:w="320"/>
              <w:gridCol w:w="320"/>
              <w:gridCol w:w="349"/>
            </w:tblGrid>
            <w:tr w:rsidR="006D4A4A" w:rsidRPr="00026C21" w:rsidTr="006D4A4A">
              <w:trPr>
                <w:gridAfter w:val="13"/>
                <w:wAfter w:w="4562" w:type="dxa"/>
                <w:trHeight w:val="458"/>
                <w:jc w:val="center"/>
              </w:trPr>
              <w:tc>
                <w:tcPr>
                  <w:tcW w:w="16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Pārbaudījumu veidi</w:t>
                  </w:r>
                </w:p>
              </w:tc>
            </w:tr>
            <w:tr w:rsidR="006D4A4A" w:rsidRPr="00026C21" w:rsidTr="006D4A4A">
              <w:trPr>
                <w:jc w:val="center"/>
              </w:trPr>
              <w:tc>
                <w:tcPr>
                  <w:tcW w:w="16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D4A4A" w:rsidRPr="00C816D9" w:rsidRDefault="006D4A4A" w:rsidP="008A6E71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4A4A" w:rsidRPr="00C816D9" w:rsidRDefault="006D4A4A" w:rsidP="008A6E71">
                  <w:r w:rsidRPr="00C816D9">
                    <w:t>6.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7.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8.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9.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10.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11.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12.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Default="006D4A4A" w:rsidP="008A6E71">
                  <w:r>
                    <w:t>13.</w:t>
                  </w:r>
                </w:p>
              </w:tc>
            </w:tr>
            <w:tr w:rsidR="006D4A4A" w:rsidRPr="00026C21" w:rsidTr="006D4A4A">
              <w:trPr>
                <w:jc w:val="center"/>
              </w:trPr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D4A4A" w:rsidRDefault="008426FC" w:rsidP="008A6E71">
                  <w:r>
                    <w:t>Ieskaite ar atzīmi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4A4A" w:rsidRDefault="006D4A4A" w:rsidP="008A6E71">
                  <w:r>
                    <w:t>X</w:t>
                  </w:r>
                </w:p>
              </w:tc>
              <w:tc>
                <w:tcPr>
                  <w:tcW w:w="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A4A" w:rsidRPr="00C816D9" w:rsidRDefault="006D4A4A" w:rsidP="008A6E71">
                  <w:r>
                    <w:t>X</w:t>
                  </w:r>
                </w:p>
              </w:tc>
            </w:tr>
          </w:tbl>
          <w:p w:rsidR="008A6E71" w:rsidRPr="00026C21" w:rsidRDefault="008A6E71" w:rsidP="008A6E71">
            <w:pPr>
              <w:rPr>
                <w:color w:val="0070C0"/>
              </w:rPr>
            </w:pPr>
          </w:p>
          <w:p w:rsidR="008A6E71" w:rsidRPr="00026C21" w:rsidRDefault="008A6E71" w:rsidP="008A6E71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Default="008426FC" w:rsidP="008A6E71">
            <w:pPr>
              <w:ind w:left="34"/>
              <w:jc w:val="both"/>
              <w:rPr>
                <w:lang w:eastAsia="ko-KR"/>
              </w:rPr>
            </w:pPr>
            <w:r>
              <w:rPr>
                <w:lang w:eastAsia="ko-KR"/>
              </w:rPr>
              <w:t>S-16; Pd-64</w:t>
            </w:r>
          </w:p>
          <w:p w:rsidR="008426FC" w:rsidRDefault="008426FC" w:rsidP="008426FC">
            <w:pPr>
              <w:pStyle w:val="ListParagraph"/>
              <w:numPr>
                <w:ilvl w:val="0"/>
                <w:numId w:val="4"/>
              </w:numPr>
              <w:jc w:val="both"/>
              <w:rPr>
                <w:lang w:eastAsia="ko-KR"/>
              </w:rPr>
            </w:pPr>
            <w:r>
              <w:t>Zinātniskā raksta sagatavošana publicēšanai</w:t>
            </w:r>
            <w:r w:rsidR="00C22828">
              <w:t>. Tēmas izvēle, mērķa formulēšana, zinātniskā raksta dizains, atbilstība zinātniskā izdevuma prasībām. Zinātniskās literatūras analīze. Iepazīšanās ar dažāda tipa rakstiem (</w:t>
            </w:r>
            <w:r w:rsidR="00C22828">
              <w:rPr>
                <w:i/>
              </w:rPr>
              <w:t>review, empīriskā pētījuma raksts)</w:t>
            </w:r>
            <w:r w:rsidR="00C22828">
              <w:t xml:space="preserve"> </w:t>
            </w:r>
            <w:r>
              <w:t xml:space="preserve"> S6 Pd16</w:t>
            </w:r>
          </w:p>
          <w:p w:rsidR="008426FC" w:rsidRDefault="008426FC" w:rsidP="00C22828">
            <w:pPr>
              <w:pStyle w:val="ListParagraph"/>
              <w:numPr>
                <w:ilvl w:val="0"/>
                <w:numId w:val="4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Tēžu sagatavošana starptautiskajam zinātniskajam pasākumam</w:t>
            </w:r>
            <w:r w:rsidR="00C22828">
              <w:rPr>
                <w:lang w:eastAsia="ko-KR"/>
              </w:rPr>
              <w:t>. Dažādu tēžu veidu</w:t>
            </w:r>
            <w:r w:rsidR="00C22828" w:rsidRPr="00C22828">
              <w:rPr>
                <w:lang w:eastAsia="ko-KR"/>
              </w:rPr>
              <w:t xml:space="preserve"> an</w:t>
            </w:r>
            <w:r w:rsidR="00C22828">
              <w:rPr>
                <w:lang w:eastAsia="ko-KR"/>
              </w:rPr>
              <w:t xml:space="preserve">alīze, prasības to sagatavošanā. </w:t>
            </w:r>
            <w:r w:rsidR="00C22828">
              <w:t>Zinātniskās literatūras analīze</w:t>
            </w:r>
            <w:r>
              <w:rPr>
                <w:lang w:eastAsia="ko-KR"/>
              </w:rPr>
              <w:t xml:space="preserve"> S2 Pd16</w:t>
            </w:r>
          </w:p>
          <w:p w:rsidR="008426FC" w:rsidRDefault="008426FC" w:rsidP="008426FC">
            <w:pPr>
              <w:pStyle w:val="ListParagraph"/>
              <w:numPr>
                <w:ilvl w:val="0"/>
                <w:numId w:val="4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Mutiskas prezentācijas un postera prezentācijas sagatavošana starptautiskajām zinātniskajām pasākumam</w:t>
            </w:r>
            <w:r w:rsidR="00C22828">
              <w:rPr>
                <w:lang w:eastAsia="ko-KR"/>
              </w:rPr>
              <w:t xml:space="preserve">, prasības to sagatavošanā. </w:t>
            </w:r>
            <w:r w:rsidR="00C22828">
              <w:t>Zinātniskās literatūras analīze</w:t>
            </w:r>
            <w:r>
              <w:rPr>
                <w:lang w:eastAsia="ko-KR"/>
              </w:rPr>
              <w:t xml:space="preserve"> S2 Pd16</w:t>
            </w:r>
          </w:p>
          <w:p w:rsidR="008426FC" w:rsidRDefault="008426FC" w:rsidP="00DE0FA8">
            <w:pPr>
              <w:pStyle w:val="ListParagraph"/>
              <w:numPr>
                <w:ilvl w:val="0"/>
                <w:numId w:val="4"/>
              </w:numPr>
              <w:jc w:val="both"/>
              <w:rPr>
                <w:lang w:eastAsia="ko-KR"/>
              </w:rPr>
            </w:pPr>
            <w:r>
              <w:rPr>
                <w:lang w:eastAsia="ko-KR"/>
              </w:rPr>
              <w:t>Zinātniskā recenzija</w:t>
            </w:r>
            <w:r w:rsidR="00C22828">
              <w:rPr>
                <w:lang w:eastAsia="ko-KR"/>
              </w:rPr>
              <w:t xml:space="preserve">. Zinātniskās recenzēšanas principi, diskusija par doktorantu pieredzi recenziju rakstīšanā. </w:t>
            </w:r>
            <w:r w:rsidR="00C22828">
              <w:t>Zinātniskās literatūras analīze</w:t>
            </w:r>
            <w:r>
              <w:rPr>
                <w:lang w:eastAsia="ko-KR"/>
              </w:rPr>
              <w:t xml:space="preserve"> S6 Pd16</w:t>
            </w:r>
          </w:p>
          <w:p w:rsidR="00443498" w:rsidRPr="00443498" w:rsidRDefault="00443498" w:rsidP="00443498">
            <w:pPr>
              <w:jc w:val="both"/>
              <w:rPr>
                <w:lang w:eastAsia="ko-KR"/>
              </w:rPr>
            </w:pPr>
            <w:r w:rsidRPr="00443498">
              <w:rPr>
                <w:lang w:eastAsia="ko-KR"/>
              </w:rPr>
              <w:t>Studiju kursa satura apguve var notikt arī Doktorantūras skolas pasākumu ietvaros</w:t>
            </w:r>
          </w:p>
          <w:p w:rsidR="008A6E71" w:rsidRPr="00443498" w:rsidRDefault="008A6E71" w:rsidP="008A6E71">
            <w:pPr>
              <w:ind w:left="34"/>
              <w:jc w:val="both"/>
              <w:rPr>
                <w:color w:val="0070C0"/>
                <w:lang w:eastAsia="ko-KR"/>
              </w:rPr>
            </w:pP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 -  lekcija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S - seminārs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P – praktiskie darbi</w:t>
            </w:r>
          </w:p>
          <w:p w:rsidR="008A6E71" w:rsidRPr="00C9059D" w:rsidRDefault="008A6E71" w:rsidP="008A6E71">
            <w:pPr>
              <w:ind w:left="34"/>
              <w:jc w:val="both"/>
              <w:rPr>
                <w:i/>
                <w:lang w:eastAsia="ko-KR"/>
              </w:rPr>
            </w:pPr>
            <w:r w:rsidRPr="00C9059D">
              <w:rPr>
                <w:i/>
                <w:lang w:eastAsia="ko-KR"/>
              </w:rPr>
              <w:t>Ld – laboratorijas darbi</w:t>
            </w:r>
          </w:p>
          <w:p w:rsidR="008A6E71" w:rsidRPr="00026C21" w:rsidRDefault="008A6E71" w:rsidP="008A6E71">
            <w:pPr>
              <w:spacing w:after="160" w:line="259" w:lineRule="auto"/>
              <w:ind w:left="34"/>
              <w:rPr>
                <w:color w:val="0070C0"/>
              </w:rPr>
            </w:pPr>
            <w:r w:rsidRPr="00C9059D">
              <w:rPr>
                <w:i/>
                <w:lang w:eastAsia="ko-KR"/>
              </w:rPr>
              <w:t>Pd – patstāvīgais darbs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C9059D" w:rsidRPr="00443498" w:rsidRDefault="00443498" w:rsidP="00C9059D">
            <w:pPr>
              <w:spacing w:after="160" w:line="259" w:lineRule="auto"/>
            </w:pPr>
            <w:r w:rsidRPr="00443498">
              <w:rPr>
                <w:color w:val="2F2F4F"/>
                <w:shd w:val="clear" w:color="auto" w:fill="FEF4E2"/>
              </w:rPr>
              <w:t xml:space="preserve">Zinātniskie raksti starptautiskajās datu bāzēs </w:t>
            </w:r>
            <w:r>
              <w:rPr>
                <w:color w:val="2F2F4F"/>
                <w:shd w:val="clear" w:color="auto" w:fill="FEF4E2"/>
              </w:rPr>
              <w:t xml:space="preserve">(Scopus, WoS Core Collection) </w:t>
            </w:r>
            <w:r w:rsidRPr="00443498">
              <w:rPr>
                <w:color w:val="2F2F4F"/>
                <w:shd w:val="clear" w:color="auto" w:fill="FEF4E2"/>
              </w:rPr>
              <w:t>citējāmos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Papildus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443498" w:rsidRDefault="006E341E" w:rsidP="00443498">
            <w:pPr>
              <w:spacing w:after="160" w:line="259" w:lineRule="auto"/>
            </w:pPr>
            <w:r w:rsidRPr="00443498">
              <w:rPr>
                <w:color w:val="333333"/>
                <w:shd w:val="clear" w:color="auto" w:fill="FFFFFF"/>
              </w:rPr>
              <w:t> </w:t>
            </w:r>
            <w:r w:rsidR="00443498" w:rsidRPr="00443498">
              <w:rPr>
                <w:color w:val="2F2F4F"/>
                <w:shd w:val="clear" w:color="auto" w:fill="FEF4E2"/>
              </w:rPr>
              <w:t>Zinātniskie raksti starptautiskajās datu bāzēs</w:t>
            </w:r>
            <w:r w:rsidR="00443498">
              <w:rPr>
                <w:color w:val="2F2F4F"/>
                <w:shd w:val="clear" w:color="auto" w:fill="FEF4E2"/>
              </w:rPr>
              <w:t xml:space="preserve"> (scopus, WoS Core Collection) </w:t>
            </w:r>
            <w:r w:rsidR="00443498" w:rsidRPr="00443498">
              <w:rPr>
                <w:color w:val="2F2F4F"/>
                <w:shd w:val="clear" w:color="auto" w:fill="FEF4E2"/>
              </w:rPr>
              <w:t xml:space="preserve"> citējāmos žurnālos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Periodika un citi informācijas avoti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C9059D" w:rsidP="006E341E">
            <w:pPr>
              <w:spacing w:after="160" w:line="259" w:lineRule="auto"/>
            </w:pPr>
            <w:r w:rsidRPr="00FF710D">
              <w:t>DU abonētās datubāz</w:t>
            </w:r>
            <w:r w:rsidR="006E341E">
              <w:t>es ScienceDirect, Scopus, EBSCO, WoS Core Collection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8A6E71" w:rsidP="008A6E71">
            <w:pPr>
              <w:pStyle w:val="Nosaukumi"/>
            </w:pPr>
            <w:r w:rsidRPr="00026C21">
              <w:t>Piezīmes</w:t>
            </w:r>
          </w:p>
        </w:tc>
      </w:tr>
      <w:tr w:rsidR="008A6E71" w:rsidRPr="00026C21" w:rsidTr="001573D8">
        <w:trPr>
          <w:jc w:val="center"/>
        </w:trPr>
        <w:tc>
          <w:tcPr>
            <w:tcW w:w="9582" w:type="dxa"/>
            <w:gridSpan w:val="2"/>
          </w:tcPr>
          <w:p w:rsidR="008A6E71" w:rsidRPr="00026C21" w:rsidRDefault="00443498" w:rsidP="008A6E71">
            <w:pPr>
              <w:rPr>
                <w:color w:val="0070C0"/>
              </w:rPr>
            </w:pPr>
            <w:r>
              <w:t>D</w:t>
            </w:r>
            <w:r w:rsidR="006E341E" w:rsidRPr="006E341E">
              <w:t>SP “Bioloģija” A daļas studiju kurss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868" w:rsidRDefault="00492868" w:rsidP="001B4907">
      <w:r>
        <w:separator/>
      </w:r>
    </w:p>
  </w:endnote>
  <w:endnote w:type="continuationSeparator" w:id="0">
    <w:p w:rsidR="00492868" w:rsidRDefault="00492868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868" w:rsidRDefault="00492868" w:rsidP="001B4907">
      <w:r>
        <w:separator/>
      </w:r>
    </w:p>
  </w:footnote>
  <w:footnote w:type="continuationSeparator" w:id="0">
    <w:p w:rsidR="00492868" w:rsidRDefault="00492868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D8" w:rsidRDefault="001573D8" w:rsidP="001573D8">
    <w:pPr>
      <w:pStyle w:val="Header"/>
    </w:pPr>
  </w:p>
  <w:p w:rsidR="001573D8" w:rsidRPr="007B1FB4" w:rsidRDefault="001573D8" w:rsidP="001573D8">
    <w:pPr>
      <w:pStyle w:val="Header"/>
    </w:pPr>
  </w:p>
  <w:p w:rsidR="001573D8" w:rsidRPr="00D66CC2" w:rsidRDefault="001573D8" w:rsidP="00157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E9278B6"/>
    <w:multiLevelType w:val="hybridMultilevel"/>
    <w:tmpl w:val="95C2AFA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B783E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16658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233EA"/>
    <w:multiLevelType w:val="hybridMultilevel"/>
    <w:tmpl w:val="D9C62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951ED"/>
    <w:rsid w:val="001573D8"/>
    <w:rsid w:val="001B4907"/>
    <w:rsid w:val="001E7AB9"/>
    <w:rsid w:val="00244E4B"/>
    <w:rsid w:val="002B3833"/>
    <w:rsid w:val="00360579"/>
    <w:rsid w:val="003C2FFF"/>
    <w:rsid w:val="003E2E79"/>
    <w:rsid w:val="003E32B4"/>
    <w:rsid w:val="003E46DC"/>
    <w:rsid w:val="00443498"/>
    <w:rsid w:val="00443C7D"/>
    <w:rsid w:val="00492868"/>
    <w:rsid w:val="0056659C"/>
    <w:rsid w:val="005E5DFE"/>
    <w:rsid w:val="00612290"/>
    <w:rsid w:val="006214C8"/>
    <w:rsid w:val="006D4A4A"/>
    <w:rsid w:val="006E341E"/>
    <w:rsid w:val="00791E37"/>
    <w:rsid w:val="00800CED"/>
    <w:rsid w:val="00830219"/>
    <w:rsid w:val="008426FC"/>
    <w:rsid w:val="00875ADC"/>
    <w:rsid w:val="008763AE"/>
    <w:rsid w:val="00877E76"/>
    <w:rsid w:val="008A6E71"/>
    <w:rsid w:val="008D4CBD"/>
    <w:rsid w:val="008F5EB7"/>
    <w:rsid w:val="009071E6"/>
    <w:rsid w:val="009756F2"/>
    <w:rsid w:val="009D3502"/>
    <w:rsid w:val="009E42B8"/>
    <w:rsid w:val="00A32D13"/>
    <w:rsid w:val="00A65099"/>
    <w:rsid w:val="00A761E8"/>
    <w:rsid w:val="00A8175E"/>
    <w:rsid w:val="00B13E94"/>
    <w:rsid w:val="00BC05DC"/>
    <w:rsid w:val="00C22828"/>
    <w:rsid w:val="00C5383C"/>
    <w:rsid w:val="00C82931"/>
    <w:rsid w:val="00C9059D"/>
    <w:rsid w:val="00D27305"/>
    <w:rsid w:val="00EB21E2"/>
    <w:rsid w:val="00EF7C46"/>
    <w:rsid w:val="00F04F8C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ED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3422</Words>
  <Characters>1952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20</cp:revision>
  <dcterms:created xsi:type="dcterms:W3CDTF">2023-02-24T08:30:00Z</dcterms:created>
  <dcterms:modified xsi:type="dcterms:W3CDTF">2024-02-01T12:27:00Z</dcterms:modified>
</cp:coreProperties>
</file>